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8E145" w14:textId="33C73247" w:rsidR="00CA07A4" w:rsidRDefault="002F0B40">
      <w:pPr>
        <w:pStyle w:val="Heading1"/>
        <w:pPrChange w:id="0" w:author="Secretaria Juridico" w:date="2016-03-18T09:11:00Z">
          <w:pPr>
            <w:pStyle w:val="NoSpacing"/>
            <w:jc w:val="center"/>
          </w:pPr>
        </w:pPrChange>
      </w:pPr>
      <w:bookmarkStart w:id="1" w:name="_GoBack"/>
      <w:bookmarkEnd w:id="1"/>
      <w:r w:rsidRPr="00D13C95">
        <w:t>MANUAL DE CONVIVENCIA</w:t>
      </w:r>
      <w:ins w:id="2" w:author="Secretaria Juridico" w:date="2016-03-03T13:04:00Z">
        <w:r w:rsidR="00501097">
          <w:tab/>
        </w:r>
      </w:ins>
    </w:p>
    <w:p w14:paraId="2C26C36C" w14:textId="77777777" w:rsidR="00D13C95" w:rsidRPr="00D13C95" w:rsidRDefault="00D13C95" w:rsidP="00D13C95">
      <w:pPr>
        <w:pStyle w:val="NoSpacing"/>
        <w:jc w:val="center"/>
        <w:rPr>
          <w:rFonts w:cs="Miriam"/>
        </w:rPr>
      </w:pPr>
    </w:p>
    <w:p w14:paraId="6623D847" w14:textId="47AF295F" w:rsidR="00CA07A4" w:rsidRPr="00D13C95" w:rsidRDefault="00CA07A4" w:rsidP="00D13C95">
      <w:pPr>
        <w:pStyle w:val="NoSpacing"/>
        <w:jc w:val="both"/>
        <w:rPr>
          <w:rFonts w:cs="Miriam"/>
        </w:rPr>
      </w:pPr>
      <w:r w:rsidRPr="00D13C95">
        <w:rPr>
          <w:rFonts w:cs="Miriam"/>
        </w:rPr>
        <w:t>El Manual de Convivencia es el documento que contiene el conjunto de criterios, normas, derechos, deberes, pautas de comportamiento y definiciones de procedimientos, que contribuyen a armonizar la convivencia y a generar un clima positivo de relaciones entre</w:t>
      </w:r>
      <w:r w:rsidR="00EE2407">
        <w:rPr>
          <w:rFonts w:cs="Miriam"/>
        </w:rPr>
        <w:t xml:space="preserve"> </w:t>
      </w:r>
      <w:r w:rsidRPr="00D13C95">
        <w:rPr>
          <w:rFonts w:cs="Miriam"/>
        </w:rPr>
        <w:t>los miembros de la comunidad educativa del Colombo Británico.</w:t>
      </w:r>
    </w:p>
    <w:p w14:paraId="082D1807" w14:textId="77777777" w:rsidR="00CA07A4" w:rsidRPr="00D13C95" w:rsidRDefault="00CA07A4" w:rsidP="00D13C95">
      <w:pPr>
        <w:pStyle w:val="NoSpacing"/>
        <w:jc w:val="both"/>
        <w:rPr>
          <w:rFonts w:cs="Miriam"/>
        </w:rPr>
      </w:pPr>
      <w:r w:rsidRPr="00D13C95">
        <w:rPr>
          <w:rFonts w:cs="Miriam"/>
        </w:rPr>
        <w:t>Este Manual representa, en esencia, los valores éticos y morales, los principios que orientan el quehacer institucional, cuyo fin principal es propender por la plena formación del estudiante, en todos los aspectos de su personalidad.</w:t>
      </w:r>
    </w:p>
    <w:p w14:paraId="44FF7E2A" w14:textId="77777777" w:rsidR="00D13C95" w:rsidRDefault="00D13C95" w:rsidP="00D13C95">
      <w:pPr>
        <w:pStyle w:val="NoSpacing"/>
        <w:jc w:val="both"/>
        <w:rPr>
          <w:rFonts w:cs="Miriam"/>
        </w:rPr>
      </w:pPr>
    </w:p>
    <w:p w14:paraId="1897DEE3" w14:textId="77777777" w:rsidR="00CA07A4" w:rsidRPr="00D13C95" w:rsidRDefault="00CA07A4" w:rsidP="00D13C95">
      <w:pPr>
        <w:pStyle w:val="NoSpacing"/>
        <w:jc w:val="both"/>
        <w:rPr>
          <w:rFonts w:cs="Miriam"/>
        </w:rPr>
      </w:pPr>
      <w:r w:rsidRPr="00D13C95">
        <w:rPr>
          <w:rFonts w:cs="Miriam"/>
        </w:rPr>
        <w:t>El presente documento tiene como propósito central, contribuir en los procesos de regulación de los niños y jóvenes, y ofrecerles, tanto los límites y normas, como el acompañamiento debido para asumir las consecuencias de sus actos, enseñando en la práctica formas dialogadas de resolución de conflictos, de modo que avancen hacia el desarrollo del perfil de la comunidad educativa del Bachillerato Internacional, adoptado por el Colegio Colombo Británico.</w:t>
      </w:r>
    </w:p>
    <w:p w14:paraId="154E64D6" w14:textId="77777777" w:rsidR="00D13C95" w:rsidRDefault="00D13C95" w:rsidP="00D13C95">
      <w:pPr>
        <w:pStyle w:val="NoSpacing"/>
        <w:jc w:val="both"/>
        <w:rPr>
          <w:rFonts w:cs="Miriam"/>
        </w:rPr>
      </w:pPr>
    </w:p>
    <w:p w14:paraId="7B7F2C52" w14:textId="77777777" w:rsidR="00CA07A4" w:rsidRPr="00D13C95" w:rsidRDefault="00CA07A4" w:rsidP="00D13C95">
      <w:pPr>
        <w:pStyle w:val="NoSpacing"/>
        <w:jc w:val="both"/>
        <w:rPr>
          <w:rFonts w:cs="Miriam"/>
        </w:rPr>
      </w:pPr>
      <w:r w:rsidRPr="00543795">
        <w:rPr>
          <w:rFonts w:cs="Miriam"/>
        </w:rPr>
        <w:t>Este Manual de Convivencia ha sido construido de manera colaborativa, con la participación de representantes de todos los estamentos de la Comunidad Educativa.</w:t>
      </w:r>
    </w:p>
    <w:p w14:paraId="58D44A09" w14:textId="77777777" w:rsidR="00D13C95" w:rsidRDefault="00D13C95" w:rsidP="00D13C95">
      <w:pPr>
        <w:pStyle w:val="NoSpacing"/>
        <w:jc w:val="both"/>
        <w:rPr>
          <w:rFonts w:cs="Miriam"/>
        </w:rPr>
      </w:pPr>
    </w:p>
    <w:p w14:paraId="63292C09" w14:textId="77777777" w:rsidR="00CA07A4" w:rsidRDefault="00CA07A4" w:rsidP="00D13C95">
      <w:pPr>
        <w:pStyle w:val="NoSpacing"/>
        <w:jc w:val="both"/>
        <w:rPr>
          <w:rFonts w:cs="Miriam"/>
        </w:rPr>
      </w:pPr>
      <w:r w:rsidRPr="00D13C95">
        <w:rPr>
          <w:rFonts w:cs="Miriam"/>
        </w:rPr>
        <w:t>Es responsabilidad de todos los miembros de la Comunidad Educativa, conocer el contenido del presente Manual.</w:t>
      </w:r>
    </w:p>
    <w:p w14:paraId="3D8B3D45" w14:textId="77777777" w:rsidR="00D13C95" w:rsidRPr="00D13C95" w:rsidRDefault="00D13C95" w:rsidP="00D13C95">
      <w:pPr>
        <w:pStyle w:val="NoSpacing"/>
        <w:jc w:val="center"/>
        <w:rPr>
          <w:rFonts w:cs="Miriam"/>
        </w:rPr>
      </w:pPr>
    </w:p>
    <w:p w14:paraId="21BA5E67" w14:textId="77777777" w:rsidR="002F0B40" w:rsidRPr="00D13C95" w:rsidRDefault="002F0B40" w:rsidP="00D13C95">
      <w:pPr>
        <w:pStyle w:val="NoSpacing"/>
        <w:jc w:val="center"/>
        <w:rPr>
          <w:rFonts w:cs="Miriam"/>
        </w:rPr>
      </w:pPr>
      <w:r w:rsidRPr="00D13C95">
        <w:rPr>
          <w:rFonts w:cs="Miriam"/>
          <w:noProof/>
          <w:lang w:eastAsia="es-CO"/>
        </w:rPr>
        <w:drawing>
          <wp:inline distT="0" distB="0" distL="0" distR="0" wp14:anchorId="69828E3D" wp14:editId="5097B56B">
            <wp:extent cx="1411341" cy="3076575"/>
            <wp:effectExtent l="0" t="0" r="0" b="0"/>
            <wp:docPr id="1" name="Imagen 1" descr="\\192.168.40.31\Compartida Sammy\Caro Sabogal\kit\log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40.31\Compartida Sammy\Caro Sabogal\kit\logo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6206" cy="3108979"/>
                    </a:xfrm>
                    <a:prstGeom prst="rect">
                      <a:avLst/>
                    </a:prstGeom>
                    <a:noFill/>
                    <a:ln>
                      <a:noFill/>
                    </a:ln>
                  </pic:spPr>
                </pic:pic>
              </a:graphicData>
            </a:graphic>
          </wp:inline>
        </w:drawing>
      </w:r>
    </w:p>
    <w:p w14:paraId="05C46333" w14:textId="77777777" w:rsidR="00D13C95" w:rsidRDefault="00D13C95" w:rsidP="00D13C95">
      <w:pPr>
        <w:pStyle w:val="NoSpacing"/>
        <w:jc w:val="center"/>
        <w:rPr>
          <w:rFonts w:cs="Miriam"/>
        </w:rPr>
      </w:pPr>
    </w:p>
    <w:p w14:paraId="5A1E3D78" w14:textId="77777777" w:rsidR="00CA07A4" w:rsidRPr="00D13C95" w:rsidRDefault="00CA07A4" w:rsidP="00D13C95">
      <w:pPr>
        <w:pStyle w:val="NoSpacing"/>
        <w:jc w:val="center"/>
        <w:rPr>
          <w:rFonts w:cs="Miriam"/>
        </w:rPr>
      </w:pPr>
      <w:r w:rsidRPr="00D13C95">
        <w:rPr>
          <w:rFonts w:cs="Miriam"/>
        </w:rPr>
        <w:t>Este Manual es parte del:</w:t>
      </w:r>
    </w:p>
    <w:p w14:paraId="5529094C" w14:textId="77777777" w:rsidR="00CA07A4" w:rsidRPr="00D13C95" w:rsidRDefault="00CA07A4" w:rsidP="00D13C95">
      <w:pPr>
        <w:pStyle w:val="NoSpacing"/>
        <w:jc w:val="center"/>
        <w:rPr>
          <w:rFonts w:cs="Miriam"/>
        </w:rPr>
      </w:pPr>
      <w:r w:rsidRPr="00D13C95">
        <w:rPr>
          <w:rFonts w:cs="Miriam"/>
        </w:rPr>
        <w:t xml:space="preserve">PROYECTO EDUCATIVO INSTITUCIONAL </w:t>
      </w:r>
      <w:commentRangeStart w:id="3"/>
      <w:r w:rsidRPr="00D13C95">
        <w:rPr>
          <w:rFonts w:cs="Miriam"/>
        </w:rPr>
        <w:t>COLEGIO COLOMBO BRITÁNICO</w:t>
      </w:r>
      <w:commentRangeEnd w:id="3"/>
      <w:r w:rsidR="00D35E84">
        <w:rPr>
          <w:rStyle w:val="CommentReference"/>
        </w:rPr>
        <w:commentReference w:id="3"/>
      </w:r>
    </w:p>
    <w:p w14:paraId="2256873F" w14:textId="77777777" w:rsidR="00D13C95" w:rsidRDefault="00D13C95" w:rsidP="00D13C95">
      <w:pPr>
        <w:pStyle w:val="NoSpacing"/>
        <w:jc w:val="center"/>
        <w:rPr>
          <w:rFonts w:cs="Miriam"/>
          <w:b/>
        </w:rPr>
      </w:pPr>
    </w:p>
    <w:p w14:paraId="6C8F3F2C" w14:textId="77777777" w:rsidR="00CA07A4" w:rsidRPr="00D13C95" w:rsidRDefault="00CA07A4" w:rsidP="00D13C95">
      <w:pPr>
        <w:pStyle w:val="NoSpacing"/>
        <w:jc w:val="center"/>
        <w:rPr>
          <w:rFonts w:cs="Miriam"/>
          <w:b/>
        </w:rPr>
      </w:pPr>
      <w:r w:rsidRPr="00D13C95">
        <w:rPr>
          <w:rFonts w:cs="Miriam"/>
          <w:b/>
        </w:rPr>
        <w:t>VIGENCIA</w:t>
      </w:r>
    </w:p>
    <w:p w14:paraId="4E77592B" w14:textId="77777777" w:rsidR="00D13C95" w:rsidRDefault="00D13C95" w:rsidP="00D13C95">
      <w:pPr>
        <w:pStyle w:val="NoSpacing"/>
        <w:jc w:val="center"/>
        <w:rPr>
          <w:rFonts w:cs="Miriam"/>
        </w:rPr>
      </w:pPr>
    </w:p>
    <w:p w14:paraId="53A4ACE6" w14:textId="77777777" w:rsidR="00E25F4D" w:rsidRPr="00D13C95" w:rsidRDefault="00CA07A4" w:rsidP="00D13C95">
      <w:pPr>
        <w:pStyle w:val="NoSpacing"/>
        <w:jc w:val="center"/>
        <w:rPr>
          <w:rFonts w:cs="Miriam"/>
        </w:rPr>
      </w:pPr>
      <w:r w:rsidRPr="00D13C95">
        <w:rPr>
          <w:rFonts w:cs="Miriam"/>
        </w:rPr>
        <w:lastRenderedPageBreak/>
        <w:t>El presente Manual de Convivencia deroga los anteriores y estará vigente hasta que se expida un nuevo Manual de Convivencia con el lleno de todos los requisitos legales.</w:t>
      </w:r>
    </w:p>
    <w:p w14:paraId="6F89CB11" w14:textId="77777777" w:rsidR="00920B32" w:rsidRPr="00D13C95" w:rsidRDefault="00920B32" w:rsidP="00D13C95">
      <w:pPr>
        <w:pStyle w:val="NoSpacing"/>
        <w:jc w:val="center"/>
        <w:rPr>
          <w:rFonts w:cs="Miriam"/>
        </w:rPr>
      </w:pPr>
    </w:p>
    <w:p w14:paraId="14405160" w14:textId="77777777" w:rsidR="00920B32" w:rsidRPr="00D13C95" w:rsidRDefault="00920B32" w:rsidP="00D13C95">
      <w:pPr>
        <w:pStyle w:val="NoSpacing"/>
        <w:jc w:val="both"/>
        <w:rPr>
          <w:rFonts w:cs="Miriam"/>
        </w:rPr>
      </w:pPr>
    </w:p>
    <w:p w14:paraId="027E8FA5" w14:textId="77777777" w:rsidR="002F0B40" w:rsidRDefault="002F0B40" w:rsidP="00B825E7">
      <w:pPr>
        <w:pStyle w:val="NoSpacing"/>
        <w:jc w:val="center"/>
        <w:rPr>
          <w:rFonts w:cs="Miriam"/>
        </w:rPr>
      </w:pPr>
      <w:r w:rsidRPr="00D13C95">
        <w:rPr>
          <w:rFonts w:cs="Miriam"/>
        </w:rPr>
        <w:t>_1. FUNDAMENTOS DEL COLEGIO COLOMBO BRITÁNICO</w:t>
      </w:r>
    </w:p>
    <w:p w14:paraId="4C595028" w14:textId="77777777" w:rsidR="00B825E7" w:rsidRPr="00D13C95" w:rsidRDefault="00B825E7" w:rsidP="00B825E7">
      <w:pPr>
        <w:pStyle w:val="NoSpacing"/>
        <w:jc w:val="center"/>
        <w:rPr>
          <w:rFonts w:cs="Miriam"/>
        </w:rPr>
      </w:pPr>
    </w:p>
    <w:p w14:paraId="1964F69D" w14:textId="77777777" w:rsidR="002F0B40" w:rsidRDefault="002F0B40" w:rsidP="00D13C95">
      <w:pPr>
        <w:pStyle w:val="NoSpacing"/>
        <w:jc w:val="both"/>
        <w:rPr>
          <w:rFonts w:cs="Miriam"/>
        </w:rPr>
      </w:pPr>
      <w:r w:rsidRPr="00D13C95">
        <w:rPr>
          <w:rFonts w:cs="Miriam"/>
        </w:rPr>
        <w:t>El Colegio Colombo Británico es una corporación educativa sin ánimo de l</w:t>
      </w:r>
      <w:r w:rsidR="00EA4B7E" w:rsidRPr="00D13C95">
        <w:rPr>
          <w:rFonts w:cs="Miriam"/>
        </w:rPr>
        <w:t xml:space="preserve">ucro, bilingüe </w:t>
      </w:r>
      <w:commentRangeStart w:id="4"/>
      <w:r w:rsidR="00EA4B7E" w:rsidRPr="00D13C95">
        <w:rPr>
          <w:rFonts w:cs="Miriam"/>
        </w:rPr>
        <w:t>(Español-Inglés)</w:t>
      </w:r>
      <w:commentRangeEnd w:id="4"/>
      <w:r w:rsidR="00D35E84">
        <w:rPr>
          <w:rStyle w:val="CommentReference"/>
        </w:rPr>
        <w:commentReference w:id="4"/>
      </w:r>
      <w:r w:rsidR="00EA4B7E" w:rsidRPr="00D13C95">
        <w:rPr>
          <w:rFonts w:cs="Miriam"/>
        </w:rPr>
        <w:t xml:space="preserve"> </w:t>
      </w:r>
      <w:r w:rsidRPr="00D13C95">
        <w:rPr>
          <w:rFonts w:cs="Miriam"/>
        </w:rPr>
        <w:t xml:space="preserve">y multicultural, co-educacional, para estudiantes de </w:t>
      </w:r>
      <w:commentRangeStart w:id="5"/>
      <w:r w:rsidRPr="00D13C95">
        <w:rPr>
          <w:rFonts w:cs="Miriam"/>
        </w:rPr>
        <w:t>18 meses a 18 años</w:t>
      </w:r>
      <w:r w:rsidR="00EA4B7E" w:rsidRPr="00D13C95">
        <w:rPr>
          <w:rFonts w:cs="Miriam"/>
        </w:rPr>
        <w:t xml:space="preserve"> de edad</w:t>
      </w:r>
      <w:commentRangeEnd w:id="5"/>
      <w:r w:rsidR="003310D4">
        <w:rPr>
          <w:rStyle w:val="CommentReference"/>
        </w:rPr>
        <w:commentReference w:id="5"/>
      </w:r>
      <w:r w:rsidR="00EA4B7E" w:rsidRPr="00D13C95">
        <w:rPr>
          <w:rFonts w:cs="Miriam"/>
        </w:rPr>
        <w:t xml:space="preserve">, que cumple con los </w:t>
      </w:r>
      <w:r w:rsidRPr="00D13C95">
        <w:rPr>
          <w:rFonts w:cs="Miriam"/>
        </w:rPr>
        <w:t>estándares educativos nacionales y con los niveles internacionales del P</w:t>
      </w:r>
      <w:r w:rsidR="00EA4B7E" w:rsidRPr="00D13C95">
        <w:rPr>
          <w:rFonts w:cs="Miriam"/>
        </w:rPr>
        <w:t xml:space="preserve">rograma de la Escuela Primaria, </w:t>
      </w:r>
      <w:r w:rsidRPr="00D13C95">
        <w:rPr>
          <w:rFonts w:cs="Miriam"/>
        </w:rPr>
        <w:t>el Programa de los Años Intermedios y el Programa del Diploma de l</w:t>
      </w:r>
      <w:r w:rsidR="00EA4B7E" w:rsidRPr="00D13C95">
        <w:rPr>
          <w:rFonts w:cs="Miriam"/>
        </w:rPr>
        <w:t xml:space="preserve">a Organización del Bachillerato </w:t>
      </w:r>
      <w:r w:rsidRPr="00D13C95">
        <w:rPr>
          <w:rFonts w:cs="Miriam"/>
        </w:rPr>
        <w:t>Internacional (IBO).</w:t>
      </w:r>
    </w:p>
    <w:p w14:paraId="5155949D" w14:textId="77777777" w:rsidR="00B825E7" w:rsidRPr="00D13C95" w:rsidRDefault="00B825E7" w:rsidP="00D13C95">
      <w:pPr>
        <w:pStyle w:val="NoSpacing"/>
        <w:jc w:val="both"/>
        <w:rPr>
          <w:rFonts w:cs="Miriam"/>
        </w:rPr>
      </w:pPr>
    </w:p>
    <w:p w14:paraId="5B3331FC" w14:textId="77777777" w:rsidR="002F0B40" w:rsidRDefault="002F0B40" w:rsidP="00D13C95">
      <w:pPr>
        <w:pStyle w:val="NoSpacing"/>
        <w:jc w:val="both"/>
        <w:rPr>
          <w:rFonts w:cs="Miriam"/>
        </w:rPr>
      </w:pPr>
      <w:r w:rsidRPr="00D13C95">
        <w:rPr>
          <w:rFonts w:cs="Miriam"/>
        </w:rPr>
        <w:t>La comunidad educativa está conformada por estudiantes o educandos,</w:t>
      </w:r>
      <w:r w:rsidR="00EA4B7E" w:rsidRPr="00D13C95">
        <w:rPr>
          <w:rFonts w:cs="Miriam"/>
        </w:rPr>
        <w:t xml:space="preserve"> educadores, padres de familia, </w:t>
      </w:r>
      <w:r w:rsidRPr="00D13C95">
        <w:rPr>
          <w:rFonts w:cs="Miriam"/>
        </w:rPr>
        <w:t>o acudientes de los estudiantes, egresados, directivos docentes, admini</w:t>
      </w:r>
      <w:r w:rsidR="00EA4B7E" w:rsidRPr="00D13C95">
        <w:rPr>
          <w:rFonts w:cs="Miriam"/>
        </w:rPr>
        <w:t xml:space="preserve">stradores escolares y empleados </w:t>
      </w:r>
      <w:r w:rsidRPr="00D13C95">
        <w:rPr>
          <w:rFonts w:cs="Miriam"/>
        </w:rPr>
        <w:t>del CCB. Todos ellos según su competencia, participarán en el diseño, ejec</w:t>
      </w:r>
      <w:r w:rsidR="00EA4B7E" w:rsidRPr="00D13C95">
        <w:rPr>
          <w:rFonts w:cs="Miriam"/>
        </w:rPr>
        <w:t xml:space="preserve">ución y evaluación del Proyecto </w:t>
      </w:r>
      <w:r w:rsidRPr="00D13C95">
        <w:rPr>
          <w:rFonts w:cs="Miriam"/>
        </w:rPr>
        <w:t>Educativo Institucional y en la buena marcha del establecimiento educati</w:t>
      </w:r>
      <w:r w:rsidR="00EA4B7E" w:rsidRPr="00D13C95">
        <w:rPr>
          <w:rFonts w:cs="Miriam"/>
        </w:rPr>
        <w:t xml:space="preserve">vo, en los términos de la Ley y </w:t>
      </w:r>
      <w:r w:rsidRPr="00D13C95">
        <w:rPr>
          <w:rFonts w:cs="Miriam"/>
        </w:rPr>
        <w:t>de los reglamentos del Colegio.</w:t>
      </w:r>
    </w:p>
    <w:p w14:paraId="5611806A" w14:textId="77777777" w:rsidR="00B825E7" w:rsidRPr="00D13C95" w:rsidRDefault="00B825E7" w:rsidP="00D13C95">
      <w:pPr>
        <w:pStyle w:val="NoSpacing"/>
        <w:jc w:val="both"/>
        <w:rPr>
          <w:rFonts w:cs="Miriam"/>
        </w:rPr>
      </w:pPr>
    </w:p>
    <w:p w14:paraId="7878439D" w14:textId="77777777" w:rsidR="002F0B40" w:rsidRDefault="002F0B40" w:rsidP="00D13C95">
      <w:pPr>
        <w:pStyle w:val="NoSpacing"/>
        <w:jc w:val="both"/>
        <w:rPr>
          <w:rFonts w:cs="Miriam"/>
          <w:b/>
        </w:rPr>
      </w:pPr>
      <w:r w:rsidRPr="00D13C95">
        <w:rPr>
          <w:rFonts w:cs="Miriam"/>
          <w:b/>
        </w:rPr>
        <w:t>_1.1 MISION</w:t>
      </w:r>
    </w:p>
    <w:p w14:paraId="38C6C776" w14:textId="77777777" w:rsidR="00B825E7" w:rsidRPr="00D13C95" w:rsidRDefault="00B825E7" w:rsidP="00D13C95">
      <w:pPr>
        <w:pStyle w:val="NoSpacing"/>
        <w:jc w:val="both"/>
        <w:rPr>
          <w:rFonts w:cs="Miriam"/>
          <w:b/>
        </w:rPr>
      </w:pPr>
    </w:p>
    <w:p w14:paraId="3CDEC339" w14:textId="77777777" w:rsidR="002F0B40" w:rsidRPr="00D13C95" w:rsidRDefault="002F0B40" w:rsidP="00D13C95">
      <w:pPr>
        <w:pStyle w:val="NoSpacing"/>
        <w:jc w:val="both"/>
        <w:rPr>
          <w:rFonts w:cs="Miriam"/>
        </w:rPr>
      </w:pPr>
      <w:r w:rsidRPr="00D13C95">
        <w:rPr>
          <w:rFonts w:cs="Miriam"/>
        </w:rPr>
        <w:t>Preparamos mentes y corazones para enfrentar los retos del futuro.</w:t>
      </w:r>
    </w:p>
    <w:p w14:paraId="48F434E1" w14:textId="77777777" w:rsidR="00B825E7" w:rsidRDefault="00B825E7" w:rsidP="00D13C95">
      <w:pPr>
        <w:pStyle w:val="NoSpacing"/>
        <w:jc w:val="both"/>
        <w:rPr>
          <w:rFonts w:cs="Miriam"/>
          <w:b/>
        </w:rPr>
      </w:pPr>
    </w:p>
    <w:p w14:paraId="5B9D670A" w14:textId="77777777" w:rsidR="002F0B40" w:rsidRDefault="002F0B40" w:rsidP="00D13C95">
      <w:pPr>
        <w:pStyle w:val="NoSpacing"/>
        <w:jc w:val="both"/>
        <w:rPr>
          <w:rFonts w:cs="Miriam"/>
          <w:b/>
        </w:rPr>
      </w:pPr>
      <w:r w:rsidRPr="00D13C95">
        <w:rPr>
          <w:rFonts w:cs="Miriam"/>
          <w:b/>
        </w:rPr>
        <w:t>_1.2 VISIÓN</w:t>
      </w:r>
    </w:p>
    <w:p w14:paraId="4086D987" w14:textId="77777777" w:rsidR="00B825E7" w:rsidRPr="00D13C95" w:rsidRDefault="00B825E7" w:rsidP="00D13C95">
      <w:pPr>
        <w:pStyle w:val="NoSpacing"/>
        <w:jc w:val="both"/>
        <w:rPr>
          <w:rFonts w:cs="Miriam"/>
          <w:b/>
        </w:rPr>
      </w:pPr>
    </w:p>
    <w:p w14:paraId="1053E34B" w14:textId="77777777" w:rsidR="002F0B40" w:rsidRDefault="002F0B40" w:rsidP="00D13C95">
      <w:pPr>
        <w:pStyle w:val="NoSpacing"/>
        <w:jc w:val="both"/>
        <w:rPr>
          <w:rFonts w:cs="Miriam"/>
        </w:rPr>
      </w:pPr>
      <w:r w:rsidRPr="00D13C95">
        <w:rPr>
          <w:rFonts w:cs="Miriam"/>
        </w:rPr>
        <w:t>Ser una comunidad cuyos miembros transformen e impacten positivament</w:t>
      </w:r>
      <w:r w:rsidR="00EA4B7E" w:rsidRPr="00D13C95">
        <w:rPr>
          <w:rFonts w:cs="Miriam"/>
        </w:rPr>
        <w:t xml:space="preserve">e los entornos en los cuales se </w:t>
      </w:r>
      <w:r w:rsidRPr="00D13C95">
        <w:rPr>
          <w:rFonts w:cs="Miriam"/>
        </w:rPr>
        <w:t>desempeñan.</w:t>
      </w:r>
    </w:p>
    <w:p w14:paraId="7D436027" w14:textId="77777777" w:rsidR="00B825E7" w:rsidRPr="00D13C95" w:rsidRDefault="00B825E7" w:rsidP="00D13C95">
      <w:pPr>
        <w:pStyle w:val="NoSpacing"/>
        <w:jc w:val="both"/>
        <w:rPr>
          <w:rFonts w:cs="Miriam"/>
        </w:rPr>
      </w:pPr>
    </w:p>
    <w:p w14:paraId="1CCCA2F1" w14:textId="77777777" w:rsidR="002F0B40" w:rsidRDefault="002F0B40" w:rsidP="00D13C95">
      <w:pPr>
        <w:pStyle w:val="NoSpacing"/>
        <w:jc w:val="both"/>
        <w:rPr>
          <w:rFonts w:cs="Miriam"/>
          <w:b/>
        </w:rPr>
      </w:pPr>
      <w:r w:rsidRPr="00D13C95">
        <w:rPr>
          <w:rFonts w:cs="Miriam"/>
          <w:b/>
        </w:rPr>
        <w:t>_1.3 LEMA</w:t>
      </w:r>
    </w:p>
    <w:p w14:paraId="7193CB3E" w14:textId="77777777" w:rsidR="00B825E7" w:rsidRPr="00D13C95" w:rsidRDefault="00B825E7" w:rsidP="00D13C95">
      <w:pPr>
        <w:pStyle w:val="NoSpacing"/>
        <w:jc w:val="both"/>
        <w:rPr>
          <w:rFonts w:cs="Miriam"/>
          <w:b/>
        </w:rPr>
      </w:pPr>
    </w:p>
    <w:p w14:paraId="4DE9059B" w14:textId="77777777" w:rsidR="002F0B40" w:rsidRDefault="002F0B40" w:rsidP="00D13C95">
      <w:pPr>
        <w:pStyle w:val="NoSpacing"/>
        <w:jc w:val="both"/>
        <w:rPr>
          <w:rFonts w:cs="Miriam"/>
        </w:rPr>
      </w:pPr>
      <w:r w:rsidRPr="00D13C95">
        <w:rPr>
          <w:rFonts w:cs="Miriam"/>
        </w:rPr>
        <w:t>“Gentes Moresque docendo iungimus” (incluido en latín en el logo del Cole</w:t>
      </w:r>
      <w:r w:rsidR="00EA4B7E" w:rsidRPr="00D13C95">
        <w:rPr>
          <w:rFonts w:cs="Miriam"/>
        </w:rPr>
        <w:t xml:space="preserve">gio). Unimos pueblos y culturas </w:t>
      </w:r>
      <w:r w:rsidRPr="00D13C95">
        <w:rPr>
          <w:rFonts w:cs="Miriam"/>
        </w:rPr>
        <w:t>a través de la educación.</w:t>
      </w:r>
    </w:p>
    <w:p w14:paraId="7F88DD5A" w14:textId="77777777" w:rsidR="00B825E7" w:rsidRPr="00D13C95" w:rsidRDefault="00B825E7" w:rsidP="00D13C95">
      <w:pPr>
        <w:pStyle w:val="NoSpacing"/>
        <w:jc w:val="both"/>
        <w:rPr>
          <w:rFonts w:cs="Miriam"/>
        </w:rPr>
      </w:pPr>
    </w:p>
    <w:p w14:paraId="40A0C1ED" w14:textId="77777777" w:rsidR="002F0B40" w:rsidRDefault="002F0B40" w:rsidP="00D13C95">
      <w:pPr>
        <w:pStyle w:val="NoSpacing"/>
        <w:jc w:val="both"/>
        <w:rPr>
          <w:rFonts w:cs="Miriam"/>
          <w:b/>
        </w:rPr>
      </w:pPr>
      <w:r w:rsidRPr="00D13C95">
        <w:rPr>
          <w:rFonts w:cs="Miriam"/>
          <w:b/>
        </w:rPr>
        <w:t>_1.4 PERFIL DE LA COMUNIDAD EDUCATIVA</w:t>
      </w:r>
    </w:p>
    <w:p w14:paraId="723C813A" w14:textId="77777777" w:rsidR="00B825E7" w:rsidRPr="00D13C95" w:rsidRDefault="00B825E7" w:rsidP="00D13C95">
      <w:pPr>
        <w:pStyle w:val="NoSpacing"/>
        <w:jc w:val="both"/>
        <w:rPr>
          <w:rFonts w:cs="Miriam"/>
          <w:b/>
        </w:rPr>
      </w:pPr>
    </w:p>
    <w:p w14:paraId="16369000" w14:textId="4BC5331A" w:rsidR="002F0B40" w:rsidRPr="00D13C95" w:rsidRDefault="002F0B40" w:rsidP="00D13C95">
      <w:pPr>
        <w:pStyle w:val="NoSpacing"/>
        <w:jc w:val="both"/>
        <w:rPr>
          <w:rFonts w:cs="Miriam"/>
        </w:rPr>
      </w:pPr>
      <w:r w:rsidRPr="00D13C95">
        <w:rPr>
          <w:rFonts w:cs="Miriam"/>
        </w:rPr>
        <w:t>El objetivo fundamental de los programas de la Organización del B</w:t>
      </w:r>
      <w:r w:rsidR="00EA4B7E" w:rsidRPr="00D13C95">
        <w:rPr>
          <w:rFonts w:cs="Miriam"/>
        </w:rPr>
        <w:t>achillerato Internacional (IBO)</w:t>
      </w:r>
      <w:r w:rsidR="00D13BC7">
        <w:rPr>
          <w:rFonts w:cs="Miriam"/>
        </w:rPr>
        <w:t xml:space="preserve">  </w:t>
      </w:r>
      <w:r w:rsidRPr="00D13C95">
        <w:rPr>
          <w:rFonts w:cs="Miriam"/>
        </w:rPr>
        <w:t xml:space="preserve">adoptados por el </w:t>
      </w:r>
      <w:r w:rsidR="00E744F1" w:rsidRPr="00E744F1">
        <w:rPr>
          <w:rFonts w:cs="Miriam"/>
          <w:color w:val="000000" w:themeColor="text1"/>
        </w:rPr>
        <w:t xml:space="preserve">Colegio Colombo Británico </w:t>
      </w:r>
      <w:r w:rsidRPr="00D13C95">
        <w:rPr>
          <w:rFonts w:cs="Miriam"/>
        </w:rPr>
        <w:t>es formar personas co</w:t>
      </w:r>
      <w:r w:rsidR="00EA4B7E" w:rsidRPr="00D13C95">
        <w:rPr>
          <w:rFonts w:cs="Miriam"/>
        </w:rPr>
        <w:t xml:space="preserve">n mentalidad internacional que, </w:t>
      </w:r>
      <w:r w:rsidRPr="00D13C95">
        <w:rPr>
          <w:rFonts w:cs="Miriam"/>
        </w:rPr>
        <w:t>conscientes de la condición que los une como seres humanos y de la r</w:t>
      </w:r>
      <w:r w:rsidR="00EA4B7E" w:rsidRPr="00D13C95">
        <w:rPr>
          <w:rFonts w:cs="Miriam"/>
        </w:rPr>
        <w:t xml:space="preserve">esponsabilidad que comparten de </w:t>
      </w:r>
      <w:r w:rsidRPr="00D13C95">
        <w:rPr>
          <w:rFonts w:cs="Miriam"/>
        </w:rPr>
        <w:t>velar por el planeta, contribuyan a crear un mundo mejor y más pacífico.</w:t>
      </w:r>
    </w:p>
    <w:p w14:paraId="463F0247" w14:textId="77777777" w:rsidR="00B825E7" w:rsidRDefault="00B825E7" w:rsidP="00D13C95">
      <w:pPr>
        <w:pStyle w:val="NoSpacing"/>
        <w:jc w:val="both"/>
        <w:rPr>
          <w:rFonts w:cs="Miriam"/>
        </w:rPr>
      </w:pPr>
    </w:p>
    <w:p w14:paraId="7A47330F" w14:textId="77777777" w:rsidR="002F0B40" w:rsidRPr="00D13C95" w:rsidRDefault="002F0B40" w:rsidP="00D13C95">
      <w:pPr>
        <w:pStyle w:val="NoSpacing"/>
        <w:jc w:val="both"/>
        <w:rPr>
          <w:rFonts w:cs="Miriam"/>
        </w:rPr>
      </w:pPr>
      <w:r w:rsidRPr="00D13C95">
        <w:rPr>
          <w:rFonts w:cs="Miriam"/>
        </w:rPr>
        <w:t>Los miembros de la comunidad educativa del CCB se esfuerzan por ser:</w:t>
      </w:r>
    </w:p>
    <w:p w14:paraId="187EBB6A" w14:textId="77777777" w:rsidR="00B825E7" w:rsidRDefault="00B825E7" w:rsidP="00D13C95">
      <w:pPr>
        <w:pStyle w:val="NoSpacing"/>
        <w:jc w:val="both"/>
        <w:rPr>
          <w:rFonts w:cs="Miriam"/>
          <w:b/>
        </w:rPr>
      </w:pPr>
    </w:p>
    <w:p w14:paraId="50E899D0" w14:textId="77777777" w:rsidR="00920B32" w:rsidRPr="00D13C95" w:rsidRDefault="002F0B40" w:rsidP="00D13C95">
      <w:pPr>
        <w:pStyle w:val="NoSpacing"/>
        <w:jc w:val="both"/>
        <w:rPr>
          <w:rFonts w:cs="Miriam"/>
          <w:b/>
        </w:rPr>
      </w:pPr>
      <w:r w:rsidRPr="00D13C95">
        <w:rPr>
          <w:rFonts w:cs="Miriam"/>
          <w:b/>
        </w:rPr>
        <w:t>Indagadores</w:t>
      </w:r>
    </w:p>
    <w:p w14:paraId="0661A545" w14:textId="77777777" w:rsidR="00EA4B7E" w:rsidRPr="00D13C95" w:rsidRDefault="002F0B40" w:rsidP="00D13C95">
      <w:pPr>
        <w:pStyle w:val="NoSpacing"/>
        <w:jc w:val="both"/>
        <w:rPr>
          <w:rFonts w:cs="Miriam"/>
        </w:rPr>
      </w:pPr>
      <w:r w:rsidRPr="00D13C95">
        <w:rPr>
          <w:rFonts w:cs="Miriam"/>
        </w:rPr>
        <w:t>Cultivamos nuestra curiosidad, a la vez que desarrollamos habilidades para la</w:t>
      </w:r>
      <w:r w:rsidR="00EA4B7E" w:rsidRPr="00D13C95">
        <w:rPr>
          <w:rFonts w:cs="Miriam"/>
        </w:rPr>
        <w:t xml:space="preserve"> indagación y la investigación.</w:t>
      </w:r>
    </w:p>
    <w:p w14:paraId="6B0E0056" w14:textId="77777777" w:rsidR="00D13C95" w:rsidRPr="00D13C95" w:rsidRDefault="002F0B40" w:rsidP="00D13C95">
      <w:pPr>
        <w:pStyle w:val="NoSpacing"/>
        <w:jc w:val="both"/>
        <w:rPr>
          <w:rFonts w:cs="Miriam"/>
        </w:rPr>
      </w:pPr>
      <w:r w:rsidRPr="00D13C95">
        <w:rPr>
          <w:rFonts w:cs="Miriam"/>
        </w:rPr>
        <w:t>Sabemos cómo aprender de man</w:t>
      </w:r>
      <w:r w:rsidR="00D13C95" w:rsidRPr="00D13C95">
        <w:rPr>
          <w:rFonts w:cs="Miriam"/>
        </w:rPr>
        <w:t>era autónoma y junto con otros.</w:t>
      </w:r>
    </w:p>
    <w:p w14:paraId="132FCCE5" w14:textId="509D5F16" w:rsidR="002F0B40" w:rsidRPr="00D13C95" w:rsidRDefault="002F0B40" w:rsidP="00D13C95">
      <w:pPr>
        <w:pStyle w:val="NoSpacing"/>
        <w:jc w:val="both"/>
        <w:rPr>
          <w:rFonts w:cs="Miriam"/>
        </w:rPr>
      </w:pPr>
      <w:r w:rsidRPr="00D13C95">
        <w:rPr>
          <w:rFonts w:cs="Miriam"/>
        </w:rPr>
        <w:t>Aprendemos con entusiasmo y mantenemos estas ansias de aprender durante toda la vida</w:t>
      </w:r>
    </w:p>
    <w:p w14:paraId="2BD4252A" w14:textId="77777777" w:rsidR="00D13C95" w:rsidRPr="00D13C95" w:rsidRDefault="00D13C95" w:rsidP="00D13C95">
      <w:pPr>
        <w:pStyle w:val="NoSpacing"/>
        <w:jc w:val="both"/>
        <w:rPr>
          <w:rFonts w:cs="Miriam"/>
        </w:rPr>
      </w:pPr>
    </w:p>
    <w:p w14:paraId="04A28A0A" w14:textId="77777777" w:rsidR="00B825E7" w:rsidRDefault="00B825E7" w:rsidP="00D13C95">
      <w:pPr>
        <w:pStyle w:val="NoSpacing"/>
        <w:jc w:val="both"/>
        <w:rPr>
          <w:rFonts w:cs="Miriam"/>
          <w:b/>
        </w:rPr>
      </w:pPr>
    </w:p>
    <w:p w14:paraId="6A964393" w14:textId="77777777" w:rsidR="00B825E7" w:rsidRDefault="00B825E7" w:rsidP="00D13C95">
      <w:pPr>
        <w:pStyle w:val="NoSpacing"/>
        <w:jc w:val="both"/>
        <w:rPr>
          <w:rFonts w:cs="Miriam"/>
          <w:b/>
        </w:rPr>
      </w:pPr>
    </w:p>
    <w:p w14:paraId="21AB431C" w14:textId="77777777" w:rsidR="00B825E7" w:rsidRDefault="00B825E7" w:rsidP="00D13C95">
      <w:pPr>
        <w:pStyle w:val="NoSpacing"/>
        <w:jc w:val="both"/>
        <w:rPr>
          <w:rFonts w:cs="Miriam"/>
          <w:b/>
        </w:rPr>
      </w:pPr>
    </w:p>
    <w:p w14:paraId="423A4171" w14:textId="77777777" w:rsidR="00B825E7" w:rsidRDefault="002F0B40" w:rsidP="00D13C95">
      <w:pPr>
        <w:pStyle w:val="NoSpacing"/>
        <w:jc w:val="both"/>
        <w:rPr>
          <w:rFonts w:cs="Miriam"/>
          <w:b/>
        </w:rPr>
      </w:pPr>
      <w:r w:rsidRPr="00D13C95">
        <w:rPr>
          <w:rFonts w:cs="Miriam"/>
          <w:b/>
        </w:rPr>
        <w:t xml:space="preserve">Informados e </w:t>
      </w:r>
      <w:r w:rsidR="00EA4B7E" w:rsidRPr="00D13C95">
        <w:rPr>
          <w:rFonts w:cs="Miriam"/>
          <w:b/>
        </w:rPr>
        <w:t>Instruidos</w:t>
      </w:r>
    </w:p>
    <w:p w14:paraId="4FED75B3" w14:textId="77777777" w:rsidR="002F0B40" w:rsidRDefault="002F0B40" w:rsidP="00D13C95">
      <w:pPr>
        <w:pStyle w:val="NoSpacing"/>
        <w:jc w:val="both"/>
        <w:rPr>
          <w:rFonts w:cs="Miriam"/>
        </w:rPr>
      </w:pPr>
      <w:r w:rsidRPr="00D13C95">
        <w:rPr>
          <w:rFonts w:cs="Miriam"/>
        </w:rPr>
        <w:t xml:space="preserve">Desarrollamos y usamos nuestra comprensión conceptual mediante la </w:t>
      </w:r>
      <w:r w:rsidR="00EA4B7E" w:rsidRPr="00D13C95">
        <w:rPr>
          <w:rFonts w:cs="Miriam"/>
        </w:rPr>
        <w:t xml:space="preserve">exploración del conocimiento en </w:t>
      </w:r>
      <w:r w:rsidRPr="00D13C95">
        <w:rPr>
          <w:rFonts w:cs="Miriam"/>
        </w:rPr>
        <w:t>una variedad de disciplinas. Nos comprometemos con ideas y cuestiones de importancia local y mundial.</w:t>
      </w:r>
    </w:p>
    <w:p w14:paraId="63C93236" w14:textId="77777777" w:rsidR="00B825E7" w:rsidRPr="00B825E7" w:rsidRDefault="00B825E7" w:rsidP="00D13C95">
      <w:pPr>
        <w:pStyle w:val="NoSpacing"/>
        <w:jc w:val="both"/>
        <w:rPr>
          <w:rFonts w:cs="Miriam"/>
          <w:b/>
        </w:rPr>
      </w:pPr>
    </w:p>
    <w:p w14:paraId="389827D2" w14:textId="77777777" w:rsidR="00EA4B7E" w:rsidRPr="00D13C95" w:rsidRDefault="00EA4B7E" w:rsidP="00D13C95">
      <w:pPr>
        <w:pStyle w:val="NoSpacing"/>
        <w:jc w:val="both"/>
        <w:rPr>
          <w:rFonts w:cs="Miriam"/>
          <w:b/>
        </w:rPr>
      </w:pPr>
      <w:r w:rsidRPr="00D13C95">
        <w:rPr>
          <w:rFonts w:cs="Miriam"/>
          <w:b/>
        </w:rPr>
        <w:t>Pensadores</w:t>
      </w:r>
    </w:p>
    <w:p w14:paraId="403C73D6" w14:textId="77777777" w:rsidR="00EA4B7E" w:rsidRDefault="00EA4B7E" w:rsidP="00D13C95">
      <w:pPr>
        <w:pStyle w:val="NoSpacing"/>
        <w:jc w:val="both"/>
        <w:rPr>
          <w:rFonts w:cs="Miriam"/>
        </w:rPr>
      </w:pPr>
      <w:r w:rsidRPr="00D13C95">
        <w:rPr>
          <w:rFonts w:cs="Miriam"/>
        </w:rPr>
        <w:t>Utilizamos habilidades de pensamiento crítico y creativo para analizar y proceder de manera responsable ante problemas complejos. Actuamos por propia iniciativa al tomar decisiones razonadas y éticas.</w:t>
      </w:r>
    </w:p>
    <w:p w14:paraId="6A34BCB2" w14:textId="77777777" w:rsidR="00B825E7" w:rsidRPr="00D13C95" w:rsidRDefault="00B825E7" w:rsidP="00D13C95">
      <w:pPr>
        <w:pStyle w:val="NoSpacing"/>
        <w:jc w:val="both"/>
        <w:rPr>
          <w:rFonts w:cs="Miriam"/>
        </w:rPr>
      </w:pPr>
    </w:p>
    <w:p w14:paraId="0437DE59" w14:textId="77777777" w:rsidR="00EA4B7E" w:rsidRPr="00D13C95" w:rsidRDefault="00EA4B7E" w:rsidP="00D13C95">
      <w:pPr>
        <w:pStyle w:val="NoSpacing"/>
        <w:jc w:val="both"/>
        <w:rPr>
          <w:rFonts w:cs="Miriam"/>
          <w:b/>
        </w:rPr>
      </w:pPr>
      <w:r w:rsidRPr="00D13C95">
        <w:rPr>
          <w:rFonts w:cs="Miriam"/>
          <w:b/>
        </w:rPr>
        <w:t>Buenos Comunicadores</w:t>
      </w:r>
    </w:p>
    <w:p w14:paraId="6E599C19" w14:textId="77777777" w:rsidR="00EA4B7E" w:rsidRPr="00D13C95" w:rsidRDefault="00EA4B7E" w:rsidP="00D13C95">
      <w:pPr>
        <w:pStyle w:val="NoSpacing"/>
        <w:jc w:val="both"/>
        <w:rPr>
          <w:rFonts w:cs="Miriam"/>
        </w:rPr>
      </w:pPr>
      <w:r w:rsidRPr="00D13C95">
        <w:rPr>
          <w:rFonts w:cs="Miriam"/>
        </w:rPr>
        <w:t>Nos expresamos con confianza y creatividad en diversas lenguas, lenguajes y maneras. Colaboramos eficazmente, escuchando atentamente las perspectivas de otras personas y grupos.</w:t>
      </w:r>
    </w:p>
    <w:p w14:paraId="7EC66BE1" w14:textId="77777777" w:rsidR="00D13C95" w:rsidRPr="00D13C95" w:rsidRDefault="00D13C95" w:rsidP="00D13C95">
      <w:pPr>
        <w:pStyle w:val="NoSpacing"/>
        <w:jc w:val="both"/>
        <w:rPr>
          <w:rFonts w:cs="Miriam"/>
          <w:b/>
        </w:rPr>
      </w:pPr>
    </w:p>
    <w:p w14:paraId="1D25A03C" w14:textId="77777777" w:rsidR="00EA4B7E" w:rsidRPr="00D13C95" w:rsidRDefault="00EA4B7E" w:rsidP="00D13C95">
      <w:pPr>
        <w:pStyle w:val="NoSpacing"/>
        <w:jc w:val="both"/>
        <w:rPr>
          <w:rFonts w:cs="Miriam"/>
          <w:b/>
        </w:rPr>
      </w:pPr>
      <w:r w:rsidRPr="00D13C95">
        <w:rPr>
          <w:rFonts w:cs="Miriam"/>
          <w:b/>
        </w:rPr>
        <w:t>Íntegros</w:t>
      </w:r>
    </w:p>
    <w:p w14:paraId="4780DD43" w14:textId="77777777" w:rsidR="00EA4B7E" w:rsidRPr="00D13C95" w:rsidRDefault="00EA4B7E" w:rsidP="00D13C95">
      <w:pPr>
        <w:pStyle w:val="NoSpacing"/>
        <w:jc w:val="both"/>
        <w:rPr>
          <w:rFonts w:cs="Miriam"/>
        </w:rPr>
      </w:pPr>
      <w:r w:rsidRPr="00D13C95">
        <w:rPr>
          <w:rFonts w:cs="Miriam"/>
        </w:rPr>
        <w:t>Actuamos con integridad y honradez, con un profundo sentido de la equidad, la justicia y el respeto por la dignidad y los derechos de las personas en todo el mundo. Asumimos la responsabilidad de nuestros propios actos y sus consecuencias.</w:t>
      </w:r>
    </w:p>
    <w:p w14:paraId="35B52769" w14:textId="77777777" w:rsidR="00D13C95" w:rsidRPr="00D13C95" w:rsidRDefault="00D13C95" w:rsidP="00D13C95">
      <w:pPr>
        <w:pStyle w:val="NoSpacing"/>
        <w:jc w:val="both"/>
        <w:rPr>
          <w:rFonts w:cs="Miriam"/>
        </w:rPr>
      </w:pPr>
    </w:p>
    <w:p w14:paraId="01B5B958" w14:textId="77777777" w:rsidR="00EA4B7E" w:rsidRPr="00D13C95" w:rsidRDefault="00EA4B7E" w:rsidP="00D13C95">
      <w:pPr>
        <w:pStyle w:val="NoSpacing"/>
        <w:jc w:val="both"/>
        <w:rPr>
          <w:rFonts w:cs="Miriam"/>
          <w:b/>
        </w:rPr>
      </w:pPr>
      <w:r w:rsidRPr="00D13C95">
        <w:rPr>
          <w:rFonts w:cs="Miriam"/>
          <w:b/>
        </w:rPr>
        <w:t>De Mentalidad Abierta</w:t>
      </w:r>
    </w:p>
    <w:p w14:paraId="33942269" w14:textId="77777777" w:rsidR="00EA4B7E" w:rsidRPr="00D13C95" w:rsidRDefault="00EA4B7E" w:rsidP="00D13C95">
      <w:pPr>
        <w:pStyle w:val="NoSpacing"/>
        <w:jc w:val="both"/>
        <w:rPr>
          <w:rFonts w:cs="Miriam"/>
        </w:rPr>
      </w:pPr>
      <w:r w:rsidRPr="00D13C95">
        <w:rPr>
          <w:rFonts w:cs="Miriam"/>
        </w:rPr>
        <w:t>Desarrollamos una apreciación crítica de nuestras propias culturas e historias personales, así como de los valores y tradiciones de los demás. Buscamos y consideramos distintos puntos de vista y estamos dispuestos a aprender de la experiencia.</w:t>
      </w:r>
    </w:p>
    <w:p w14:paraId="54F8EDE3" w14:textId="5C567510" w:rsidR="00D13C95" w:rsidRPr="00D13C95" w:rsidRDefault="00D13C95" w:rsidP="00D13C95">
      <w:pPr>
        <w:pStyle w:val="NoSpacing"/>
        <w:jc w:val="both"/>
        <w:rPr>
          <w:rFonts w:cs="Miriam"/>
        </w:rPr>
      </w:pPr>
    </w:p>
    <w:p w14:paraId="6CCB02D7" w14:textId="77777777" w:rsidR="00EA4B7E" w:rsidRPr="00D13C95" w:rsidRDefault="00EA4B7E" w:rsidP="00D13C95">
      <w:pPr>
        <w:pStyle w:val="NoSpacing"/>
        <w:jc w:val="both"/>
        <w:rPr>
          <w:rFonts w:cs="Miriam"/>
          <w:b/>
        </w:rPr>
      </w:pPr>
      <w:r w:rsidRPr="00D13C95">
        <w:rPr>
          <w:rFonts w:cs="Miriam"/>
          <w:b/>
        </w:rPr>
        <w:t>Solidarios</w:t>
      </w:r>
    </w:p>
    <w:p w14:paraId="4338E917" w14:textId="77777777" w:rsidR="00EA4B7E" w:rsidRPr="00D13C95" w:rsidRDefault="00EA4B7E" w:rsidP="00D13C95">
      <w:pPr>
        <w:pStyle w:val="NoSpacing"/>
        <w:jc w:val="both"/>
        <w:rPr>
          <w:rFonts w:cs="Miriam"/>
        </w:rPr>
      </w:pPr>
      <w:r w:rsidRPr="00D13C95">
        <w:rPr>
          <w:rFonts w:cs="Miriam"/>
        </w:rPr>
        <w:t>Mostramos empatía, sensibilidad y respeto. Nos comprometemos a ayudar a los demás y actuamos con el propósito de influir positivamente en la vida de las personas y el mundo que nos rodea.</w:t>
      </w:r>
    </w:p>
    <w:p w14:paraId="79530246" w14:textId="77777777" w:rsidR="00D13C95" w:rsidRPr="00D13C95" w:rsidRDefault="00D13C95" w:rsidP="00D13C95">
      <w:pPr>
        <w:pStyle w:val="NoSpacing"/>
        <w:jc w:val="both"/>
        <w:rPr>
          <w:rFonts w:cs="Miriam"/>
        </w:rPr>
      </w:pPr>
    </w:p>
    <w:p w14:paraId="008B3F5B" w14:textId="77777777" w:rsidR="00EA4B7E" w:rsidRPr="00D13C95" w:rsidRDefault="00EA4B7E" w:rsidP="00D13C95">
      <w:pPr>
        <w:pStyle w:val="NoSpacing"/>
        <w:jc w:val="both"/>
        <w:rPr>
          <w:rFonts w:cs="Miriam"/>
          <w:b/>
        </w:rPr>
      </w:pPr>
      <w:r w:rsidRPr="00D13C95">
        <w:rPr>
          <w:rFonts w:cs="Miriam"/>
          <w:b/>
        </w:rPr>
        <w:t>Audaces (Valientes)</w:t>
      </w:r>
    </w:p>
    <w:p w14:paraId="790A2659" w14:textId="77777777" w:rsidR="00EA4B7E" w:rsidRPr="00D13C95" w:rsidRDefault="00EA4B7E" w:rsidP="00D13C95">
      <w:pPr>
        <w:pStyle w:val="NoSpacing"/>
        <w:jc w:val="both"/>
        <w:rPr>
          <w:rFonts w:cs="Miriam"/>
        </w:rPr>
      </w:pPr>
      <w:r w:rsidRPr="00D13C95">
        <w:rPr>
          <w:rFonts w:cs="Miriam"/>
        </w:rPr>
        <w:t>Abordamos la incertidumbre con previsión y determinación. Trabajamos de manera autónoma y colaborativa para explorar ideas nuevas y estrategias innovadoras. Mostramos ingenio y resiliencia cuando enfrentamos cambios y desafíos.</w:t>
      </w:r>
    </w:p>
    <w:p w14:paraId="156E2F8E" w14:textId="77777777" w:rsidR="00D13C95" w:rsidRPr="00D13C95" w:rsidRDefault="00D13C95" w:rsidP="00D13C95">
      <w:pPr>
        <w:pStyle w:val="NoSpacing"/>
        <w:jc w:val="both"/>
        <w:rPr>
          <w:rFonts w:cs="Miriam"/>
        </w:rPr>
      </w:pPr>
    </w:p>
    <w:p w14:paraId="3F2305F8" w14:textId="77777777" w:rsidR="00EA4B7E" w:rsidRPr="00D13C95" w:rsidRDefault="00EA4B7E" w:rsidP="00D13C95">
      <w:pPr>
        <w:pStyle w:val="NoSpacing"/>
        <w:jc w:val="both"/>
        <w:rPr>
          <w:rFonts w:cs="Miriam"/>
          <w:b/>
        </w:rPr>
      </w:pPr>
      <w:r w:rsidRPr="00D13C95">
        <w:rPr>
          <w:rFonts w:cs="Miriam"/>
          <w:b/>
        </w:rPr>
        <w:t>Equilibrados</w:t>
      </w:r>
    </w:p>
    <w:p w14:paraId="3DA8DB74" w14:textId="77777777" w:rsidR="00EA4B7E" w:rsidRPr="00D13C95" w:rsidRDefault="00EA4B7E" w:rsidP="00D13C95">
      <w:pPr>
        <w:pStyle w:val="NoSpacing"/>
        <w:jc w:val="both"/>
        <w:rPr>
          <w:rFonts w:cs="Miriam"/>
        </w:rPr>
      </w:pPr>
      <w:r w:rsidRPr="00D13C95">
        <w:rPr>
          <w:rFonts w:cs="Miriam"/>
        </w:rPr>
        <w:t>Entendemos la importancia del equilibrio físico, mental, (espiritual) y emocional para lograr el bienestar propio y el de los demás. Reconocemos nuestra interdependencia con respecto a otras personas y al mundo en que vivimos.</w:t>
      </w:r>
    </w:p>
    <w:p w14:paraId="11F7BB3F" w14:textId="77777777" w:rsidR="00D13C95" w:rsidRPr="00D13C95" w:rsidRDefault="00D13C95" w:rsidP="00D13C95">
      <w:pPr>
        <w:pStyle w:val="NoSpacing"/>
        <w:jc w:val="both"/>
        <w:rPr>
          <w:rFonts w:cs="Miriam"/>
        </w:rPr>
      </w:pPr>
    </w:p>
    <w:p w14:paraId="67D72C03" w14:textId="77777777" w:rsidR="00EA4B7E" w:rsidRPr="00D13C95" w:rsidRDefault="00EA4B7E" w:rsidP="00D13C95">
      <w:pPr>
        <w:pStyle w:val="NoSpacing"/>
        <w:jc w:val="both"/>
        <w:rPr>
          <w:rFonts w:cs="Miriam"/>
          <w:b/>
        </w:rPr>
      </w:pPr>
      <w:r w:rsidRPr="00D13C95">
        <w:rPr>
          <w:rFonts w:cs="Miriam"/>
          <w:b/>
        </w:rPr>
        <w:t>Reflexivos</w:t>
      </w:r>
    </w:p>
    <w:p w14:paraId="44C05DE9" w14:textId="77777777" w:rsidR="00EA4B7E" w:rsidRPr="00D13C95" w:rsidRDefault="00EA4B7E" w:rsidP="00D13C95">
      <w:pPr>
        <w:pStyle w:val="NoSpacing"/>
        <w:jc w:val="both"/>
        <w:rPr>
          <w:rFonts w:cs="Miriam"/>
        </w:rPr>
      </w:pPr>
      <w:r w:rsidRPr="00D13C95">
        <w:rPr>
          <w:rFonts w:cs="Miriam"/>
        </w:rPr>
        <w:t>Evaluamos detenidamente el mundo y nuestras propias ideas y experiencias. Nos esforzamos por comprender nuestras fortalezas y debilidades para, de este modo, contribuir a nuestro aprendizaje y desarrollo personal.</w:t>
      </w:r>
    </w:p>
    <w:p w14:paraId="22DF7FEC" w14:textId="77777777" w:rsidR="00D13C95" w:rsidRPr="00D13C95" w:rsidRDefault="00D13C95" w:rsidP="00D13C95">
      <w:pPr>
        <w:pStyle w:val="NoSpacing"/>
        <w:jc w:val="both"/>
        <w:rPr>
          <w:rFonts w:cs="Miriam"/>
        </w:rPr>
      </w:pPr>
    </w:p>
    <w:p w14:paraId="733B5720" w14:textId="77777777" w:rsidR="00EA4B7E" w:rsidRPr="00D13C95" w:rsidRDefault="00EA4B7E" w:rsidP="00D13C95">
      <w:pPr>
        <w:pStyle w:val="NoSpacing"/>
        <w:jc w:val="both"/>
        <w:rPr>
          <w:rFonts w:cs="Miriam"/>
          <w:b/>
        </w:rPr>
      </w:pPr>
      <w:r w:rsidRPr="00D13C95">
        <w:rPr>
          <w:rFonts w:cs="Miriam"/>
          <w:b/>
        </w:rPr>
        <w:t>_</w:t>
      </w:r>
      <w:commentRangeStart w:id="6"/>
      <w:r w:rsidRPr="00D13C95">
        <w:rPr>
          <w:rFonts w:cs="Miriam"/>
          <w:b/>
        </w:rPr>
        <w:t>1.5 ETHOS: Carácter Distintivo</w:t>
      </w:r>
      <w:commentRangeEnd w:id="6"/>
      <w:r w:rsidR="003310D4">
        <w:rPr>
          <w:rStyle w:val="CommentReference"/>
        </w:rPr>
        <w:commentReference w:id="6"/>
      </w:r>
    </w:p>
    <w:p w14:paraId="468A5106" w14:textId="22F5EEE6" w:rsidR="00B825E7" w:rsidDel="00F2592D" w:rsidRDefault="00E61F16" w:rsidP="00FC5E9F">
      <w:pPr>
        <w:pStyle w:val="NoSpacing"/>
        <w:jc w:val="both"/>
        <w:rPr>
          <w:ins w:id="7" w:author="Secretaria Juridico" w:date="2016-03-10T13:54:00Z"/>
          <w:del w:id="8" w:author="Diana Velazquez" w:date="2016-03-10T15:02:00Z"/>
          <w:rFonts w:cs="Miriam"/>
          <w:b/>
        </w:rPr>
      </w:pPr>
      <w:ins w:id="9" w:author="Secretaria Juridico" w:date="2016-03-10T13:50:00Z">
        <w:del w:id="10" w:author="Diana Velazquez" w:date="2016-03-10T15:02:00Z">
          <w:r w:rsidDel="00F2592D">
            <w:rPr>
              <w:rFonts w:cs="Miriam"/>
              <w:b/>
            </w:rPr>
            <w:lastRenderedPageBreak/>
            <w:delText>Integramos la reflexión de pa</w:delText>
          </w:r>
        </w:del>
      </w:ins>
      <w:ins w:id="11" w:author="Secretaria Juridico" w:date="2016-03-10T13:51:00Z">
        <w:del w:id="12" w:author="Diana Velazquez" w:date="2016-03-10T15:02:00Z">
          <w:r w:rsidDel="00F2592D">
            <w:rPr>
              <w:rFonts w:cs="Miriam"/>
              <w:b/>
            </w:rPr>
            <w:delText>ís como un elemento sustancial en el currículo, debido a la importancia de pensar la región, la ciudad y la naci</w:delText>
          </w:r>
        </w:del>
      </w:ins>
      <w:ins w:id="13" w:author="Secretaria Juridico" w:date="2016-03-10T13:52:00Z">
        <w:del w:id="14" w:author="Diana Velazquez" w:date="2016-03-10T15:02:00Z">
          <w:r w:rsidDel="00F2592D">
            <w:rPr>
              <w:rFonts w:cs="Miriam"/>
              <w:b/>
            </w:rPr>
            <w:delText>ón. Como deber de la educación es formar seres integrales que correspondan con los retos actuales y se logre fortalecer en las aulas su identidad cultural con sentido de pertenencia como Colombiano y ciudad</w:delText>
          </w:r>
        </w:del>
      </w:ins>
      <w:ins w:id="15" w:author="Secretaria Juridico" w:date="2016-03-10T13:54:00Z">
        <w:del w:id="16" w:author="Diana Velazquez" w:date="2016-03-10T15:02:00Z">
          <w:r w:rsidDel="00F2592D">
            <w:rPr>
              <w:rFonts w:cs="Miriam"/>
              <w:b/>
            </w:rPr>
            <w:delText>a</w:delText>
          </w:r>
        </w:del>
      </w:ins>
      <w:ins w:id="17" w:author="Secretaria Juridico" w:date="2016-03-10T13:52:00Z">
        <w:del w:id="18" w:author="Diana Velazquez" w:date="2016-03-10T15:02:00Z">
          <w:r w:rsidDel="00F2592D">
            <w:rPr>
              <w:rFonts w:cs="Miriam"/>
              <w:b/>
            </w:rPr>
            <w:delText xml:space="preserve">nos del mundo. </w:delText>
          </w:r>
        </w:del>
      </w:ins>
    </w:p>
    <w:p w14:paraId="47A85619" w14:textId="4FDAAAEC" w:rsidR="00E61F16" w:rsidDel="00F2592D" w:rsidRDefault="00E61F16" w:rsidP="00D13C95">
      <w:pPr>
        <w:pStyle w:val="NoSpacing"/>
        <w:jc w:val="both"/>
        <w:rPr>
          <w:del w:id="19" w:author="Diana Velazquez" w:date="2016-03-10T15:02:00Z"/>
          <w:rFonts w:cs="Miriam"/>
          <w:b/>
        </w:rPr>
      </w:pPr>
    </w:p>
    <w:p w14:paraId="43532A52" w14:textId="77777777" w:rsidR="00EA4B7E" w:rsidRPr="00D13C95" w:rsidRDefault="00EA4B7E" w:rsidP="00D13C95">
      <w:pPr>
        <w:pStyle w:val="NoSpacing"/>
        <w:jc w:val="both"/>
        <w:rPr>
          <w:rFonts w:cs="Miriam"/>
          <w:b/>
        </w:rPr>
      </w:pPr>
      <w:r w:rsidRPr="00D13C95">
        <w:rPr>
          <w:rFonts w:cs="Miriam"/>
          <w:b/>
        </w:rPr>
        <w:t>Excelencia</w:t>
      </w:r>
    </w:p>
    <w:p w14:paraId="688B6F24" w14:textId="51BA4A4A" w:rsidR="00EA4B7E" w:rsidRPr="00D13C95" w:rsidRDefault="00EA4B7E" w:rsidP="00D13C95">
      <w:pPr>
        <w:pStyle w:val="NoSpacing"/>
        <w:jc w:val="both"/>
        <w:rPr>
          <w:rFonts w:cs="Miriam"/>
        </w:rPr>
      </w:pPr>
      <w:r w:rsidRPr="00D13C95">
        <w:rPr>
          <w:rFonts w:cs="Miriam"/>
        </w:rPr>
        <w:t>Entendida como empoderar a cada alumno para que alcance su mayor potencial de forma integral.</w:t>
      </w:r>
    </w:p>
    <w:p w14:paraId="4833B2BC" w14:textId="77777777" w:rsidR="00D13C95" w:rsidRPr="00D13C95" w:rsidRDefault="00D13C95" w:rsidP="00D13C95">
      <w:pPr>
        <w:pStyle w:val="NoSpacing"/>
        <w:jc w:val="both"/>
        <w:rPr>
          <w:rFonts w:cs="Miriam"/>
        </w:rPr>
      </w:pPr>
    </w:p>
    <w:p w14:paraId="025CBD67" w14:textId="3BC5973F" w:rsidR="00EA4B7E" w:rsidRPr="0055239B" w:rsidRDefault="00EA4B7E" w:rsidP="0055239B">
      <w:pPr>
        <w:pStyle w:val="CommentText"/>
        <w:rPr>
          <w:rFonts w:cstheme="minorHAnsi"/>
          <w:sz w:val="22"/>
          <w:szCs w:val="22"/>
        </w:rPr>
      </w:pPr>
      <w:r w:rsidRPr="0055239B">
        <w:rPr>
          <w:rFonts w:cstheme="minorHAnsi"/>
          <w:b/>
          <w:sz w:val="22"/>
          <w:szCs w:val="22"/>
        </w:rPr>
        <w:t>¿Qué hacemos?</w:t>
      </w:r>
      <w:r w:rsidRPr="0055239B">
        <w:rPr>
          <w:rFonts w:cstheme="minorHAnsi"/>
          <w:sz w:val="22"/>
          <w:szCs w:val="22"/>
        </w:rPr>
        <w:t xml:space="preserve"> Motivamos a los alumnos para que tomen responsabilidad p</w:t>
      </w:r>
      <w:r w:rsidR="007044D0" w:rsidRPr="0055239B">
        <w:rPr>
          <w:rFonts w:cstheme="minorHAnsi"/>
          <w:sz w:val="22"/>
          <w:szCs w:val="22"/>
        </w:rPr>
        <w:t xml:space="preserve">or su aprendizaje y reflexionen </w:t>
      </w:r>
      <w:r w:rsidRPr="0055239B">
        <w:rPr>
          <w:rFonts w:cstheme="minorHAnsi"/>
          <w:sz w:val="22"/>
          <w:szCs w:val="22"/>
        </w:rPr>
        <w:t>sobre sus éxitos y momentos difíciles, con el propósito de que siempre busquen la forma de mejorar su desempeño, cualquiera que sea el campo en el cual estén aprendiendo o involucrándose.</w:t>
      </w:r>
    </w:p>
    <w:p w14:paraId="3ADAC97F" w14:textId="77777777" w:rsidR="00B825E7" w:rsidRDefault="00B825E7" w:rsidP="00D13C95">
      <w:pPr>
        <w:pStyle w:val="NoSpacing"/>
        <w:jc w:val="both"/>
        <w:rPr>
          <w:rFonts w:cs="Miriam"/>
          <w:b/>
        </w:rPr>
      </w:pPr>
    </w:p>
    <w:p w14:paraId="7670E600" w14:textId="77777777" w:rsidR="00EA4B7E" w:rsidRPr="00D13C95" w:rsidRDefault="00EA4B7E" w:rsidP="00D13C95">
      <w:pPr>
        <w:pStyle w:val="NoSpacing"/>
        <w:jc w:val="both"/>
        <w:rPr>
          <w:rFonts w:cs="Miriam"/>
          <w:b/>
        </w:rPr>
      </w:pPr>
      <w:r w:rsidRPr="00D13C95">
        <w:rPr>
          <w:rFonts w:cs="Miriam"/>
          <w:b/>
        </w:rPr>
        <w:t>Tradición Británica</w:t>
      </w:r>
    </w:p>
    <w:p w14:paraId="64348F2D" w14:textId="77777777" w:rsidR="00D13C95" w:rsidRPr="00D13C95" w:rsidRDefault="00D13C95" w:rsidP="00D13C95">
      <w:pPr>
        <w:pStyle w:val="NoSpacing"/>
        <w:jc w:val="both"/>
        <w:rPr>
          <w:rFonts w:cs="Miriam"/>
          <w:b/>
        </w:rPr>
      </w:pPr>
    </w:p>
    <w:p w14:paraId="4F6590E1" w14:textId="77777777" w:rsidR="00CA26CE" w:rsidRPr="00D13C95" w:rsidRDefault="00CA26CE" w:rsidP="00D13C95">
      <w:pPr>
        <w:pStyle w:val="NoSpacing"/>
        <w:jc w:val="both"/>
        <w:rPr>
          <w:rFonts w:cs="Miriam"/>
        </w:rPr>
      </w:pPr>
      <w:r w:rsidRPr="00D13C95">
        <w:rPr>
          <w:rFonts w:cs="Miriam"/>
          <w:b/>
        </w:rPr>
        <w:t xml:space="preserve">¿Qué hacemos? </w:t>
      </w:r>
      <w:r w:rsidRPr="00D13C95">
        <w:rPr>
          <w:rFonts w:cs="Miriam"/>
        </w:rPr>
        <w:t>Conservamos vínculos con la Gran Bretaña y sus represen</w:t>
      </w:r>
      <w:r w:rsidR="007D36BB" w:rsidRPr="00D13C95">
        <w:rPr>
          <w:rFonts w:cs="Miriam"/>
        </w:rPr>
        <w:t xml:space="preserve">tantes en Colombia; practicamos </w:t>
      </w:r>
      <w:r w:rsidRPr="00D13C95">
        <w:rPr>
          <w:rFonts w:cs="Miriam"/>
        </w:rPr>
        <w:t xml:space="preserve">actividades de Casas, ofrecemos a los estudiantes la posibilidad de </w:t>
      </w:r>
      <w:r w:rsidR="007D36BB" w:rsidRPr="00D13C95">
        <w:rPr>
          <w:rFonts w:cs="Miriam"/>
        </w:rPr>
        <w:t xml:space="preserve">estudiar en colegios privados y </w:t>
      </w:r>
      <w:r w:rsidRPr="00D13C95">
        <w:rPr>
          <w:rFonts w:cs="Miriam"/>
        </w:rPr>
        <w:t>Universidades en el Reino Unido, y celebramos aspectos de la cultura Británica.</w:t>
      </w:r>
    </w:p>
    <w:p w14:paraId="0673F849" w14:textId="77777777" w:rsidR="00B825E7" w:rsidRDefault="00B825E7" w:rsidP="00D13C95">
      <w:pPr>
        <w:pStyle w:val="NoSpacing"/>
        <w:jc w:val="both"/>
        <w:rPr>
          <w:rFonts w:cs="Miriam"/>
          <w:b/>
        </w:rPr>
      </w:pPr>
    </w:p>
    <w:p w14:paraId="2A08B541" w14:textId="77777777" w:rsidR="00CA26CE" w:rsidRDefault="00CA26CE" w:rsidP="00D13C95">
      <w:pPr>
        <w:pStyle w:val="NoSpacing"/>
        <w:jc w:val="both"/>
        <w:rPr>
          <w:rFonts w:cs="Miriam"/>
          <w:b/>
        </w:rPr>
      </w:pPr>
      <w:r w:rsidRPr="00D13C95">
        <w:rPr>
          <w:rFonts w:cs="Miriam"/>
          <w:b/>
        </w:rPr>
        <w:t>Desarrollo Integral:</w:t>
      </w:r>
    </w:p>
    <w:p w14:paraId="2B1E42F3" w14:textId="77777777" w:rsidR="00B825E7" w:rsidRPr="00D13C95" w:rsidRDefault="00B825E7" w:rsidP="00D13C95">
      <w:pPr>
        <w:pStyle w:val="NoSpacing"/>
        <w:jc w:val="both"/>
        <w:rPr>
          <w:rFonts w:cs="Miriam"/>
          <w:b/>
        </w:rPr>
      </w:pPr>
    </w:p>
    <w:p w14:paraId="42FB30EE" w14:textId="77777777" w:rsidR="00CA26CE" w:rsidRDefault="00CA26CE" w:rsidP="00D13C95">
      <w:pPr>
        <w:pStyle w:val="NoSpacing"/>
        <w:jc w:val="both"/>
        <w:rPr>
          <w:rFonts w:cs="Miriam"/>
        </w:rPr>
      </w:pPr>
      <w:r w:rsidRPr="00B825E7">
        <w:rPr>
          <w:rFonts w:cs="Miriam"/>
          <w:b/>
        </w:rPr>
        <w:t>¿Qué hacemos?</w:t>
      </w:r>
      <w:r w:rsidRPr="00D13C95">
        <w:rPr>
          <w:rFonts w:cs="Miriam"/>
        </w:rPr>
        <w:t xml:space="preserve"> Promovemos el equilibrio entre el desarrollo intelectual, físico, artístico y el buen uso de</w:t>
      </w:r>
      <w:r w:rsidR="007D36BB" w:rsidRPr="00D13C95">
        <w:rPr>
          <w:rFonts w:cs="Miriam"/>
        </w:rPr>
        <w:t xml:space="preserve">l </w:t>
      </w:r>
      <w:r w:rsidRPr="00D13C95">
        <w:rPr>
          <w:rFonts w:cs="Miriam"/>
        </w:rPr>
        <w:t>tiempo libre.</w:t>
      </w:r>
    </w:p>
    <w:p w14:paraId="3990ED55" w14:textId="77777777" w:rsidR="00B825E7" w:rsidRPr="00D13C95" w:rsidRDefault="00B825E7" w:rsidP="00D13C95">
      <w:pPr>
        <w:pStyle w:val="NoSpacing"/>
        <w:jc w:val="both"/>
        <w:rPr>
          <w:rFonts w:cs="Miriam"/>
        </w:rPr>
      </w:pPr>
    </w:p>
    <w:p w14:paraId="07EDABAD" w14:textId="77777777" w:rsidR="00CA26CE" w:rsidRDefault="00CA26CE" w:rsidP="00D13C95">
      <w:pPr>
        <w:pStyle w:val="NoSpacing"/>
        <w:jc w:val="both"/>
        <w:rPr>
          <w:rFonts w:cs="Miriam"/>
          <w:b/>
        </w:rPr>
      </w:pPr>
      <w:r w:rsidRPr="00D13C95">
        <w:rPr>
          <w:rFonts w:cs="Miriam"/>
          <w:b/>
        </w:rPr>
        <w:t>Buenos Seres Humanos:</w:t>
      </w:r>
    </w:p>
    <w:p w14:paraId="43DFBE80" w14:textId="77777777" w:rsidR="00B825E7" w:rsidRPr="00D13C95" w:rsidRDefault="00B825E7" w:rsidP="00D13C95">
      <w:pPr>
        <w:pStyle w:val="NoSpacing"/>
        <w:jc w:val="both"/>
        <w:rPr>
          <w:rFonts w:cs="Miriam"/>
          <w:b/>
        </w:rPr>
      </w:pPr>
    </w:p>
    <w:p w14:paraId="799C063E" w14:textId="4CF068B0" w:rsidR="00CA26CE" w:rsidRPr="00D13C95" w:rsidRDefault="00CA26CE" w:rsidP="00D13C95">
      <w:pPr>
        <w:pStyle w:val="NoSpacing"/>
        <w:jc w:val="both"/>
        <w:rPr>
          <w:rFonts w:cs="Miriam"/>
        </w:rPr>
      </w:pPr>
      <w:r w:rsidRPr="00B825E7">
        <w:rPr>
          <w:rFonts w:cs="Miriam"/>
          <w:b/>
        </w:rPr>
        <w:t>¿Qué Hacemos?</w:t>
      </w:r>
      <w:r w:rsidRPr="00D13C95">
        <w:rPr>
          <w:rFonts w:cs="Miriam"/>
        </w:rPr>
        <w:t xml:space="preserve"> </w:t>
      </w:r>
      <w:commentRangeStart w:id="20"/>
      <w:r w:rsidRPr="00D13C95">
        <w:rPr>
          <w:rFonts w:cs="Miriam"/>
        </w:rPr>
        <w:t>Favorecemos</w:t>
      </w:r>
      <w:commentRangeEnd w:id="20"/>
      <w:r w:rsidR="00D35E84">
        <w:rPr>
          <w:rStyle w:val="CommentReference"/>
        </w:rPr>
        <w:commentReference w:id="20"/>
      </w:r>
      <w:r w:rsidRPr="00D13C95">
        <w:rPr>
          <w:rFonts w:cs="Miriam"/>
        </w:rPr>
        <w:t xml:space="preserve"> el desarrollo emocional, social, de la conci</w:t>
      </w:r>
      <w:r w:rsidR="007D36BB" w:rsidRPr="00D13C95">
        <w:rPr>
          <w:rFonts w:cs="Miriam"/>
        </w:rPr>
        <w:t xml:space="preserve">encia moral, el fortalecimiento </w:t>
      </w:r>
      <w:r w:rsidRPr="00D13C95">
        <w:rPr>
          <w:rFonts w:cs="Miriam"/>
        </w:rPr>
        <w:t>de valores y una conducta positiva</w:t>
      </w:r>
      <w:r w:rsidR="00EE2407">
        <w:rPr>
          <w:rFonts w:cs="Miriam"/>
        </w:rPr>
        <w:t>.</w:t>
      </w:r>
    </w:p>
    <w:p w14:paraId="71A87F3E" w14:textId="77777777" w:rsidR="00CA26CE" w:rsidRDefault="00CA26CE" w:rsidP="00D13C95">
      <w:pPr>
        <w:pStyle w:val="NoSpacing"/>
        <w:jc w:val="both"/>
        <w:rPr>
          <w:rFonts w:cs="Miriam"/>
        </w:rPr>
      </w:pPr>
      <w:r w:rsidRPr="00D13C95">
        <w:rPr>
          <w:rFonts w:cs="Miriam"/>
        </w:rPr>
        <w:t>Fomentamos hábitos de vida saludable y el autocuidado como pilares fundamentales</w:t>
      </w:r>
      <w:r w:rsidR="007D36BB" w:rsidRPr="00D13C95">
        <w:rPr>
          <w:rFonts w:cs="Miriam"/>
        </w:rPr>
        <w:t xml:space="preserve"> de la calidad de </w:t>
      </w:r>
      <w:r w:rsidRPr="00D13C95">
        <w:rPr>
          <w:rFonts w:cs="Miriam"/>
        </w:rPr>
        <w:t>vida.</w:t>
      </w:r>
    </w:p>
    <w:p w14:paraId="68265E23" w14:textId="77777777" w:rsidR="00F46B83" w:rsidRPr="00D13C95" w:rsidRDefault="00F46B83" w:rsidP="00D13C95">
      <w:pPr>
        <w:pStyle w:val="NoSpacing"/>
        <w:jc w:val="both"/>
        <w:rPr>
          <w:rFonts w:cs="Miriam"/>
        </w:rPr>
      </w:pPr>
    </w:p>
    <w:p w14:paraId="22F66538" w14:textId="77777777" w:rsidR="00CA26CE" w:rsidRDefault="00CA26CE" w:rsidP="00D13C95">
      <w:pPr>
        <w:pStyle w:val="NoSpacing"/>
        <w:jc w:val="both"/>
        <w:rPr>
          <w:rFonts w:cs="Miriam"/>
        </w:rPr>
      </w:pPr>
      <w:r w:rsidRPr="00D13C95">
        <w:rPr>
          <w:rFonts w:cs="Miriam"/>
          <w:b/>
        </w:rPr>
        <w:t xml:space="preserve">Vocación Católica, </w:t>
      </w:r>
      <w:r w:rsidRPr="00D13C95">
        <w:rPr>
          <w:rFonts w:cs="Miriam"/>
        </w:rPr>
        <w:t>con respeto por otros cultos:</w:t>
      </w:r>
    </w:p>
    <w:p w14:paraId="6195DC86" w14:textId="77777777" w:rsidR="00F46B83" w:rsidRPr="00D13C95" w:rsidRDefault="00F46B83" w:rsidP="00D13C95">
      <w:pPr>
        <w:pStyle w:val="NoSpacing"/>
        <w:jc w:val="both"/>
        <w:rPr>
          <w:rFonts w:cs="Miriam"/>
        </w:rPr>
      </w:pPr>
    </w:p>
    <w:p w14:paraId="4D39EFF3" w14:textId="77777777" w:rsidR="00CA26CE" w:rsidRDefault="00CA26CE" w:rsidP="00D13C95">
      <w:pPr>
        <w:pStyle w:val="NoSpacing"/>
        <w:jc w:val="both"/>
        <w:rPr>
          <w:rFonts w:cs="Miriam"/>
        </w:rPr>
      </w:pPr>
      <w:r w:rsidRPr="00D13C95">
        <w:rPr>
          <w:rFonts w:cs="Miriam"/>
          <w:b/>
        </w:rPr>
        <w:t>¿Qué hacemos?</w:t>
      </w:r>
      <w:r w:rsidRPr="00D13C95">
        <w:rPr>
          <w:rFonts w:cs="Miriam"/>
        </w:rPr>
        <w:t xml:space="preserve"> Educamos a los alumnos dentro de los valores de la Iglesia</w:t>
      </w:r>
      <w:r w:rsidR="007D36BB" w:rsidRPr="00D13C95">
        <w:rPr>
          <w:rFonts w:cs="Miriam"/>
        </w:rPr>
        <w:t xml:space="preserve"> Católica durante el transcurso </w:t>
      </w:r>
      <w:r w:rsidRPr="00D13C95">
        <w:rPr>
          <w:rFonts w:cs="Miriam"/>
        </w:rPr>
        <w:t>de su escolaridad, ofreciendo clase de religión, preparación para los sacrament</w:t>
      </w:r>
      <w:r w:rsidR="007D36BB" w:rsidRPr="00D13C95">
        <w:rPr>
          <w:rFonts w:cs="Miriam"/>
        </w:rPr>
        <w:t xml:space="preserve">os de la Primera Comunión </w:t>
      </w:r>
      <w:r w:rsidRPr="00D13C95">
        <w:rPr>
          <w:rFonts w:cs="Miriam"/>
        </w:rPr>
        <w:t>y Confirmación, y celebrando los eventos más importantes del calendario li</w:t>
      </w:r>
      <w:r w:rsidR="007D36BB" w:rsidRPr="00D13C95">
        <w:rPr>
          <w:rFonts w:cs="Miriam"/>
        </w:rPr>
        <w:t xml:space="preserve">túrgico de la iglesia católica, </w:t>
      </w:r>
      <w:r w:rsidRPr="00D13C95">
        <w:rPr>
          <w:rFonts w:cs="Miriam"/>
        </w:rPr>
        <w:t>involucrando a toda la comunidad CCB. Educamos a los estudiantes para a</w:t>
      </w:r>
      <w:r w:rsidR="007D36BB" w:rsidRPr="00D13C95">
        <w:rPr>
          <w:rFonts w:cs="Miriam"/>
        </w:rPr>
        <w:t xml:space="preserve">preciar y respetar el aporte de </w:t>
      </w:r>
      <w:r w:rsidRPr="00D13C95">
        <w:rPr>
          <w:rFonts w:cs="Miriam"/>
        </w:rPr>
        <w:t>los miembros de la comunidad que profesan religiones y creencias diferentes.</w:t>
      </w:r>
    </w:p>
    <w:p w14:paraId="42B70D00" w14:textId="77777777" w:rsidR="00F46B83" w:rsidRPr="00D13C95" w:rsidRDefault="00F46B83" w:rsidP="00D13C95">
      <w:pPr>
        <w:pStyle w:val="NoSpacing"/>
        <w:jc w:val="both"/>
        <w:rPr>
          <w:rFonts w:cs="Miriam"/>
        </w:rPr>
      </w:pPr>
    </w:p>
    <w:p w14:paraId="037A9D09" w14:textId="77777777" w:rsidR="00CA26CE" w:rsidRDefault="00CA26CE" w:rsidP="00D13C95">
      <w:pPr>
        <w:pStyle w:val="NoSpacing"/>
        <w:jc w:val="both"/>
        <w:rPr>
          <w:rFonts w:cs="Miriam"/>
          <w:b/>
        </w:rPr>
      </w:pPr>
      <w:r w:rsidRPr="00D13C95">
        <w:rPr>
          <w:rFonts w:cs="Miriam"/>
          <w:b/>
        </w:rPr>
        <w:t>Ciudadanos Globales:</w:t>
      </w:r>
    </w:p>
    <w:p w14:paraId="11E70231" w14:textId="77777777" w:rsidR="00F46B83" w:rsidRPr="00D13C95" w:rsidRDefault="00F46B83" w:rsidP="00D13C95">
      <w:pPr>
        <w:pStyle w:val="NoSpacing"/>
        <w:jc w:val="both"/>
        <w:rPr>
          <w:rFonts w:cs="Miriam"/>
          <w:b/>
        </w:rPr>
      </w:pPr>
    </w:p>
    <w:p w14:paraId="664BD3D0" w14:textId="77777777" w:rsidR="00CA26CE" w:rsidRDefault="00CA26CE" w:rsidP="00D13C95">
      <w:pPr>
        <w:pStyle w:val="NoSpacing"/>
        <w:jc w:val="both"/>
        <w:rPr>
          <w:rFonts w:cs="Miriam"/>
        </w:rPr>
      </w:pPr>
      <w:r w:rsidRPr="00D13C95">
        <w:rPr>
          <w:rFonts w:cs="Miriam"/>
          <w:b/>
        </w:rPr>
        <w:t>¿Qué hacemos?</w:t>
      </w:r>
      <w:r w:rsidRPr="00D13C95">
        <w:rPr>
          <w:rFonts w:cs="Miriam"/>
        </w:rPr>
        <w:t xml:space="preserve"> Formamos ciudadanos activos que aporten a </w:t>
      </w:r>
      <w:r w:rsidR="007D36BB" w:rsidRPr="00D13C95">
        <w:rPr>
          <w:rFonts w:cs="Miriam"/>
        </w:rPr>
        <w:t xml:space="preserve">la construcción de una sociedad </w:t>
      </w:r>
      <w:r w:rsidRPr="00D13C95">
        <w:rPr>
          <w:rFonts w:cs="Miriam"/>
        </w:rPr>
        <w:t>democrática, participativa, pluralista e intercultural que comprendan cómo funciona el mundo.</w:t>
      </w:r>
      <w:r w:rsidR="00920B32" w:rsidRPr="00D13C95">
        <w:rPr>
          <w:rFonts w:cs="Miriam"/>
        </w:rPr>
        <w:t xml:space="preserve"> </w:t>
      </w:r>
      <w:r w:rsidRPr="00D13C95">
        <w:rPr>
          <w:rFonts w:cs="Miriam"/>
        </w:rPr>
        <w:t>Promovemos el reconocimiento, respeto y valoración de la dignidad propia</w:t>
      </w:r>
      <w:r w:rsidR="007D36BB" w:rsidRPr="00D13C95">
        <w:rPr>
          <w:rFonts w:cs="Miriam"/>
        </w:rPr>
        <w:t xml:space="preserve"> y ajena, de la diversidad y la </w:t>
      </w:r>
      <w:r w:rsidRPr="00D13C95">
        <w:rPr>
          <w:rFonts w:cs="Miriam"/>
        </w:rPr>
        <w:t>diferencia.</w:t>
      </w:r>
    </w:p>
    <w:p w14:paraId="0609AD61" w14:textId="77777777" w:rsidR="00F46B83" w:rsidRPr="00D13C95" w:rsidRDefault="00F46B83" w:rsidP="00D13C95">
      <w:pPr>
        <w:pStyle w:val="NoSpacing"/>
        <w:jc w:val="both"/>
        <w:rPr>
          <w:rFonts w:cs="Miriam"/>
        </w:rPr>
      </w:pPr>
    </w:p>
    <w:p w14:paraId="3C4D1B69" w14:textId="77777777" w:rsidR="00920B32" w:rsidRDefault="00CA26CE" w:rsidP="00D13C95">
      <w:pPr>
        <w:pStyle w:val="NoSpacing"/>
        <w:jc w:val="both"/>
        <w:rPr>
          <w:rFonts w:cs="Miriam"/>
        </w:rPr>
      </w:pPr>
      <w:r w:rsidRPr="00D13C95">
        <w:rPr>
          <w:rFonts w:cs="Miriam"/>
        </w:rPr>
        <w:lastRenderedPageBreak/>
        <w:t xml:space="preserve">Seguimos los programas y filosofía del Bachillerato Internacional </w:t>
      </w:r>
      <w:r w:rsidR="007D36BB" w:rsidRPr="00D13C95">
        <w:rPr>
          <w:rFonts w:cs="Miriam"/>
        </w:rPr>
        <w:t xml:space="preserve">y propendemos por una comunidad </w:t>
      </w:r>
      <w:r w:rsidRPr="00D13C95">
        <w:rPr>
          <w:rFonts w:cs="Miriam"/>
        </w:rPr>
        <w:t>educativa con una mentalidad internacional.</w:t>
      </w:r>
      <w:r w:rsidR="00920B32" w:rsidRPr="00D13C95">
        <w:rPr>
          <w:rFonts w:cs="Miriam"/>
        </w:rPr>
        <w:t xml:space="preserve"> </w:t>
      </w:r>
    </w:p>
    <w:p w14:paraId="75215552" w14:textId="77777777" w:rsidR="00F46B83" w:rsidRPr="00D13C95" w:rsidRDefault="00F46B83" w:rsidP="00D13C95">
      <w:pPr>
        <w:pStyle w:val="NoSpacing"/>
        <w:jc w:val="both"/>
        <w:rPr>
          <w:rFonts w:cs="Miriam"/>
        </w:rPr>
      </w:pPr>
    </w:p>
    <w:p w14:paraId="1AD32440" w14:textId="77777777" w:rsidR="00CA26CE" w:rsidRDefault="00CA26CE" w:rsidP="00D13C95">
      <w:pPr>
        <w:pStyle w:val="NoSpacing"/>
        <w:jc w:val="both"/>
        <w:rPr>
          <w:rFonts w:cs="Miriam"/>
          <w:b/>
        </w:rPr>
      </w:pPr>
      <w:r w:rsidRPr="00D13C95">
        <w:rPr>
          <w:rFonts w:cs="Miriam"/>
          <w:b/>
        </w:rPr>
        <w:t>Responsabilidad Social y Ambiental:</w:t>
      </w:r>
    </w:p>
    <w:p w14:paraId="31226FA9" w14:textId="77777777" w:rsidR="00F46B83" w:rsidRPr="00D13C95" w:rsidRDefault="00F46B83" w:rsidP="00D13C95">
      <w:pPr>
        <w:pStyle w:val="NoSpacing"/>
        <w:jc w:val="both"/>
        <w:rPr>
          <w:rFonts w:cs="Miriam"/>
          <w:b/>
        </w:rPr>
      </w:pPr>
    </w:p>
    <w:p w14:paraId="11227A05" w14:textId="6C3099A8" w:rsidR="00CA26CE" w:rsidRPr="00D13C95" w:rsidRDefault="00CA26CE" w:rsidP="00D13C95">
      <w:pPr>
        <w:pStyle w:val="NoSpacing"/>
        <w:jc w:val="both"/>
        <w:rPr>
          <w:rFonts w:cs="Miriam"/>
        </w:rPr>
      </w:pPr>
      <w:r w:rsidRPr="00D13C95">
        <w:rPr>
          <w:rFonts w:cs="Miriam"/>
          <w:b/>
        </w:rPr>
        <w:t>¿Qué hacemos?</w:t>
      </w:r>
      <w:r w:rsidRPr="00D13C95">
        <w:rPr>
          <w:rFonts w:cs="Miriam"/>
        </w:rPr>
        <w:t xml:space="preserve"> Los miembros de la Comunidad CCB </w:t>
      </w:r>
      <w:r w:rsidR="00726130">
        <w:rPr>
          <w:rFonts w:cs="Miriam"/>
        </w:rPr>
        <w:t xml:space="preserve">se involucran </w:t>
      </w:r>
      <w:r w:rsidR="007D36BB" w:rsidRPr="00D13C95">
        <w:rPr>
          <w:rFonts w:cs="Miriam"/>
        </w:rPr>
        <w:t xml:space="preserve">en trabajos y actividades con </w:t>
      </w:r>
      <w:r w:rsidRPr="00D13C95">
        <w:rPr>
          <w:rFonts w:cs="Miriam"/>
        </w:rPr>
        <w:t>comunidades en las cuales muestran solidaridad y empatía.</w:t>
      </w:r>
    </w:p>
    <w:p w14:paraId="72AFBA33" w14:textId="77777777" w:rsidR="00F46B83" w:rsidRDefault="00CA26CE" w:rsidP="00D13C95">
      <w:pPr>
        <w:pStyle w:val="NoSpacing"/>
        <w:jc w:val="both"/>
        <w:rPr>
          <w:rFonts w:cs="Miriam"/>
        </w:rPr>
      </w:pPr>
      <w:r w:rsidRPr="00D13C95">
        <w:rPr>
          <w:rFonts w:cs="Miriam"/>
        </w:rPr>
        <w:t>Propendemos por la protección del medio ambiente a través de actividades curriculares y extracurriculares.</w:t>
      </w:r>
    </w:p>
    <w:p w14:paraId="5A87330F" w14:textId="77777777" w:rsidR="00CA26CE" w:rsidRDefault="00CA26CE" w:rsidP="00D13C95">
      <w:pPr>
        <w:pStyle w:val="NoSpacing"/>
        <w:jc w:val="both"/>
        <w:rPr>
          <w:rFonts w:cs="Miriam"/>
        </w:rPr>
      </w:pPr>
      <w:r w:rsidRPr="00D13C95">
        <w:rPr>
          <w:rFonts w:cs="Miriam"/>
        </w:rPr>
        <w:t>Educamos a los estudiantes para apreciar y respetar el medio ambiente.</w:t>
      </w:r>
    </w:p>
    <w:p w14:paraId="0FBE9C18" w14:textId="77777777" w:rsidR="00F46B83" w:rsidRPr="00D13C95" w:rsidRDefault="00F46B83" w:rsidP="00D13C95">
      <w:pPr>
        <w:pStyle w:val="NoSpacing"/>
        <w:jc w:val="both"/>
        <w:rPr>
          <w:rFonts w:cs="Miriam"/>
        </w:rPr>
      </w:pPr>
    </w:p>
    <w:p w14:paraId="1E770FCD" w14:textId="77777777" w:rsidR="00CA26CE" w:rsidRDefault="00CA26CE" w:rsidP="00D13C95">
      <w:pPr>
        <w:pStyle w:val="NoSpacing"/>
        <w:jc w:val="both"/>
        <w:rPr>
          <w:rFonts w:cs="Miriam"/>
          <w:b/>
        </w:rPr>
      </w:pPr>
      <w:r w:rsidRPr="00D13C95">
        <w:rPr>
          <w:rFonts w:cs="Miriam"/>
          <w:b/>
        </w:rPr>
        <w:t>Bilingüismo y otras lenguas:</w:t>
      </w:r>
    </w:p>
    <w:p w14:paraId="58A5DF19" w14:textId="77777777" w:rsidR="00F46B83" w:rsidRPr="00D13C95" w:rsidRDefault="00F46B83" w:rsidP="00D13C95">
      <w:pPr>
        <w:pStyle w:val="NoSpacing"/>
        <w:jc w:val="both"/>
        <w:rPr>
          <w:rFonts w:cs="Miriam"/>
          <w:b/>
        </w:rPr>
      </w:pPr>
    </w:p>
    <w:p w14:paraId="6E6CA1B0" w14:textId="77777777" w:rsidR="00CA26CE" w:rsidRPr="00D13C95" w:rsidRDefault="00CA26CE" w:rsidP="00D13C95">
      <w:pPr>
        <w:pStyle w:val="NoSpacing"/>
        <w:jc w:val="both"/>
        <w:rPr>
          <w:rFonts w:cs="Miriam"/>
        </w:rPr>
      </w:pPr>
      <w:r w:rsidRPr="00D13C95">
        <w:rPr>
          <w:rFonts w:cs="Miriam"/>
          <w:b/>
        </w:rPr>
        <w:t>¿Qué hacemos?</w:t>
      </w:r>
      <w:r w:rsidRPr="00D13C95">
        <w:rPr>
          <w:rFonts w:cs="Miriam"/>
        </w:rPr>
        <w:t xml:space="preserve"> Vivenciamos y promovemos el uso del inglés y el e</w:t>
      </w:r>
      <w:r w:rsidR="000052F8" w:rsidRPr="00D13C95">
        <w:rPr>
          <w:rFonts w:cs="Miriam"/>
        </w:rPr>
        <w:t xml:space="preserve">spañol en el contexto escolar y </w:t>
      </w:r>
      <w:r w:rsidRPr="00D13C95">
        <w:rPr>
          <w:rFonts w:cs="Miriam"/>
        </w:rPr>
        <w:t xml:space="preserve">apoyamos a los que optan por el aprendizaje de otras lenguas. Apoyamos </w:t>
      </w:r>
      <w:r w:rsidR="003300F8" w:rsidRPr="00D13C95">
        <w:rPr>
          <w:rFonts w:cs="Miriam"/>
        </w:rPr>
        <w:t xml:space="preserve">el aprendizaje del francés como </w:t>
      </w:r>
      <w:r w:rsidRPr="00D13C95">
        <w:rPr>
          <w:rFonts w:cs="Miriam"/>
        </w:rPr>
        <w:t>lengua extranjera. Aprendemos la lengua, a través de la lengua y sobre la lengua.</w:t>
      </w:r>
    </w:p>
    <w:p w14:paraId="5883D472" w14:textId="77777777" w:rsidR="00F46B83" w:rsidRDefault="00F46B83" w:rsidP="00D13C95">
      <w:pPr>
        <w:pStyle w:val="NoSpacing"/>
        <w:jc w:val="both"/>
        <w:rPr>
          <w:rFonts w:cs="Miriam"/>
          <w:b/>
        </w:rPr>
      </w:pPr>
    </w:p>
    <w:p w14:paraId="547A0ED3" w14:textId="77777777" w:rsidR="00CA26CE" w:rsidRDefault="00CA26CE" w:rsidP="00D13C95">
      <w:pPr>
        <w:pStyle w:val="NoSpacing"/>
        <w:jc w:val="both"/>
        <w:rPr>
          <w:rFonts w:cs="Miriam"/>
          <w:b/>
        </w:rPr>
      </w:pPr>
      <w:r w:rsidRPr="00D13C95">
        <w:rPr>
          <w:rFonts w:cs="Miriam"/>
          <w:b/>
        </w:rPr>
        <w:t>Liderazgo y Trabajo Colaborativo:</w:t>
      </w:r>
    </w:p>
    <w:p w14:paraId="6997A6B1" w14:textId="77777777" w:rsidR="00F46B83" w:rsidRPr="00D13C95" w:rsidRDefault="00F46B83" w:rsidP="00D13C95">
      <w:pPr>
        <w:pStyle w:val="NoSpacing"/>
        <w:jc w:val="both"/>
        <w:rPr>
          <w:rFonts w:cs="Miriam"/>
          <w:b/>
        </w:rPr>
      </w:pPr>
    </w:p>
    <w:p w14:paraId="79E2BFAB" w14:textId="77777777" w:rsidR="00CA26CE" w:rsidRDefault="00CA26CE" w:rsidP="00D13C95">
      <w:pPr>
        <w:pStyle w:val="NoSpacing"/>
        <w:jc w:val="both"/>
        <w:rPr>
          <w:rFonts w:cs="Miriam"/>
        </w:rPr>
      </w:pPr>
      <w:r w:rsidRPr="00D13C95">
        <w:rPr>
          <w:rFonts w:cs="Miriam"/>
          <w:b/>
        </w:rPr>
        <w:t>¿Qué hacemos?</w:t>
      </w:r>
      <w:r w:rsidRPr="00D13C95">
        <w:rPr>
          <w:rFonts w:cs="Miriam"/>
        </w:rPr>
        <w:t xml:space="preserve"> Llevamos a cabo el proceso de formación y educación fom</w:t>
      </w:r>
      <w:r w:rsidR="003300F8" w:rsidRPr="00D13C95">
        <w:rPr>
          <w:rFonts w:cs="Miriam"/>
        </w:rPr>
        <w:t xml:space="preserve">entando el trabajo colaborativo </w:t>
      </w:r>
      <w:r w:rsidRPr="00D13C95">
        <w:rPr>
          <w:rFonts w:cs="Miriam"/>
        </w:rPr>
        <w:t>entre los miembros de la comunidad educativa. Los alumnos tienen la posibil</w:t>
      </w:r>
      <w:r w:rsidR="003300F8" w:rsidRPr="00D13C95">
        <w:rPr>
          <w:rFonts w:cs="Miriam"/>
        </w:rPr>
        <w:t xml:space="preserve">idad de desarrollar habilidades </w:t>
      </w:r>
      <w:r w:rsidRPr="00D13C95">
        <w:rPr>
          <w:rFonts w:cs="Miriam"/>
        </w:rPr>
        <w:t>de liderazgo, comprendiendo que se pueden asumir diferentes roles en un trabajo colaborativo.</w:t>
      </w:r>
    </w:p>
    <w:p w14:paraId="0AE00E7E" w14:textId="77777777" w:rsidR="00F46B83" w:rsidRPr="00D13C95" w:rsidRDefault="00F46B83" w:rsidP="00D13C95">
      <w:pPr>
        <w:pStyle w:val="NoSpacing"/>
        <w:jc w:val="both"/>
        <w:rPr>
          <w:rFonts w:cs="Miriam"/>
        </w:rPr>
      </w:pPr>
    </w:p>
    <w:p w14:paraId="5098A58E" w14:textId="77777777" w:rsidR="00CA26CE" w:rsidRDefault="00CA26CE" w:rsidP="00D13C95">
      <w:pPr>
        <w:pStyle w:val="NoSpacing"/>
        <w:jc w:val="both"/>
        <w:rPr>
          <w:rFonts w:cs="Miriam"/>
          <w:b/>
        </w:rPr>
      </w:pPr>
      <w:r w:rsidRPr="00D13C95">
        <w:rPr>
          <w:rFonts w:cs="Miriam"/>
          <w:b/>
        </w:rPr>
        <w:t>Aprendices para toda la vida:</w:t>
      </w:r>
    </w:p>
    <w:p w14:paraId="0B1411C1" w14:textId="77777777" w:rsidR="00F46B83" w:rsidRPr="00D13C95" w:rsidRDefault="00F46B83" w:rsidP="00D13C95">
      <w:pPr>
        <w:pStyle w:val="NoSpacing"/>
        <w:jc w:val="both"/>
        <w:rPr>
          <w:rFonts w:cs="Miriam"/>
          <w:b/>
        </w:rPr>
      </w:pPr>
    </w:p>
    <w:p w14:paraId="1BF9D270" w14:textId="77777777" w:rsidR="00CA26CE" w:rsidRPr="00D13C95" w:rsidRDefault="00CA26CE" w:rsidP="00D13C95">
      <w:pPr>
        <w:pStyle w:val="NoSpacing"/>
        <w:jc w:val="both"/>
        <w:rPr>
          <w:rFonts w:cs="Miriam"/>
        </w:rPr>
      </w:pPr>
      <w:r w:rsidRPr="00D13C95">
        <w:rPr>
          <w:rFonts w:cs="Miriam"/>
          <w:b/>
        </w:rPr>
        <w:t>¿Qué hacemos?</w:t>
      </w:r>
      <w:r w:rsidRPr="00D13C95">
        <w:rPr>
          <w:rFonts w:cs="Miriam"/>
        </w:rPr>
        <w:t xml:space="preserve"> Procuramos que los miembros de la comunidad educativa disfruten el proceso de aprendiz</w:t>
      </w:r>
      <w:r w:rsidR="003300F8" w:rsidRPr="00D13C95">
        <w:rPr>
          <w:rFonts w:cs="Miriam"/>
        </w:rPr>
        <w:t xml:space="preserve">aje </w:t>
      </w:r>
      <w:r w:rsidRPr="00D13C95">
        <w:rPr>
          <w:rFonts w:cs="Miriam"/>
        </w:rPr>
        <w:t>con el propósito de que conserven el deseo por aprender para el resto de su vida.</w:t>
      </w:r>
    </w:p>
    <w:p w14:paraId="5A0AC470" w14:textId="77777777" w:rsidR="00CA26CE" w:rsidRPr="00D13C95" w:rsidRDefault="00CA26CE" w:rsidP="00D13C95">
      <w:pPr>
        <w:pStyle w:val="NoSpacing"/>
        <w:jc w:val="both"/>
        <w:rPr>
          <w:rFonts w:cs="Miriam"/>
        </w:rPr>
      </w:pPr>
      <w:r w:rsidRPr="00D13C95">
        <w:rPr>
          <w:rFonts w:cs="Miriam"/>
        </w:rPr>
        <w:t>Involucramos a los estudiantes en actividades de aprendizaje que fomenten l</w:t>
      </w:r>
      <w:r w:rsidR="003300F8" w:rsidRPr="00D13C95">
        <w:rPr>
          <w:rFonts w:cs="Miriam"/>
        </w:rPr>
        <w:t xml:space="preserve">a investigación, el pensamiento </w:t>
      </w:r>
      <w:r w:rsidRPr="00D13C95">
        <w:rPr>
          <w:rFonts w:cs="Miriam"/>
        </w:rPr>
        <w:t>crítico y la iniciativa llevada a la acción.</w:t>
      </w:r>
    </w:p>
    <w:p w14:paraId="6A1EEDE7" w14:textId="6126F1F6" w:rsidR="00CA26CE" w:rsidRDefault="00CA26CE" w:rsidP="00D13C95">
      <w:pPr>
        <w:pStyle w:val="NoSpacing"/>
        <w:jc w:val="both"/>
        <w:rPr>
          <w:rFonts w:cs="Miriam"/>
        </w:rPr>
      </w:pPr>
      <w:r w:rsidRPr="00D13C95">
        <w:rPr>
          <w:rFonts w:cs="Miriam"/>
        </w:rPr>
        <w:t>Ofrecemos planes de capacitación para los profesores y empleados, y orga</w:t>
      </w:r>
      <w:r w:rsidR="003300F8" w:rsidRPr="00D13C95">
        <w:rPr>
          <w:rFonts w:cs="Miriam"/>
        </w:rPr>
        <w:t xml:space="preserve">nizamos talleres y conferencias </w:t>
      </w:r>
      <w:r w:rsidRPr="00D13C95">
        <w:rPr>
          <w:rFonts w:cs="Miriam"/>
        </w:rPr>
        <w:t>para los padres.</w:t>
      </w:r>
    </w:p>
    <w:p w14:paraId="3F99A25E" w14:textId="77777777" w:rsidR="00F46B83" w:rsidRPr="00D13C95" w:rsidRDefault="00F46B83" w:rsidP="00D13C95">
      <w:pPr>
        <w:pStyle w:val="NoSpacing"/>
        <w:jc w:val="both"/>
        <w:rPr>
          <w:rFonts w:cs="Miriam"/>
        </w:rPr>
      </w:pPr>
    </w:p>
    <w:p w14:paraId="03F6B5C3" w14:textId="77777777" w:rsidR="00CA26CE" w:rsidRDefault="00CA26CE" w:rsidP="00D13C95">
      <w:pPr>
        <w:pStyle w:val="NoSpacing"/>
        <w:jc w:val="both"/>
        <w:rPr>
          <w:rFonts w:cs="Miriam"/>
          <w:b/>
        </w:rPr>
      </w:pPr>
      <w:r w:rsidRPr="00D13C95">
        <w:rPr>
          <w:rFonts w:cs="Miriam"/>
          <w:b/>
        </w:rPr>
        <w:t>_1.6 FILOSOFÍA</w:t>
      </w:r>
    </w:p>
    <w:p w14:paraId="2AA7A380" w14:textId="77777777" w:rsidR="00F46B83" w:rsidRPr="00D13C95" w:rsidRDefault="00F46B83" w:rsidP="00D13C95">
      <w:pPr>
        <w:pStyle w:val="NoSpacing"/>
        <w:jc w:val="both"/>
        <w:rPr>
          <w:rFonts w:cs="Miriam"/>
          <w:b/>
        </w:rPr>
      </w:pPr>
    </w:p>
    <w:p w14:paraId="7C383F09" w14:textId="77777777" w:rsidR="00A87C3E" w:rsidRPr="00D13C95" w:rsidRDefault="00A87C3E" w:rsidP="00D13C95">
      <w:pPr>
        <w:pStyle w:val="NoSpacing"/>
        <w:jc w:val="both"/>
        <w:rPr>
          <w:rFonts w:cs="Miriam"/>
          <w:b/>
        </w:rPr>
      </w:pPr>
      <w:r w:rsidRPr="00D13C95">
        <w:rPr>
          <w:rFonts w:cs="Miriam"/>
          <w:b/>
        </w:rPr>
        <w:t>El Colegio Colombo Británico:</w:t>
      </w:r>
    </w:p>
    <w:p w14:paraId="14D73ECC" w14:textId="77777777" w:rsidR="00CA26CE" w:rsidRPr="00D13C95" w:rsidRDefault="00CA26CE" w:rsidP="00D13C95">
      <w:pPr>
        <w:pStyle w:val="NoSpacing"/>
        <w:jc w:val="both"/>
        <w:rPr>
          <w:rFonts w:cs="Miriam"/>
          <w:b/>
        </w:rPr>
      </w:pPr>
      <w:r w:rsidRPr="00D13C95">
        <w:rPr>
          <w:rFonts w:cs="Miriam"/>
        </w:rPr>
        <w:t>Fundamenta su filosofía en los valores de honestidad, respeto, responsabi</w:t>
      </w:r>
      <w:r w:rsidR="003300F8" w:rsidRPr="00D13C95">
        <w:rPr>
          <w:rFonts w:cs="Miriam"/>
        </w:rPr>
        <w:t xml:space="preserve">lidad, solidaridad, tolerancia, </w:t>
      </w:r>
      <w:r w:rsidRPr="00D13C95">
        <w:rPr>
          <w:rFonts w:cs="Miriam"/>
        </w:rPr>
        <w:t>justicia, y los atributos del perfil de la comunidad IB.</w:t>
      </w:r>
    </w:p>
    <w:p w14:paraId="2090DBC6" w14:textId="77777777" w:rsidR="00CA26CE" w:rsidRPr="00D13C95" w:rsidRDefault="00CA26CE" w:rsidP="00053334">
      <w:pPr>
        <w:pStyle w:val="NoSpacing"/>
        <w:numPr>
          <w:ilvl w:val="0"/>
          <w:numId w:val="1"/>
        </w:numPr>
        <w:jc w:val="both"/>
        <w:rPr>
          <w:rFonts w:cs="Miriam"/>
        </w:rPr>
      </w:pPr>
      <w:r w:rsidRPr="00D13C95">
        <w:rPr>
          <w:rFonts w:cs="Miriam"/>
        </w:rPr>
        <w:t>Reconoce y respeta la diversidad cultural, religiosa, étnica, intelectual, y social.</w:t>
      </w:r>
    </w:p>
    <w:p w14:paraId="704BEF3A" w14:textId="77777777" w:rsidR="00CA26CE" w:rsidRPr="00D13C95" w:rsidRDefault="00CA26CE" w:rsidP="00053334">
      <w:pPr>
        <w:pStyle w:val="NoSpacing"/>
        <w:numPr>
          <w:ilvl w:val="0"/>
          <w:numId w:val="1"/>
        </w:numPr>
        <w:jc w:val="both"/>
        <w:rPr>
          <w:rFonts w:cs="Miriam"/>
        </w:rPr>
      </w:pPr>
      <w:r w:rsidRPr="00D13C95">
        <w:rPr>
          <w:rFonts w:cs="Miriam"/>
        </w:rPr>
        <w:t>Desarrolla la autonomía moral, social e intelectual, como un proceso int</w:t>
      </w:r>
      <w:r w:rsidR="003300F8" w:rsidRPr="00D13C95">
        <w:rPr>
          <w:rFonts w:cs="Miriam"/>
        </w:rPr>
        <w:t xml:space="preserve">egrado a través del aprendizaje </w:t>
      </w:r>
      <w:r w:rsidRPr="00D13C95">
        <w:rPr>
          <w:rFonts w:cs="Miriam"/>
        </w:rPr>
        <w:t>significativo.</w:t>
      </w:r>
    </w:p>
    <w:p w14:paraId="2C257C08" w14:textId="77777777" w:rsidR="00CA26CE" w:rsidRPr="00D13C95" w:rsidRDefault="00CA26CE" w:rsidP="00053334">
      <w:pPr>
        <w:pStyle w:val="NoSpacing"/>
        <w:numPr>
          <w:ilvl w:val="0"/>
          <w:numId w:val="1"/>
        </w:numPr>
        <w:jc w:val="both"/>
        <w:rPr>
          <w:rFonts w:cs="Miriam"/>
        </w:rPr>
      </w:pPr>
      <w:r w:rsidRPr="00D13C95">
        <w:rPr>
          <w:rFonts w:cs="Miriam"/>
        </w:rPr>
        <w:t>Genera las condiciones necesarias para que los estudiantes reflexi</w:t>
      </w:r>
      <w:r w:rsidR="000052F8" w:rsidRPr="00D13C95">
        <w:rPr>
          <w:rFonts w:cs="Miriam"/>
        </w:rPr>
        <w:t xml:space="preserve">onen sobre la manera como ellos </w:t>
      </w:r>
      <w:r w:rsidRPr="00D13C95">
        <w:rPr>
          <w:rFonts w:cs="Miriam"/>
        </w:rPr>
        <w:t>aprenden.</w:t>
      </w:r>
    </w:p>
    <w:p w14:paraId="35141167" w14:textId="77777777" w:rsidR="00CA26CE" w:rsidRPr="00D13C95" w:rsidRDefault="00CA26CE" w:rsidP="00053334">
      <w:pPr>
        <w:pStyle w:val="NoSpacing"/>
        <w:numPr>
          <w:ilvl w:val="0"/>
          <w:numId w:val="1"/>
        </w:numPr>
        <w:jc w:val="both"/>
        <w:rPr>
          <w:rFonts w:cs="Miriam"/>
        </w:rPr>
      </w:pPr>
      <w:r w:rsidRPr="00D13C95">
        <w:rPr>
          <w:rFonts w:cs="Miriam"/>
        </w:rPr>
        <w:t>Estimula el pensamiento investigativo, crítico y analítico, y el desarrollo de la capacidad creadora.</w:t>
      </w:r>
    </w:p>
    <w:p w14:paraId="5DEC75BB" w14:textId="77777777" w:rsidR="00CA26CE" w:rsidRPr="00D13C95" w:rsidRDefault="00CA26CE" w:rsidP="00053334">
      <w:pPr>
        <w:pStyle w:val="NoSpacing"/>
        <w:numPr>
          <w:ilvl w:val="0"/>
          <w:numId w:val="1"/>
        </w:numPr>
        <w:jc w:val="both"/>
        <w:rPr>
          <w:rFonts w:cs="Miriam"/>
        </w:rPr>
      </w:pPr>
      <w:r w:rsidRPr="00D13C95">
        <w:rPr>
          <w:rFonts w:cs="Miriam"/>
        </w:rPr>
        <w:t>Ofrece diversos escenarios para la identificación y el desarrollo de talentos en los estudiantes.</w:t>
      </w:r>
    </w:p>
    <w:p w14:paraId="536D748E" w14:textId="77777777" w:rsidR="00CA26CE" w:rsidRPr="00D13C95" w:rsidRDefault="00CA26CE" w:rsidP="00053334">
      <w:pPr>
        <w:pStyle w:val="NoSpacing"/>
        <w:numPr>
          <w:ilvl w:val="0"/>
          <w:numId w:val="1"/>
        </w:numPr>
        <w:jc w:val="both"/>
        <w:rPr>
          <w:rFonts w:cs="Miriam"/>
        </w:rPr>
      </w:pPr>
      <w:r w:rsidRPr="00D13C95">
        <w:rPr>
          <w:rFonts w:cs="Miriam"/>
        </w:rPr>
        <w:lastRenderedPageBreak/>
        <w:t>Fomenta los hábitos de vida saludable y el autocuidado como pilares</w:t>
      </w:r>
      <w:r w:rsidR="000052F8" w:rsidRPr="00D13C95">
        <w:rPr>
          <w:rFonts w:cs="Miriam"/>
        </w:rPr>
        <w:t xml:space="preserve"> fundamentales de la calidad de </w:t>
      </w:r>
      <w:r w:rsidRPr="00D13C95">
        <w:rPr>
          <w:rFonts w:cs="Miriam"/>
        </w:rPr>
        <w:t>vida.</w:t>
      </w:r>
    </w:p>
    <w:p w14:paraId="291D3B76" w14:textId="77777777" w:rsidR="00CA26CE" w:rsidRPr="00D13C95" w:rsidRDefault="00CA26CE" w:rsidP="00053334">
      <w:pPr>
        <w:pStyle w:val="NoSpacing"/>
        <w:numPr>
          <w:ilvl w:val="0"/>
          <w:numId w:val="1"/>
        </w:numPr>
        <w:jc w:val="both"/>
        <w:rPr>
          <w:rFonts w:cs="Miriam"/>
        </w:rPr>
      </w:pPr>
      <w:r w:rsidRPr="00D13C95">
        <w:rPr>
          <w:rFonts w:cs="Miriam"/>
        </w:rPr>
        <w:t>Trabaja en equipo con la familia y la comunidad, en la misión de formar al estudiante.</w:t>
      </w:r>
    </w:p>
    <w:p w14:paraId="617EE978" w14:textId="77777777" w:rsidR="00CA26CE" w:rsidRPr="00D13C95" w:rsidRDefault="00CA26CE" w:rsidP="00053334">
      <w:pPr>
        <w:pStyle w:val="NoSpacing"/>
        <w:numPr>
          <w:ilvl w:val="0"/>
          <w:numId w:val="1"/>
        </w:numPr>
        <w:jc w:val="both"/>
        <w:rPr>
          <w:rFonts w:cs="Miriam"/>
        </w:rPr>
      </w:pPr>
      <w:r w:rsidRPr="00D13C95">
        <w:rPr>
          <w:rFonts w:cs="Miriam"/>
        </w:rPr>
        <w:t>Se compromete con la preservación y cuidado de los ecosistemas pertenecientes al medio ambiente.</w:t>
      </w:r>
    </w:p>
    <w:p w14:paraId="5CCF84FF" w14:textId="06586268" w:rsidR="00CA26CE" w:rsidRDefault="00CA26CE" w:rsidP="00053334">
      <w:pPr>
        <w:pStyle w:val="NoSpacing"/>
        <w:numPr>
          <w:ilvl w:val="0"/>
          <w:numId w:val="1"/>
        </w:numPr>
        <w:jc w:val="both"/>
        <w:rPr>
          <w:rFonts w:cs="Miriam"/>
        </w:rPr>
      </w:pPr>
      <w:r w:rsidRPr="00D13C95">
        <w:rPr>
          <w:rFonts w:cs="Miriam"/>
        </w:rPr>
        <w:t>Desarrolla la conciencia de la condición que nos une como</w:t>
      </w:r>
      <w:r w:rsidR="000052F8" w:rsidRPr="00D13C95">
        <w:rPr>
          <w:rFonts w:cs="Miriam"/>
        </w:rPr>
        <w:t xml:space="preserve"> seres humanos para identificar </w:t>
      </w:r>
      <w:r w:rsidRPr="00D13C95">
        <w:rPr>
          <w:rFonts w:cs="Miriam"/>
        </w:rPr>
        <w:t>problemáticas sociales y actuar en pro de la solución, de forma colaborativa.</w:t>
      </w:r>
    </w:p>
    <w:p w14:paraId="202E13C3" w14:textId="77777777" w:rsidR="00F46B83" w:rsidRDefault="00F46B83" w:rsidP="00F46B83">
      <w:pPr>
        <w:pStyle w:val="NoSpacing"/>
        <w:jc w:val="both"/>
        <w:rPr>
          <w:rFonts w:cs="Miriam"/>
        </w:rPr>
      </w:pPr>
    </w:p>
    <w:p w14:paraId="22B8F39D" w14:textId="77777777" w:rsidR="00F46B83" w:rsidRDefault="00F46B83" w:rsidP="00F46B83">
      <w:pPr>
        <w:pStyle w:val="NoSpacing"/>
        <w:jc w:val="both"/>
        <w:rPr>
          <w:rFonts w:cs="Miriam"/>
        </w:rPr>
      </w:pPr>
    </w:p>
    <w:p w14:paraId="2C66845C" w14:textId="77777777" w:rsidR="00F46B83" w:rsidRPr="00D13C95" w:rsidRDefault="00F46B83" w:rsidP="00F46B83">
      <w:pPr>
        <w:pStyle w:val="NoSpacing"/>
        <w:jc w:val="both"/>
        <w:rPr>
          <w:rFonts w:cs="Miriam"/>
        </w:rPr>
      </w:pPr>
    </w:p>
    <w:p w14:paraId="73F08B58" w14:textId="77777777" w:rsidR="00CA26CE" w:rsidRDefault="00CA26CE" w:rsidP="001166CA">
      <w:pPr>
        <w:pStyle w:val="NoSpacing"/>
        <w:jc w:val="center"/>
        <w:rPr>
          <w:rFonts w:cs="Miriam"/>
        </w:rPr>
      </w:pPr>
      <w:r w:rsidRPr="001166CA">
        <w:rPr>
          <w:rFonts w:cs="Miriam"/>
        </w:rPr>
        <w:t>_2. DERECHOS Y DEBERES DE LOS ESTUDIANTES</w:t>
      </w:r>
    </w:p>
    <w:p w14:paraId="6E1EAB92" w14:textId="77777777" w:rsidR="001166CA" w:rsidRPr="001166CA" w:rsidRDefault="001166CA" w:rsidP="001166CA">
      <w:pPr>
        <w:pStyle w:val="NoSpacing"/>
        <w:jc w:val="center"/>
        <w:rPr>
          <w:rFonts w:cs="Miriam"/>
        </w:rPr>
      </w:pPr>
    </w:p>
    <w:p w14:paraId="29A902F1" w14:textId="77777777" w:rsidR="00CA26CE" w:rsidRDefault="00CA26CE" w:rsidP="00D13C95">
      <w:pPr>
        <w:pStyle w:val="NoSpacing"/>
        <w:jc w:val="both"/>
        <w:rPr>
          <w:rFonts w:cs="Miriam"/>
        </w:rPr>
      </w:pPr>
      <w:r w:rsidRPr="00D13C95">
        <w:rPr>
          <w:rFonts w:cs="Miriam"/>
        </w:rPr>
        <w:t>Formar parte de una comunidad educativa, construir relaciones sanas con los demás y procura</w:t>
      </w:r>
      <w:r w:rsidR="000052F8" w:rsidRPr="00D13C95">
        <w:rPr>
          <w:rFonts w:cs="Miriam"/>
        </w:rPr>
        <w:t xml:space="preserve">r el éxito </w:t>
      </w:r>
      <w:r w:rsidRPr="00D13C95">
        <w:rPr>
          <w:rFonts w:cs="Miriam"/>
        </w:rPr>
        <w:t>académico y la excelencia personal, exige de cada uno comportarse en fo</w:t>
      </w:r>
      <w:r w:rsidR="000052F8" w:rsidRPr="00D13C95">
        <w:rPr>
          <w:rFonts w:cs="Miriam"/>
        </w:rPr>
        <w:t xml:space="preserve">rma consistente con los deberes </w:t>
      </w:r>
      <w:r w:rsidRPr="00D13C95">
        <w:rPr>
          <w:rFonts w:cs="Miriam"/>
        </w:rPr>
        <w:t>y derechos que a continuación se enumeran:</w:t>
      </w:r>
    </w:p>
    <w:p w14:paraId="53E2979D" w14:textId="77777777" w:rsidR="001166CA" w:rsidRPr="00D13C95" w:rsidRDefault="001166CA" w:rsidP="00D13C95">
      <w:pPr>
        <w:pStyle w:val="NoSpacing"/>
        <w:jc w:val="both"/>
        <w:rPr>
          <w:rFonts w:cs="Miriam"/>
        </w:rPr>
      </w:pPr>
    </w:p>
    <w:p w14:paraId="36DF477D" w14:textId="77777777" w:rsidR="00A87C3E" w:rsidRDefault="00A87C3E" w:rsidP="00D13C95">
      <w:pPr>
        <w:pStyle w:val="NoSpacing"/>
        <w:jc w:val="both"/>
        <w:rPr>
          <w:rFonts w:cs="Miriam"/>
        </w:rPr>
      </w:pPr>
      <w:r w:rsidRPr="00D13C95">
        <w:rPr>
          <w:rFonts w:cs="Miriam"/>
        </w:rPr>
        <w:t>Todo estudiante tiene el:</w:t>
      </w:r>
    </w:p>
    <w:p w14:paraId="2EC65E01" w14:textId="77777777" w:rsidR="001166CA" w:rsidRPr="00D13C95" w:rsidRDefault="001166CA" w:rsidP="00D13C95">
      <w:pPr>
        <w:pStyle w:val="NoSpacing"/>
        <w:jc w:val="both"/>
        <w:rPr>
          <w:rFonts w:cs="Miriam"/>
        </w:rPr>
      </w:pPr>
    </w:p>
    <w:tbl>
      <w:tblPr>
        <w:tblStyle w:val="Tabladecuadrcula6concolores-nfasis31"/>
        <w:tblW w:w="0" w:type="auto"/>
        <w:tblLook w:val="04A0" w:firstRow="1" w:lastRow="0" w:firstColumn="1" w:lastColumn="0" w:noHBand="0" w:noVBand="1"/>
      </w:tblPr>
      <w:tblGrid>
        <w:gridCol w:w="4414"/>
        <w:gridCol w:w="4414"/>
      </w:tblGrid>
      <w:tr w:rsidR="00844F6D" w:rsidRPr="001166CA" w14:paraId="2D0DB6C5" w14:textId="77777777" w:rsidTr="00844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0B110CCE" w14:textId="77777777" w:rsidR="00EB3BBB" w:rsidRPr="001166CA" w:rsidRDefault="00EB3BBB" w:rsidP="00D13C95">
            <w:pPr>
              <w:pStyle w:val="NoSpacing"/>
              <w:jc w:val="both"/>
              <w:rPr>
                <w:rFonts w:cs="Miriam"/>
                <w:color w:val="auto"/>
              </w:rPr>
            </w:pPr>
            <w:r w:rsidRPr="001166CA">
              <w:rPr>
                <w:rFonts w:cs="Miriam"/>
                <w:color w:val="auto"/>
              </w:rPr>
              <w:t>_2.1 DERECHO A</w:t>
            </w:r>
          </w:p>
        </w:tc>
        <w:tc>
          <w:tcPr>
            <w:tcW w:w="4414" w:type="dxa"/>
          </w:tcPr>
          <w:p w14:paraId="2824F668" w14:textId="77777777" w:rsidR="00EB3BBB" w:rsidRPr="001166CA" w:rsidRDefault="00EB3BBB" w:rsidP="00D13C95">
            <w:pPr>
              <w:pStyle w:val="NoSpacing"/>
              <w:jc w:val="both"/>
              <w:cnfStyle w:val="100000000000" w:firstRow="1"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_2.2 DEBER DE</w:t>
            </w:r>
          </w:p>
        </w:tc>
      </w:tr>
      <w:tr w:rsidR="00844F6D" w:rsidRPr="001166CA" w14:paraId="5DC79B54" w14:textId="77777777" w:rsidTr="00844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022965E2" w14:textId="77777777" w:rsidR="001166CA" w:rsidRPr="001166CA" w:rsidRDefault="001166CA" w:rsidP="00D13C95">
            <w:pPr>
              <w:pStyle w:val="NoSpacing"/>
              <w:jc w:val="both"/>
              <w:rPr>
                <w:rFonts w:cs="Miriam"/>
                <w:b w:val="0"/>
                <w:color w:val="auto"/>
              </w:rPr>
            </w:pPr>
          </w:p>
          <w:p w14:paraId="09363911" w14:textId="77777777" w:rsidR="001166CA" w:rsidRPr="001166CA" w:rsidRDefault="001166CA" w:rsidP="00D13C95">
            <w:pPr>
              <w:pStyle w:val="NoSpacing"/>
              <w:jc w:val="both"/>
              <w:rPr>
                <w:rFonts w:cs="Miriam"/>
                <w:b w:val="0"/>
                <w:color w:val="auto"/>
              </w:rPr>
            </w:pPr>
          </w:p>
          <w:p w14:paraId="0037E9DE" w14:textId="77777777" w:rsidR="00EB3BBB" w:rsidRPr="001166CA" w:rsidRDefault="00EB3BBB" w:rsidP="00D13C95">
            <w:pPr>
              <w:pStyle w:val="NoSpacing"/>
              <w:jc w:val="both"/>
              <w:rPr>
                <w:rFonts w:cs="Miriam"/>
                <w:b w:val="0"/>
                <w:color w:val="auto"/>
              </w:rPr>
            </w:pPr>
            <w:r w:rsidRPr="001166CA">
              <w:rPr>
                <w:rFonts w:cs="Miriam"/>
                <w:b w:val="0"/>
                <w:color w:val="auto"/>
              </w:rPr>
              <w:t>_Disfrutar de un ambiente que favorezca el aprendizaje y el desarrollo de sus habilidades, beneficiándose de estrategias de diferenciación diseñadas por sus docentes.</w:t>
            </w:r>
          </w:p>
        </w:tc>
        <w:tc>
          <w:tcPr>
            <w:tcW w:w="4414" w:type="dxa"/>
          </w:tcPr>
          <w:p w14:paraId="68BA64A7" w14:textId="77777777" w:rsidR="00C07D8C" w:rsidRDefault="00EB3BBB" w:rsidP="00C07D8C">
            <w:pPr>
              <w:pStyle w:val="NoSpacing"/>
              <w:jc w:val="both"/>
              <w:cnfStyle w:val="000000100000" w:firstRow="0" w:lastRow="0" w:firstColumn="0" w:lastColumn="0" w:oddVBand="0" w:evenVBand="0" w:oddHBand="1" w:evenHBand="0" w:firstRowFirstColumn="0" w:firstRowLastColumn="0" w:lastRowFirstColumn="0" w:lastRowLastColumn="0"/>
              <w:rPr>
                <w:ins w:id="21" w:author="Secretaria Juridico" w:date="2016-03-03T15:55:00Z"/>
                <w:rFonts w:cs="Miriam"/>
                <w:color w:val="auto"/>
              </w:rPr>
            </w:pPr>
            <w:r w:rsidRPr="001166CA">
              <w:rPr>
                <w:rFonts w:cs="Miriam"/>
                <w:color w:val="auto"/>
              </w:rPr>
              <w:t>_Cumplir op</w:t>
            </w:r>
            <w:r w:rsidR="00A31775" w:rsidRPr="001166CA">
              <w:rPr>
                <w:rFonts w:cs="Miriam"/>
                <w:color w:val="auto"/>
              </w:rPr>
              <w:t xml:space="preserve">ortunamente con sus compromisos </w:t>
            </w:r>
            <w:r w:rsidRPr="001166CA">
              <w:rPr>
                <w:rFonts w:cs="Miriam"/>
                <w:color w:val="auto"/>
              </w:rPr>
              <w:t>académicos y las actividades de refuerzo, nivelación y demás acciones previstas para el mejoramiento de su desempeño.</w:t>
            </w:r>
          </w:p>
          <w:p w14:paraId="37F9B009" w14:textId="7FC4FB9F" w:rsidR="006C6E1C" w:rsidDel="002F57B4" w:rsidRDefault="00391791" w:rsidP="00C07D8C">
            <w:pPr>
              <w:pStyle w:val="NoSpacing"/>
              <w:jc w:val="both"/>
              <w:cnfStyle w:val="000000100000" w:firstRow="0" w:lastRow="0" w:firstColumn="0" w:lastColumn="0" w:oddVBand="0" w:evenVBand="0" w:oddHBand="1" w:evenHBand="0" w:firstRowFirstColumn="0" w:firstRowLastColumn="0" w:lastRowFirstColumn="0" w:lastRowLastColumn="0"/>
              <w:rPr>
                <w:del w:id="22" w:author="Secretaria Juridico" w:date="2016-03-03T15:56:00Z"/>
                <w:rFonts w:cs="Miriam"/>
                <w:color w:val="auto"/>
              </w:rPr>
            </w:pPr>
            <w:r>
              <w:rPr>
                <w:rFonts w:cs="Miriam"/>
                <w:color w:val="auto"/>
              </w:rPr>
              <w:t>_</w:t>
            </w:r>
            <w:r w:rsidR="00C07D8C" w:rsidRPr="00391791">
              <w:rPr>
                <w:rFonts w:cs="Miriam"/>
                <w:color w:val="auto"/>
              </w:rPr>
              <w:t>Los estudiantes deben permanecer en los predios del colegio; en el caso en que se requiera entrar a otra sección, deben tener la debida autorización</w:t>
            </w:r>
            <w:r w:rsidR="00C07D8C">
              <w:rPr>
                <w:rFonts w:cs="Miriam"/>
                <w:color w:val="auto"/>
              </w:rPr>
              <w:t>.</w:t>
            </w:r>
          </w:p>
          <w:p w14:paraId="18D27B0F" w14:textId="6728CE2B" w:rsidR="00EB3BBB" w:rsidRPr="001166CA" w:rsidRDefault="002F57B4" w:rsidP="00391791">
            <w:pPr>
              <w:pStyle w:val="BodyText3"/>
              <w:tabs>
                <w:tab w:val="left" w:pos="708"/>
              </w:tabs>
              <w:cnfStyle w:val="000000100000" w:firstRow="0" w:lastRow="0" w:firstColumn="0" w:lastColumn="0" w:oddVBand="0" w:evenVBand="0" w:oddHBand="1" w:evenHBand="0" w:firstRowFirstColumn="0" w:firstRowLastColumn="0" w:lastRowFirstColumn="0" w:lastRowLastColumn="0"/>
              <w:rPr>
                <w:rFonts w:cs="Miriam"/>
                <w:color w:val="auto"/>
              </w:rPr>
            </w:pPr>
            <w:ins w:id="23" w:author="Secretaria Juridico" w:date="2016-03-03T16:01:00Z">
              <w:r w:rsidRPr="003B78FF">
                <w:rPr>
                  <w:rFonts w:cs="Arial"/>
                  <w:sz w:val="24"/>
                  <w:szCs w:val="24"/>
                </w:rPr>
                <w:t xml:space="preserve"> </w:t>
              </w:r>
            </w:ins>
          </w:p>
        </w:tc>
      </w:tr>
      <w:tr w:rsidR="00844F6D" w:rsidRPr="001166CA" w14:paraId="11AFFB64" w14:textId="77777777" w:rsidTr="00844F6D">
        <w:tc>
          <w:tcPr>
            <w:cnfStyle w:val="001000000000" w:firstRow="0" w:lastRow="0" w:firstColumn="1" w:lastColumn="0" w:oddVBand="0" w:evenVBand="0" w:oddHBand="0" w:evenHBand="0" w:firstRowFirstColumn="0" w:firstRowLastColumn="0" w:lastRowFirstColumn="0" w:lastRowLastColumn="0"/>
            <w:tcW w:w="4414" w:type="dxa"/>
          </w:tcPr>
          <w:p w14:paraId="4D9EDE26" w14:textId="77777777" w:rsidR="00EB3BBB" w:rsidRPr="001166CA" w:rsidRDefault="00A31775" w:rsidP="00D13C95">
            <w:pPr>
              <w:pStyle w:val="NoSpacing"/>
              <w:jc w:val="both"/>
              <w:rPr>
                <w:rFonts w:cs="Miriam"/>
                <w:b w:val="0"/>
                <w:color w:val="auto"/>
              </w:rPr>
            </w:pPr>
            <w:r w:rsidRPr="001166CA">
              <w:rPr>
                <w:rFonts w:cs="Miriam"/>
                <w:b w:val="0"/>
                <w:color w:val="auto"/>
              </w:rPr>
              <w:t>_Participar en experiencias de aprendizaje planeadas por profesores calificados, con el propósito de promover la indagación y el aprendizaje significativo y perdurable.</w:t>
            </w:r>
          </w:p>
        </w:tc>
        <w:tc>
          <w:tcPr>
            <w:tcW w:w="4414" w:type="dxa"/>
          </w:tcPr>
          <w:p w14:paraId="62BD4293" w14:textId="77777777" w:rsidR="00EB3BBB" w:rsidRPr="001166CA" w:rsidRDefault="00A31775"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_Comportarse de manera que propicie un ambiente favorable para el aprendizaje y el desarrollo de potencialidades asumiendo su responsabilidad en el proceso</w:t>
            </w:r>
          </w:p>
        </w:tc>
      </w:tr>
      <w:tr w:rsidR="00844F6D" w:rsidRPr="001166CA" w14:paraId="77AD9443" w14:textId="77777777" w:rsidTr="00844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274BD3B7" w14:textId="77777777" w:rsidR="00A31775" w:rsidRPr="001166CA" w:rsidRDefault="00A31775" w:rsidP="00D13C95">
            <w:pPr>
              <w:pStyle w:val="NoSpacing"/>
              <w:jc w:val="both"/>
              <w:rPr>
                <w:rFonts w:cs="Miriam"/>
                <w:b w:val="0"/>
                <w:color w:val="auto"/>
              </w:rPr>
            </w:pPr>
            <w:r w:rsidRPr="001166CA">
              <w:rPr>
                <w:rFonts w:cs="Miriam"/>
                <w:b w:val="0"/>
                <w:color w:val="auto"/>
              </w:rPr>
              <w:t>_Ser acompañado por sus docentes en los procesos de desarrollo humano y formación integral, propios del ambiente escolar.</w:t>
            </w:r>
          </w:p>
          <w:p w14:paraId="2305E9A6" w14:textId="77777777" w:rsidR="00EB3BBB" w:rsidRPr="001166CA" w:rsidRDefault="00A31775" w:rsidP="00D13C95">
            <w:pPr>
              <w:pStyle w:val="NoSpacing"/>
              <w:jc w:val="both"/>
              <w:rPr>
                <w:rFonts w:cs="Miriam"/>
                <w:b w:val="0"/>
                <w:color w:val="auto"/>
              </w:rPr>
            </w:pPr>
            <w:r w:rsidRPr="001166CA">
              <w:rPr>
                <w:rFonts w:cs="Miriam"/>
                <w:b w:val="0"/>
                <w:color w:val="auto"/>
              </w:rPr>
              <w:t>_Recibir apoyo y motivación del personal del Colegio para su desarrollo integral.</w:t>
            </w:r>
          </w:p>
        </w:tc>
        <w:tc>
          <w:tcPr>
            <w:tcW w:w="4414" w:type="dxa"/>
          </w:tcPr>
          <w:p w14:paraId="34E15ACD" w14:textId="77777777" w:rsidR="00A31775" w:rsidRPr="001166CA" w:rsidRDefault="00A31775"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_Atender las recomendaciones sugeridas por la institución para alcanzar su desarrollo integral y cumplir con los compromisos adquiridos.</w:t>
            </w:r>
          </w:p>
          <w:p w14:paraId="4465279D" w14:textId="77777777" w:rsidR="00EB3BBB" w:rsidRPr="001166CA" w:rsidRDefault="00A31775"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_Participar activamente en clase.</w:t>
            </w:r>
          </w:p>
        </w:tc>
      </w:tr>
      <w:tr w:rsidR="00844F6D" w:rsidRPr="001166CA" w14:paraId="7CE0CD6C" w14:textId="77777777" w:rsidTr="00844F6D">
        <w:tc>
          <w:tcPr>
            <w:cnfStyle w:val="001000000000" w:firstRow="0" w:lastRow="0" w:firstColumn="1" w:lastColumn="0" w:oddVBand="0" w:evenVBand="0" w:oddHBand="0" w:evenHBand="0" w:firstRowFirstColumn="0" w:firstRowLastColumn="0" w:lastRowFirstColumn="0" w:lastRowLastColumn="0"/>
            <w:tcW w:w="4414" w:type="dxa"/>
          </w:tcPr>
          <w:p w14:paraId="591DD390" w14:textId="77777777" w:rsidR="00EB3BBB" w:rsidRPr="001166CA" w:rsidRDefault="00A31775" w:rsidP="00D13C95">
            <w:pPr>
              <w:pStyle w:val="NoSpacing"/>
              <w:jc w:val="both"/>
              <w:rPr>
                <w:rFonts w:cs="Miriam"/>
                <w:b w:val="0"/>
                <w:color w:val="auto"/>
              </w:rPr>
            </w:pPr>
            <w:r w:rsidRPr="001166CA">
              <w:rPr>
                <w:rFonts w:cs="Miriam"/>
                <w:b w:val="0"/>
                <w:color w:val="auto"/>
              </w:rPr>
              <w:t>_Conocer el programa pedagógico y lo que se espera de cada estudiante.</w:t>
            </w:r>
          </w:p>
        </w:tc>
        <w:tc>
          <w:tcPr>
            <w:tcW w:w="4414" w:type="dxa"/>
          </w:tcPr>
          <w:p w14:paraId="684A13A7" w14:textId="77777777" w:rsidR="00EB3BBB" w:rsidRPr="001166CA" w:rsidRDefault="00A31775"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_Conocer, comp</w:t>
            </w:r>
            <w:r w:rsidR="00432FCF" w:rsidRPr="001166CA">
              <w:rPr>
                <w:rFonts w:cs="Miriam"/>
                <w:color w:val="auto"/>
              </w:rPr>
              <w:t xml:space="preserve">render y alcanzar los objetivos </w:t>
            </w:r>
            <w:r w:rsidRPr="001166CA">
              <w:rPr>
                <w:rFonts w:cs="Miriam"/>
                <w:color w:val="auto"/>
              </w:rPr>
              <w:t>académicos.</w:t>
            </w:r>
          </w:p>
        </w:tc>
      </w:tr>
      <w:tr w:rsidR="00844F6D" w:rsidRPr="001166CA" w14:paraId="23C8B6E7" w14:textId="77777777" w:rsidTr="00844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5735ADAE" w14:textId="77777777" w:rsidR="00A31775" w:rsidRPr="001166CA" w:rsidRDefault="00A31775" w:rsidP="00D13C95">
            <w:pPr>
              <w:pStyle w:val="NoSpacing"/>
              <w:jc w:val="both"/>
              <w:rPr>
                <w:rFonts w:cs="Miriam"/>
                <w:b w:val="0"/>
                <w:color w:val="auto"/>
              </w:rPr>
            </w:pPr>
            <w:r w:rsidRPr="001166CA">
              <w:rPr>
                <w:rFonts w:cs="Miriam"/>
                <w:b w:val="0"/>
                <w:color w:val="auto"/>
              </w:rPr>
              <w:t>_Recibir retroalimentación significativa, constructiva, y permanente acerca de su proceso escolar y los resultados de los procesos de evaluación. Recibir oportunamente las respuestas a las inquietudes y solicitudes presentadas respecto a éstas.</w:t>
            </w:r>
          </w:p>
          <w:p w14:paraId="4154D962" w14:textId="77777777" w:rsidR="00A31775" w:rsidRPr="001166CA" w:rsidRDefault="00A31775" w:rsidP="00D13C95">
            <w:pPr>
              <w:pStyle w:val="NoSpacing"/>
              <w:jc w:val="both"/>
              <w:rPr>
                <w:rFonts w:cs="Miriam"/>
                <w:b w:val="0"/>
                <w:color w:val="auto"/>
              </w:rPr>
            </w:pPr>
            <w:r w:rsidRPr="001166CA">
              <w:rPr>
                <w:rFonts w:cs="Miriam"/>
                <w:b w:val="0"/>
                <w:color w:val="auto"/>
              </w:rPr>
              <w:t xml:space="preserve">_Conocer el sistema institucional de </w:t>
            </w:r>
            <w:r w:rsidRPr="001166CA">
              <w:rPr>
                <w:rFonts w:cs="Miriam"/>
                <w:b w:val="0"/>
                <w:color w:val="auto"/>
              </w:rPr>
              <w:lastRenderedPageBreak/>
              <w:t>evaluación de los estudiantes: criterios, procedimientos e instrumentos de evaluación y promoción desde el inicio de año escolar.</w:t>
            </w:r>
          </w:p>
          <w:p w14:paraId="6F245107" w14:textId="77777777" w:rsidR="00A31775" w:rsidRPr="001166CA" w:rsidRDefault="00A31775" w:rsidP="00D13C95">
            <w:pPr>
              <w:pStyle w:val="NoSpacing"/>
              <w:jc w:val="both"/>
              <w:rPr>
                <w:rFonts w:cs="Miriam"/>
                <w:b w:val="0"/>
                <w:color w:val="auto"/>
              </w:rPr>
            </w:pPr>
            <w:r w:rsidRPr="001166CA">
              <w:rPr>
                <w:rFonts w:cs="Miriam"/>
                <w:b w:val="0"/>
                <w:color w:val="auto"/>
              </w:rPr>
              <w:t>_Ser evaluado objetiva y oportunamente de manera integral en todos los aspectos académicos, personales y sociales, de manera continua, progresiva, variada y confiable.</w:t>
            </w:r>
          </w:p>
          <w:p w14:paraId="5F455DDF" w14:textId="77777777" w:rsidR="00A31775" w:rsidRPr="001166CA" w:rsidRDefault="00A31775" w:rsidP="00D13C95">
            <w:pPr>
              <w:pStyle w:val="NoSpacing"/>
              <w:jc w:val="both"/>
              <w:rPr>
                <w:rFonts w:cs="Miriam"/>
                <w:b w:val="0"/>
                <w:color w:val="auto"/>
              </w:rPr>
            </w:pPr>
            <w:r w:rsidRPr="001166CA">
              <w:rPr>
                <w:rFonts w:cs="Miriam"/>
                <w:b w:val="0"/>
                <w:color w:val="auto"/>
              </w:rPr>
              <w:t>_Que su autoevaluación sea reconocida como un elemento indispensable para una evaluación completa y justa.</w:t>
            </w:r>
          </w:p>
          <w:p w14:paraId="032F163F" w14:textId="77777777" w:rsidR="00EB3BBB" w:rsidRPr="001166CA" w:rsidRDefault="00A31775" w:rsidP="00D13C95">
            <w:pPr>
              <w:pStyle w:val="NoSpacing"/>
              <w:jc w:val="both"/>
              <w:rPr>
                <w:rFonts w:cs="Miriam"/>
                <w:b w:val="0"/>
                <w:color w:val="auto"/>
              </w:rPr>
            </w:pPr>
            <w:r w:rsidRPr="001166CA">
              <w:rPr>
                <w:rFonts w:cs="Miriam"/>
                <w:b w:val="0"/>
                <w:color w:val="auto"/>
              </w:rPr>
              <w:t>_Recibir la asesoría y acompañamiento de los docentes para potenciar su aprendizaje.</w:t>
            </w:r>
          </w:p>
        </w:tc>
        <w:tc>
          <w:tcPr>
            <w:tcW w:w="4414" w:type="dxa"/>
          </w:tcPr>
          <w:p w14:paraId="40752762"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6974B2CB"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3CFBFE92" w14:textId="77777777" w:rsidR="00A31775" w:rsidRPr="001166CA" w:rsidRDefault="00A31775"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_Reflexionar permanentemente sobre su proceso escolar para identificar fortalezas y oportunidades.</w:t>
            </w:r>
          </w:p>
          <w:p w14:paraId="2A62054D"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0D7221C9"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6E86C215"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42D083F5" w14:textId="77777777" w:rsidR="00A31775" w:rsidRPr="001166CA" w:rsidRDefault="00A31775"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lastRenderedPageBreak/>
              <w:t>_Cumplir con los compromisos académicos y de convivencia definidos por el Colegio.</w:t>
            </w:r>
          </w:p>
          <w:p w14:paraId="5463303C"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7C3E4CA7"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7D0FA138"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5BA8D99A" w14:textId="77777777" w:rsidR="00A31775" w:rsidRPr="001166CA" w:rsidRDefault="00A31775"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_Cumplir con las recomendaciones y compromisos adquiridos.</w:t>
            </w:r>
          </w:p>
          <w:p w14:paraId="77B0D750"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56410741"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17C037BC" w14:textId="77777777" w:rsidR="00D1159B" w:rsidRPr="001166CA" w:rsidRDefault="00D1159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p>
          <w:p w14:paraId="4426E916" w14:textId="77777777" w:rsidR="00EB3BBB" w:rsidRPr="001166CA" w:rsidRDefault="00A31775"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_Demostrar probidad académica.</w:t>
            </w:r>
          </w:p>
        </w:tc>
      </w:tr>
      <w:tr w:rsidR="00844F6D" w:rsidRPr="001166CA" w14:paraId="23D343D4" w14:textId="77777777" w:rsidTr="00844F6D">
        <w:tc>
          <w:tcPr>
            <w:cnfStyle w:val="001000000000" w:firstRow="0" w:lastRow="0" w:firstColumn="1" w:lastColumn="0" w:oddVBand="0" w:evenVBand="0" w:oddHBand="0" w:evenHBand="0" w:firstRowFirstColumn="0" w:firstRowLastColumn="0" w:lastRowFirstColumn="0" w:lastRowLastColumn="0"/>
            <w:tcW w:w="4414" w:type="dxa"/>
          </w:tcPr>
          <w:p w14:paraId="661D8173" w14:textId="77777777" w:rsidR="00EB3BBB" w:rsidRPr="001166CA" w:rsidRDefault="00A31775" w:rsidP="00D13C95">
            <w:pPr>
              <w:pStyle w:val="NoSpacing"/>
              <w:jc w:val="both"/>
              <w:rPr>
                <w:rFonts w:cs="Miriam"/>
                <w:b w:val="0"/>
                <w:color w:val="auto"/>
              </w:rPr>
            </w:pPr>
            <w:r w:rsidRPr="001166CA">
              <w:rPr>
                <w:rFonts w:cs="Miriam"/>
                <w:b w:val="0"/>
                <w:color w:val="auto"/>
              </w:rPr>
              <w:lastRenderedPageBreak/>
              <w:t>_Ser reconocido en los logros y recibir los estímulos que otorga el Colegio.</w:t>
            </w:r>
          </w:p>
        </w:tc>
        <w:tc>
          <w:tcPr>
            <w:tcW w:w="4414" w:type="dxa"/>
          </w:tcPr>
          <w:p w14:paraId="14FC0833" w14:textId="77777777" w:rsidR="00EB3BBB" w:rsidRPr="001166CA" w:rsidRDefault="00523EBB"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_Informar a sus maestros de los logros extraescolares.</w:t>
            </w:r>
          </w:p>
        </w:tc>
      </w:tr>
      <w:tr w:rsidR="00844F6D" w:rsidRPr="001166CA" w14:paraId="08553DF7" w14:textId="77777777" w:rsidTr="00844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7ADDD170" w14:textId="77777777" w:rsidR="00EB3BBB" w:rsidRPr="001166CA" w:rsidRDefault="00A31775" w:rsidP="00D13C95">
            <w:pPr>
              <w:pStyle w:val="NoSpacing"/>
              <w:jc w:val="both"/>
              <w:rPr>
                <w:rFonts w:cs="Miriam"/>
                <w:b w:val="0"/>
                <w:color w:val="auto"/>
              </w:rPr>
            </w:pPr>
            <w:r w:rsidRPr="001166CA">
              <w:rPr>
                <w:rFonts w:cs="Miriam"/>
                <w:b w:val="0"/>
                <w:color w:val="auto"/>
              </w:rPr>
              <w:t>_Manifestar y proponer iniciativas y sugerencias en pro del bien común por medio del Consejo Estudiantil.</w:t>
            </w:r>
          </w:p>
        </w:tc>
        <w:tc>
          <w:tcPr>
            <w:tcW w:w="4414" w:type="dxa"/>
          </w:tcPr>
          <w:p w14:paraId="2AB8A316" w14:textId="77777777" w:rsidR="00EB3BBB" w:rsidRPr="001166CA" w:rsidRDefault="00523EB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_Ser responsables en el cumplimiento de los compromisos adquiridos con sus compañeros y con la Institución.</w:t>
            </w:r>
          </w:p>
        </w:tc>
      </w:tr>
      <w:tr w:rsidR="00844F6D" w:rsidRPr="001166CA" w14:paraId="18A42F92" w14:textId="77777777" w:rsidTr="00844F6D">
        <w:tc>
          <w:tcPr>
            <w:cnfStyle w:val="001000000000" w:firstRow="0" w:lastRow="0" w:firstColumn="1" w:lastColumn="0" w:oddVBand="0" w:evenVBand="0" w:oddHBand="0" w:evenHBand="0" w:firstRowFirstColumn="0" w:firstRowLastColumn="0" w:lastRowFirstColumn="0" w:lastRowLastColumn="0"/>
            <w:tcW w:w="4414" w:type="dxa"/>
          </w:tcPr>
          <w:p w14:paraId="4936DE55" w14:textId="77777777" w:rsidR="00A31775" w:rsidRPr="001166CA" w:rsidRDefault="00A31775" w:rsidP="00D13C95">
            <w:pPr>
              <w:pStyle w:val="NoSpacing"/>
              <w:jc w:val="both"/>
              <w:rPr>
                <w:rFonts w:cs="Miriam"/>
                <w:b w:val="0"/>
                <w:color w:val="auto"/>
              </w:rPr>
            </w:pPr>
            <w:r w:rsidRPr="001166CA">
              <w:rPr>
                <w:rFonts w:cs="Miriam"/>
                <w:b w:val="0"/>
                <w:color w:val="auto"/>
              </w:rPr>
              <w:t>_Ser informado de los compromisos de comportamiento y de las consecuencias disciplinarias.</w:t>
            </w:r>
          </w:p>
          <w:p w14:paraId="58FC4628" w14:textId="77777777" w:rsidR="00A31775" w:rsidRPr="001166CA" w:rsidRDefault="00A31775" w:rsidP="00D13C95">
            <w:pPr>
              <w:pStyle w:val="NoSpacing"/>
              <w:jc w:val="both"/>
              <w:rPr>
                <w:rFonts w:cs="Miriam"/>
                <w:b w:val="0"/>
                <w:color w:val="auto"/>
              </w:rPr>
            </w:pPr>
            <w:r w:rsidRPr="001166CA">
              <w:rPr>
                <w:rFonts w:cs="Miriam"/>
                <w:b w:val="0"/>
                <w:color w:val="auto"/>
              </w:rPr>
              <w:t>_El debido proceso en los procedimientos disciplinarios.</w:t>
            </w:r>
          </w:p>
        </w:tc>
        <w:tc>
          <w:tcPr>
            <w:tcW w:w="4414" w:type="dxa"/>
          </w:tcPr>
          <w:p w14:paraId="611C6038" w14:textId="77777777" w:rsidR="00A31775" w:rsidRPr="001166CA" w:rsidRDefault="00523EBB"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_Conocer y cumplir las reglas del Colegio y del salón de clases y comportarse de conformidad con lo establecido en el Manual de Convivencia dentro y fuera del Colegio y asumir las consecuencias de sus propios actos.</w:t>
            </w:r>
          </w:p>
        </w:tc>
      </w:tr>
      <w:tr w:rsidR="00844F6D" w:rsidRPr="001166CA" w14:paraId="1ADC39A3" w14:textId="77777777" w:rsidTr="00844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6DC1A4BD" w14:textId="77777777" w:rsidR="00A31775" w:rsidRPr="001166CA" w:rsidRDefault="00A31775" w:rsidP="00D13C95">
            <w:pPr>
              <w:pStyle w:val="NoSpacing"/>
              <w:jc w:val="both"/>
              <w:rPr>
                <w:rFonts w:cs="Miriam"/>
                <w:b w:val="0"/>
                <w:color w:val="auto"/>
              </w:rPr>
            </w:pPr>
            <w:r w:rsidRPr="001166CA">
              <w:rPr>
                <w:rFonts w:cs="Miriam"/>
                <w:b w:val="0"/>
                <w:color w:val="auto"/>
              </w:rPr>
              <w:t>_Ejercer el derecho de petición</w:t>
            </w:r>
          </w:p>
        </w:tc>
        <w:tc>
          <w:tcPr>
            <w:tcW w:w="4414" w:type="dxa"/>
          </w:tcPr>
          <w:p w14:paraId="38D9E969" w14:textId="77777777" w:rsidR="00A31775" w:rsidRPr="001166CA" w:rsidRDefault="00523EB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_Seguir el Conducto regular establecido en cada Sección.</w:t>
            </w:r>
          </w:p>
        </w:tc>
      </w:tr>
      <w:tr w:rsidR="00844F6D" w:rsidRPr="001166CA" w14:paraId="72A6EBFC" w14:textId="77777777" w:rsidTr="00844F6D">
        <w:tc>
          <w:tcPr>
            <w:cnfStyle w:val="001000000000" w:firstRow="0" w:lastRow="0" w:firstColumn="1" w:lastColumn="0" w:oddVBand="0" w:evenVBand="0" w:oddHBand="0" w:evenHBand="0" w:firstRowFirstColumn="0" w:firstRowLastColumn="0" w:lastRowFirstColumn="0" w:lastRowLastColumn="0"/>
            <w:tcW w:w="4414" w:type="dxa"/>
          </w:tcPr>
          <w:p w14:paraId="0D9BE98D" w14:textId="77777777" w:rsidR="00A31775" w:rsidRPr="001166CA" w:rsidRDefault="00A31775" w:rsidP="00D13C95">
            <w:pPr>
              <w:pStyle w:val="NoSpacing"/>
              <w:jc w:val="both"/>
              <w:rPr>
                <w:rFonts w:cs="Miriam"/>
                <w:b w:val="0"/>
                <w:color w:val="auto"/>
              </w:rPr>
            </w:pPr>
            <w:r w:rsidRPr="001166CA">
              <w:rPr>
                <w:rFonts w:cs="Miriam"/>
                <w:b w:val="0"/>
                <w:color w:val="auto"/>
              </w:rPr>
              <w:t>_Ser respetado en las diferencias étnicas, religiosa</w:t>
            </w:r>
            <w:r w:rsidR="00432FCF" w:rsidRPr="001166CA">
              <w:rPr>
                <w:rFonts w:cs="Miriam"/>
                <w:b w:val="0"/>
                <w:color w:val="auto"/>
              </w:rPr>
              <w:t xml:space="preserve">s, </w:t>
            </w:r>
            <w:r w:rsidRPr="001166CA">
              <w:rPr>
                <w:rFonts w:cs="Miriam"/>
                <w:b w:val="0"/>
                <w:color w:val="auto"/>
              </w:rPr>
              <w:t>ideológicas y de género por los miembros de la comunidad.</w:t>
            </w:r>
          </w:p>
          <w:p w14:paraId="315B76B4" w14:textId="77777777" w:rsidR="00A31775" w:rsidRPr="001166CA" w:rsidRDefault="00A31775" w:rsidP="00D13C95">
            <w:pPr>
              <w:pStyle w:val="NoSpacing"/>
              <w:jc w:val="both"/>
              <w:rPr>
                <w:rFonts w:cs="Miriam"/>
                <w:b w:val="0"/>
                <w:color w:val="auto"/>
              </w:rPr>
            </w:pPr>
            <w:r w:rsidRPr="001166CA">
              <w:rPr>
                <w:rFonts w:cs="Miriam"/>
                <w:b w:val="0"/>
                <w:color w:val="auto"/>
              </w:rPr>
              <w:t>_Ejercer la libre expresión respetuosa y oportuna.</w:t>
            </w:r>
          </w:p>
        </w:tc>
        <w:tc>
          <w:tcPr>
            <w:tcW w:w="4414" w:type="dxa"/>
          </w:tcPr>
          <w:p w14:paraId="1CE59EE0" w14:textId="77777777" w:rsidR="00523EBB" w:rsidRPr="001166CA" w:rsidRDefault="00523EBB"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_Respetar las diferencias y los derechos de los miembros de la comunidad. No discriminar.</w:t>
            </w:r>
          </w:p>
          <w:p w14:paraId="300CB5CB" w14:textId="77777777" w:rsidR="00A31775" w:rsidRPr="001166CA" w:rsidRDefault="00523EBB"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_Respetar las ideas de los demás, teniendo en cuenta los diferentes puntos de vista.</w:t>
            </w:r>
          </w:p>
        </w:tc>
      </w:tr>
      <w:tr w:rsidR="00844F6D" w:rsidRPr="001166CA" w14:paraId="5952CB0E" w14:textId="77777777" w:rsidTr="00844F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08B80814" w14:textId="77777777" w:rsidR="00A31775" w:rsidRPr="001166CA" w:rsidRDefault="00A31775" w:rsidP="00D13C95">
            <w:pPr>
              <w:pStyle w:val="NoSpacing"/>
              <w:jc w:val="both"/>
              <w:rPr>
                <w:rFonts w:cs="Miriam"/>
                <w:b w:val="0"/>
                <w:color w:val="auto"/>
              </w:rPr>
            </w:pPr>
            <w:r w:rsidRPr="001166CA">
              <w:rPr>
                <w:rFonts w:cs="Miriam"/>
                <w:b w:val="0"/>
                <w:color w:val="auto"/>
              </w:rPr>
              <w:t>_Usar las instalaciones y bienes del CCB en beneficio de</w:t>
            </w:r>
          </w:p>
          <w:p w14:paraId="171A9F8A" w14:textId="77777777" w:rsidR="00A31775" w:rsidRPr="001166CA" w:rsidRDefault="00A31775" w:rsidP="00D13C95">
            <w:pPr>
              <w:pStyle w:val="NoSpacing"/>
              <w:jc w:val="both"/>
              <w:rPr>
                <w:rFonts w:cs="Miriam"/>
                <w:b w:val="0"/>
                <w:color w:val="auto"/>
              </w:rPr>
            </w:pPr>
            <w:r w:rsidRPr="001166CA">
              <w:rPr>
                <w:rFonts w:cs="Miriam"/>
                <w:b w:val="0"/>
                <w:color w:val="auto"/>
              </w:rPr>
              <w:t>su aprendizaje</w:t>
            </w:r>
          </w:p>
        </w:tc>
        <w:tc>
          <w:tcPr>
            <w:tcW w:w="4414" w:type="dxa"/>
          </w:tcPr>
          <w:p w14:paraId="7367346A" w14:textId="77777777" w:rsidR="00A31775" w:rsidRPr="001166CA" w:rsidRDefault="00523EBB"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color w:val="auto"/>
              </w:rPr>
            </w:pPr>
            <w:r w:rsidRPr="001166CA">
              <w:rPr>
                <w:rFonts w:cs="Miriam"/>
                <w:color w:val="auto"/>
              </w:rPr>
              <w:t>_Cuidar los recursos físicos y, ambientales del Colegio según lo estipulado en este Manual y responder por los daños ocasionados.</w:t>
            </w:r>
          </w:p>
        </w:tc>
      </w:tr>
      <w:tr w:rsidR="00844F6D" w:rsidRPr="001166CA" w14:paraId="3D9BE2CE" w14:textId="77777777" w:rsidTr="00844F6D">
        <w:tc>
          <w:tcPr>
            <w:cnfStyle w:val="001000000000" w:firstRow="0" w:lastRow="0" w:firstColumn="1" w:lastColumn="0" w:oddVBand="0" w:evenVBand="0" w:oddHBand="0" w:evenHBand="0" w:firstRowFirstColumn="0" w:firstRowLastColumn="0" w:lastRowFirstColumn="0" w:lastRowLastColumn="0"/>
            <w:tcW w:w="4414" w:type="dxa"/>
          </w:tcPr>
          <w:p w14:paraId="5844BE5D" w14:textId="77777777" w:rsidR="00A31775" w:rsidRPr="001166CA" w:rsidRDefault="00A31775" w:rsidP="00D13C95">
            <w:pPr>
              <w:pStyle w:val="NoSpacing"/>
              <w:jc w:val="both"/>
              <w:rPr>
                <w:rFonts w:cs="Miriam"/>
                <w:b w:val="0"/>
                <w:color w:val="auto"/>
              </w:rPr>
            </w:pPr>
            <w:r w:rsidRPr="001166CA">
              <w:rPr>
                <w:rFonts w:cs="Miriam"/>
                <w:b w:val="0"/>
                <w:color w:val="auto"/>
              </w:rPr>
              <w:t>_Recibir apoyo de los profesionales encargados del bienestar estudiantil en el Colegio.</w:t>
            </w:r>
          </w:p>
        </w:tc>
        <w:tc>
          <w:tcPr>
            <w:tcW w:w="4414" w:type="dxa"/>
          </w:tcPr>
          <w:p w14:paraId="6047CD4D" w14:textId="77777777" w:rsidR="00A31775" w:rsidRPr="001166CA" w:rsidRDefault="00523EBB"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color w:val="auto"/>
              </w:rPr>
            </w:pPr>
            <w:r w:rsidRPr="001166CA">
              <w:rPr>
                <w:rFonts w:cs="Miriam"/>
                <w:color w:val="auto"/>
              </w:rPr>
              <w:t>_Velar por el bienestar de los miembros de la comunidad.</w:t>
            </w:r>
          </w:p>
        </w:tc>
      </w:tr>
    </w:tbl>
    <w:p w14:paraId="2058DEE4" w14:textId="77777777" w:rsidR="00EB3BBB" w:rsidRPr="001166CA" w:rsidRDefault="00EB3BBB" w:rsidP="00D13C95">
      <w:pPr>
        <w:pStyle w:val="NoSpacing"/>
        <w:jc w:val="both"/>
        <w:rPr>
          <w:rFonts w:cs="Miriam"/>
        </w:rPr>
      </w:pPr>
    </w:p>
    <w:p w14:paraId="0C6B9371" w14:textId="77777777" w:rsidR="00844F6D" w:rsidRPr="001166CA" w:rsidRDefault="00844F6D" w:rsidP="00D13C95">
      <w:pPr>
        <w:pStyle w:val="NoSpacing"/>
        <w:jc w:val="both"/>
        <w:rPr>
          <w:rFonts w:cs="Miriam"/>
        </w:rPr>
      </w:pPr>
    </w:p>
    <w:p w14:paraId="16041BE3" w14:textId="77777777" w:rsidR="00844F6D" w:rsidRPr="001166CA" w:rsidRDefault="00844F6D" w:rsidP="00D13C95">
      <w:pPr>
        <w:pStyle w:val="NoSpacing"/>
        <w:jc w:val="both"/>
        <w:rPr>
          <w:rFonts w:cs="Miriam"/>
        </w:rPr>
      </w:pPr>
    </w:p>
    <w:p w14:paraId="36AE9208" w14:textId="77777777" w:rsidR="00844F6D" w:rsidRPr="001166CA" w:rsidRDefault="00844F6D" w:rsidP="00D13C95">
      <w:pPr>
        <w:pStyle w:val="NoSpacing"/>
        <w:jc w:val="both"/>
        <w:rPr>
          <w:rFonts w:cs="Miriam"/>
        </w:rPr>
      </w:pPr>
    </w:p>
    <w:p w14:paraId="62250A15" w14:textId="77777777" w:rsidR="00844F6D" w:rsidRPr="001166CA" w:rsidRDefault="00844F6D" w:rsidP="00D13C95">
      <w:pPr>
        <w:pStyle w:val="NoSpacing"/>
        <w:jc w:val="both"/>
        <w:rPr>
          <w:rFonts w:cs="Miriam"/>
        </w:rPr>
      </w:pPr>
    </w:p>
    <w:p w14:paraId="4200A4EA" w14:textId="77777777" w:rsidR="00844F6D" w:rsidRPr="001166CA" w:rsidRDefault="00844F6D" w:rsidP="00D13C95">
      <w:pPr>
        <w:pStyle w:val="NoSpacing"/>
        <w:jc w:val="both"/>
        <w:rPr>
          <w:rFonts w:cs="Miriam"/>
        </w:rPr>
      </w:pPr>
    </w:p>
    <w:p w14:paraId="2DC38451" w14:textId="77777777" w:rsidR="00844F6D" w:rsidRPr="001166CA" w:rsidRDefault="00844F6D" w:rsidP="00D13C95">
      <w:pPr>
        <w:pStyle w:val="NoSpacing"/>
        <w:jc w:val="both"/>
        <w:rPr>
          <w:rFonts w:cs="Miriam"/>
        </w:rPr>
      </w:pPr>
    </w:p>
    <w:p w14:paraId="40B7F310" w14:textId="77777777" w:rsidR="00844F6D" w:rsidRPr="001166CA" w:rsidRDefault="00844F6D" w:rsidP="00D13C95">
      <w:pPr>
        <w:pStyle w:val="NoSpacing"/>
        <w:jc w:val="both"/>
        <w:rPr>
          <w:rFonts w:cs="Miriam"/>
        </w:rPr>
      </w:pPr>
    </w:p>
    <w:p w14:paraId="6BF48C45" w14:textId="77777777" w:rsidR="00844F6D" w:rsidRPr="001166CA" w:rsidRDefault="00844F6D" w:rsidP="00D13C95">
      <w:pPr>
        <w:pStyle w:val="NoSpacing"/>
        <w:jc w:val="both"/>
        <w:rPr>
          <w:rFonts w:cs="Miriam"/>
        </w:rPr>
      </w:pPr>
    </w:p>
    <w:p w14:paraId="1FB61CA5" w14:textId="77777777" w:rsidR="00844F6D" w:rsidRPr="001166CA" w:rsidRDefault="00844F6D" w:rsidP="00D13C95">
      <w:pPr>
        <w:pStyle w:val="NoSpacing"/>
        <w:jc w:val="both"/>
        <w:rPr>
          <w:rFonts w:cs="Miriam"/>
        </w:rPr>
      </w:pPr>
    </w:p>
    <w:p w14:paraId="287596DF" w14:textId="77777777" w:rsidR="00844F6D" w:rsidRPr="001166CA" w:rsidRDefault="00844F6D" w:rsidP="00D13C95">
      <w:pPr>
        <w:pStyle w:val="NoSpacing"/>
        <w:jc w:val="both"/>
        <w:rPr>
          <w:rFonts w:cs="Miriam"/>
        </w:rPr>
      </w:pPr>
    </w:p>
    <w:p w14:paraId="4229B3F1" w14:textId="77777777" w:rsidR="00844F6D" w:rsidRPr="00D13C95" w:rsidRDefault="00844F6D" w:rsidP="00D13C95">
      <w:pPr>
        <w:pStyle w:val="NoSpacing"/>
        <w:jc w:val="both"/>
        <w:rPr>
          <w:rFonts w:cs="Miriam"/>
        </w:rPr>
      </w:pPr>
    </w:p>
    <w:p w14:paraId="54E8F09A" w14:textId="77777777" w:rsidR="00844F6D" w:rsidRPr="00D13C95" w:rsidRDefault="00844F6D" w:rsidP="00D13C95">
      <w:pPr>
        <w:pStyle w:val="NoSpacing"/>
        <w:jc w:val="both"/>
        <w:rPr>
          <w:rFonts w:cs="Miriam"/>
        </w:rPr>
      </w:pPr>
    </w:p>
    <w:p w14:paraId="07632BCD" w14:textId="77777777" w:rsidR="00844F6D" w:rsidRPr="00D13C95" w:rsidRDefault="00844F6D" w:rsidP="00D13C95">
      <w:pPr>
        <w:pStyle w:val="NoSpacing"/>
        <w:jc w:val="both"/>
        <w:rPr>
          <w:rFonts w:cs="Miriam"/>
        </w:rPr>
      </w:pPr>
    </w:p>
    <w:p w14:paraId="02940183" w14:textId="77777777" w:rsidR="00844F6D" w:rsidRPr="00D13C95" w:rsidRDefault="00844F6D" w:rsidP="00D13C95">
      <w:pPr>
        <w:pStyle w:val="NoSpacing"/>
        <w:jc w:val="both"/>
        <w:rPr>
          <w:rFonts w:cs="Miriam"/>
        </w:rPr>
      </w:pPr>
    </w:p>
    <w:p w14:paraId="030AAE40" w14:textId="77777777" w:rsidR="00844F6D" w:rsidRPr="00D13C95" w:rsidRDefault="00844F6D" w:rsidP="00D13C95">
      <w:pPr>
        <w:pStyle w:val="NoSpacing"/>
        <w:jc w:val="both"/>
        <w:rPr>
          <w:rFonts w:cs="Miriam"/>
        </w:rPr>
      </w:pPr>
    </w:p>
    <w:p w14:paraId="4BCB6E72" w14:textId="77777777" w:rsidR="00844F6D" w:rsidRPr="00D13C95" w:rsidRDefault="00844F6D" w:rsidP="00D13C95">
      <w:pPr>
        <w:pStyle w:val="NoSpacing"/>
        <w:jc w:val="both"/>
        <w:rPr>
          <w:rFonts w:cs="Miriam"/>
        </w:rPr>
      </w:pPr>
    </w:p>
    <w:p w14:paraId="5658E7CC" w14:textId="77777777" w:rsidR="00844F6D" w:rsidRPr="00D13C95" w:rsidRDefault="00844F6D" w:rsidP="00D13C95">
      <w:pPr>
        <w:pStyle w:val="NoSpacing"/>
        <w:jc w:val="both"/>
        <w:rPr>
          <w:rFonts w:cs="Miriam"/>
        </w:rPr>
      </w:pPr>
    </w:p>
    <w:p w14:paraId="2BC14DE2" w14:textId="77777777" w:rsidR="00844F6D" w:rsidRPr="00D13C95" w:rsidRDefault="00844F6D" w:rsidP="00D13C95">
      <w:pPr>
        <w:pStyle w:val="NoSpacing"/>
        <w:jc w:val="both"/>
        <w:rPr>
          <w:rFonts w:cs="Miriam"/>
        </w:rPr>
      </w:pPr>
    </w:p>
    <w:p w14:paraId="31D5A999" w14:textId="77777777" w:rsidR="00844F6D" w:rsidRPr="00D13C95" w:rsidRDefault="00844F6D" w:rsidP="00D13C95">
      <w:pPr>
        <w:pStyle w:val="NoSpacing"/>
        <w:jc w:val="both"/>
        <w:rPr>
          <w:rFonts w:cs="Miriam"/>
        </w:rPr>
      </w:pPr>
    </w:p>
    <w:p w14:paraId="6CD82BE5" w14:textId="77777777" w:rsidR="00844F6D" w:rsidRPr="00D13C95" w:rsidRDefault="00844F6D" w:rsidP="00D13C95">
      <w:pPr>
        <w:pStyle w:val="NoSpacing"/>
        <w:jc w:val="both"/>
        <w:rPr>
          <w:rFonts w:cs="Miriam"/>
        </w:rPr>
      </w:pPr>
    </w:p>
    <w:p w14:paraId="3C18DDD0" w14:textId="77777777" w:rsidR="00844F6D" w:rsidRDefault="00844F6D" w:rsidP="00D13C95">
      <w:pPr>
        <w:pStyle w:val="NoSpacing"/>
        <w:jc w:val="both"/>
        <w:rPr>
          <w:rFonts w:cs="Miriam"/>
        </w:rPr>
      </w:pPr>
    </w:p>
    <w:p w14:paraId="21024483" w14:textId="77777777" w:rsidR="001166CA" w:rsidRDefault="001166CA" w:rsidP="00D13C95">
      <w:pPr>
        <w:pStyle w:val="NoSpacing"/>
        <w:jc w:val="both"/>
        <w:rPr>
          <w:rFonts w:cs="Miriam"/>
        </w:rPr>
      </w:pPr>
    </w:p>
    <w:p w14:paraId="6F0B2829" w14:textId="77777777" w:rsidR="001166CA" w:rsidRDefault="001166CA" w:rsidP="00D13C95">
      <w:pPr>
        <w:pStyle w:val="NoSpacing"/>
        <w:jc w:val="both"/>
        <w:rPr>
          <w:rFonts w:cs="Miriam"/>
        </w:rPr>
      </w:pPr>
    </w:p>
    <w:p w14:paraId="1A108D2E" w14:textId="77777777" w:rsidR="001166CA" w:rsidRPr="00D13C95" w:rsidRDefault="001166CA" w:rsidP="00D13C95">
      <w:pPr>
        <w:pStyle w:val="NoSpacing"/>
        <w:jc w:val="both"/>
        <w:rPr>
          <w:rFonts w:cs="Miriam"/>
        </w:rPr>
      </w:pPr>
    </w:p>
    <w:p w14:paraId="0804E0ED" w14:textId="77777777" w:rsidR="00844F6D" w:rsidRPr="00D13C95" w:rsidRDefault="00844F6D" w:rsidP="00D13C95">
      <w:pPr>
        <w:pStyle w:val="NoSpacing"/>
        <w:jc w:val="both"/>
        <w:rPr>
          <w:rFonts w:cs="Miriam"/>
        </w:rPr>
      </w:pPr>
    </w:p>
    <w:p w14:paraId="3E3594F4" w14:textId="77777777" w:rsidR="00C67BEA" w:rsidRDefault="00844F6D" w:rsidP="005328E6">
      <w:pPr>
        <w:pStyle w:val="NoSpacing"/>
        <w:jc w:val="center"/>
        <w:rPr>
          <w:rFonts w:cs="Miriam"/>
        </w:rPr>
      </w:pPr>
      <w:r w:rsidRPr="005328E6">
        <w:rPr>
          <w:rFonts w:cs="Miriam"/>
        </w:rPr>
        <w:t>_3. GUÍ</w:t>
      </w:r>
      <w:r w:rsidR="00C67BEA" w:rsidRPr="005328E6">
        <w:rPr>
          <w:rFonts w:cs="Miriam"/>
        </w:rPr>
        <w:t>A BÁSICA DE COMPORTAMIENTO</w:t>
      </w:r>
    </w:p>
    <w:p w14:paraId="28A0189A" w14:textId="77777777" w:rsidR="005328E6" w:rsidRPr="005328E6" w:rsidRDefault="005328E6" w:rsidP="005328E6">
      <w:pPr>
        <w:pStyle w:val="NoSpacing"/>
        <w:jc w:val="center"/>
        <w:rPr>
          <w:rFonts w:cs="Miriam"/>
        </w:rPr>
      </w:pPr>
    </w:p>
    <w:p w14:paraId="20DC9C1F" w14:textId="77777777" w:rsidR="00C67BEA" w:rsidRDefault="00C67BEA" w:rsidP="00D13C95">
      <w:pPr>
        <w:pStyle w:val="NoSpacing"/>
        <w:jc w:val="both"/>
        <w:rPr>
          <w:rFonts w:cs="Miriam"/>
        </w:rPr>
      </w:pPr>
      <w:r w:rsidRPr="00D13C95">
        <w:rPr>
          <w:rFonts w:cs="Miriam"/>
        </w:rPr>
        <w:t>Los miembros de la comunidad educativa deberán estar dispuestos a comp</w:t>
      </w:r>
      <w:r w:rsidR="00D12869" w:rsidRPr="00D13C95">
        <w:rPr>
          <w:rFonts w:cs="Miriam"/>
        </w:rPr>
        <w:t xml:space="preserve">ortarse de conformidad con </w:t>
      </w:r>
      <w:r w:rsidRPr="00D13C95">
        <w:rPr>
          <w:rFonts w:cs="Miriam"/>
        </w:rPr>
        <w:t xml:space="preserve">las normas establecidas en el Manual de Convivencia, las cuales están </w:t>
      </w:r>
      <w:r w:rsidR="00D12869" w:rsidRPr="00D13C95">
        <w:rPr>
          <w:rFonts w:cs="Miriam"/>
        </w:rPr>
        <w:t xml:space="preserve">fundamentadas en las siguientes </w:t>
      </w:r>
      <w:r w:rsidRPr="00D13C95">
        <w:rPr>
          <w:rFonts w:cs="Miriam"/>
        </w:rPr>
        <w:t>guías:</w:t>
      </w:r>
    </w:p>
    <w:p w14:paraId="4A5E1260" w14:textId="77777777" w:rsidR="005328E6" w:rsidRPr="00D13C95" w:rsidRDefault="005328E6" w:rsidP="00D13C95">
      <w:pPr>
        <w:pStyle w:val="NoSpacing"/>
        <w:jc w:val="both"/>
        <w:rPr>
          <w:rFonts w:cs="Miriam"/>
        </w:rPr>
      </w:pPr>
    </w:p>
    <w:p w14:paraId="15F3C0CC" w14:textId="77777777" w:rsidR="00C67BEA" w:rsidRDefault="00C67BEA" w:rsidP="00D13C95">
      <w:pPr>
        <w:pStyle w:val="NoSpacing"/>
        <w:jc w:val="both"/>
        <w:rPr>
          <w:rFonts w:cs="Miriam"/>
          <w:b/>
        </w:rPr>
      </w:pPr>
      <w:r w:rsidRPr="00D13C95">
        <w:rPr>
          <w:rFonts w:cs="Miriam"/>
          <w:b/>
        </w:rPr>
        <w:t>_3.1 COMUNICACIÓN</w:t>
      </w:r>
    </w:p>
    <w:p w14:paraId="4338165F" w14:textId="77777777" w:rsidR="005328E6" w:rsidRPr="00D13C95" w:rsidRDefault="005328E6" w:rsidP="00D13C95">
      <w:pPr>
        <w:pStyle w:val="NoSpacing"/>
        <w:jc w:val="both"/>
        <w:rPr>
          <w:rFonts w:cs="Miriam"/>
          <w:b/>
        </w:rPr>
      </w:pPr>
    </w:p>
    <w:p w14:paraId="59BF0032" w14:textId="77777777" w:rsidR="00C67BEA" w:rsidRDefault="00C67BEA" w:rsidP="00D13C95">
      <w:pPr>
        <w:pStyle w:val="NoSpacing"/>
        <w:jc w:val="both"/>
        <w:rPr>
          <w:rFonts w:cs="Miriam"/>
        </w:rPr>
      </w:pPr>
      <w:r w:rsidRPr="00D13C95">
        <w:rPr>
          <w:rFonts w:cs="Miriam"/>
        </w:rPr>
        <w:t>La comunidad educativa debe mantener canales de comunicación c</w:t>
      </w:r>
      <w:r w:rsidR="00D12869" w:rsidRPr="00D13C95">
        <w:rPr>
          <w:rFonts w:cs="Miriam"/>
        </w:rPr>
        <w:t xml:space="preserve">laros. Todos los miembros de la </w:t>
      </w:r>
      <w:r w:rsidRPr="00D13C95">
        <w:rPr>
          <w:rFonts w:cs="Miriam"/>
        </w:rPr>
        <w:t>comunidad educativa son responsables de utilizar los canales insti</w:t>
      </w:r>
      <w:r w:rsidR="00D12869" w:rsidRPr="00D13C95">
        <w:rPr>
          <w:rFonts w:cs="Miriam"/>
        </w:rPr>
        <w:t xml:space="preserve">tucionales cuando tengan alguna </w:t>
      </w:r>
      <w:r w:rsidRPr="00D13C95">
        <w:rPr>
          <w:rFonts w:cs="Miriam"/>
        </w:rPr>
        <w:t>inquietud, y de responder en forma ágil y cortés. Todos debemos contribu</w:t>
      </w:r>
      <w:r w:rsidR="00D12869" w:rsidRPr="00D13C95">
        <w:rPr>
          <w:rFonts w:cs="Miriam"/>
        </w:rPr>
        <w:t xml:space="preserve">ir a mejorar la comunicación, a </w:t>
      </w:r>
      <w:r w:rsidRPr="00D13C95">
        <w:rPr>
          <w:rFonts w:cs="Miriam"/>
        </w:rPr>
        <w:t>través de una escucha efectiva.</w:t>
      </w:r>
    </w:p>
    <w:p w14:paraId="0F775529" w14:textId="77777777" w:rsidR="005328E6" w:rsidRPr="00D13C95" w:rsidRDefault="005328E6" w:rsidP="00D13C95">
      <w:pPr>
        <w:pStyle w:val="NoSpacing"/>
        <w:jc w:val="both"/>
        <w:rPr>
          <w:rFonts w:cs="Miriam"/>
        </w:rPr>
      </w:pPr>
    </w:p>
    <w:p w14:paraId="700AB4F2" w14:textId="77777777" w:rsidR="005328E6" w:rsidRDefault="005328E6" w:rsidP="005328E6">
      <w:pPr>
        <w:pStyle w:val="NoSpacing"/>
        <w:jc w:val="both"/>
        <w:rPr>
          <w:rFonts w:cs="Miriam"/>
          <w:b/>
        </w:rPr>
      </w:pPr>
      <w:r w:rsidRPr="005328E6">
        <w:rPr>
          <w:rFonts w:cs="Miriam"/>
          <w:b/>
        </w:rPr>
        <w:t>_3.1.1 PRINCIPIOS</w:t>
      </w:r>
    </w:p>
    <w:p w14:paraId="65CCAAD0" w14:textId="77777777" w:rsidR="005328E6" w:rsidRPr="005328E6" w:rsidRDefault="005328E6" w:rsidP="005328E6">
      <w:pPr>
        <w:pStyle w:val="NoSpacing"/>
        <w:jc w:val="both"/>
        <w:rPr>
          <w:rFonts w:cs="Miriam"/>
          <w:b/>
        </w:rPr>
      </w:pPr>
    </w:p>
    <w:p w14:paraId="77C1D3FD" w14:textId="77777777" w:rsidR="005328E6" w:rsidRDefault="005328E6" w:rsidP="005328E6">
      <w:pPr>
        <w:pStyle w:val="NoSpacing"/>
        <w:jc w:val="both"/>
        <w:rPr>
          <w:rFonts w:cs="Miriam"/>
        </w:rPr>
      </w:pPr>
      <w:r w:rsidRPr="005328E6">
        <w:rPr>
          <w:rFonts w:cs="Miriam"/>
        </w:rPr>
        <w:t>Los adultos somos los referentes para los niños y nuestra manera de manej</w:t>
      </w:r>
      <w:r>
        <w:rPr>
          <w:rFonts w:cs="Miriam"/>
        </w:rPr>
        <w:t xml:space="preserve">ar las situaciones conflictivas </w:t>
      </w:r>
      <w:r w:rsidRPr="005328E6">
        <w:rPr>
          <w:rFonts w:cs="Miriam"/>
        </w:rPr>
        <w:t xml:space="preserve">son todo un aprendizaje de vida para ellos. Así, el manifestar o no respeto </w:t>
      </w:r>
      <w:r>
        <w:rPr>
          <w:rFonts w:cs="Miriam"/>
        </w:rPr>
        <w:t xml:space="preserve">y consideración por el Colegio, </w:t>
      </w:r>
      <w:r w:rsidRPr="005328E6">
        <w:rPr>
          <w:rFonts w:cs="Miriam"/>
        </w:rPr>
        <w:t>por las personas que trabajan en éste, los padres y alumnos, es un mensaje</w:t>
      </w:r>
      <w:r>
        <w:rPr>
          <w:rFonts w:cs="Miriam"/>
        </w:rPr>
        <w:t xml:space="preserve"> claro que tendrán los niños en </w:t>
      </w:r>
      <w:r w:rsidRPr="005328E6">
        <w:rPr>
          <w:rFonts w:cs="Miriam"/>
        </w:rPr>
        <w:t>su bagaje para sus interacciones futuras.</w:t>
      </w:r>
    </w:p>
    <w:p w14:paraId="61EE765D" w14:textId="77777777" w:rsidR="005328E6" w:rsidRPr="005328E6" w:rsidRDefault="005328E6" w:rsidP="005328E6">
      <w:pPr>
        <w:pStyle w:val="NoSpacing"/>
        <w:jc w:val="both"/>
        <w:rPr>
          <w:rFonts w:cs="Miriam"/>
        </w:rPr>
      </w:pPr>
    </w:p>
    <w:p w14:paraId="143FA587" w14:textId="77777777" w:rsidR="005328E6" w:rsidRDefault="005328E6" w:rsidP="005328E6">
      <w:pPr>
        <w:pStyle w:val="NoSpacing"/>
        <w:jc w:val="both"/>
        <w:rPr>
          <w:rFonts w:cs="Miriam"/>
        </w:rPr>
      </w:pPr>
      <w:r w:rsidRPr="005328E6">
        <w:rPr>
          <w:rFonts w:cs="Miriam"/>
        </w:rPr>
        <w:t>Es importante que el Colegio tenga la posibilidad de una respuesta frente a</w:t>
      </w:r>
      <w:r>
        <w:rPr>
          <w:rFonts w:cs="Miriam"/>
        </w:rPr>
        <w:t xml:space="preserve"> las inquietudes de los padres, </w:t>
      </w:r>
      <w:r w:rsidRPr="005328E6">
        <w:rPr>
          <w:rFonts w:cs="Miriam"/>
        </w:rPr>
        <w:t>previamente a que éstas se conviertan en rumores que en ocasion</w:t>
      </w:r>
      <w:r>
        <w:rPr>
          <w:rFonts w:cs="Miriam"/>
        </w:rPr>
        <w:t xml:space="preserve">es, carecen de fundamento o que </w:t>
      </w:r>
      <w:r w:rsidRPr="005328E6">
        <w:rPr>
          <w:rFonts w:cs="Miriam"/>
        </w:rPr>
        <w:t>requieren un tratamiento de mayor consideración.</w:t>
      </w:r>
    </w:p>
    <w:p w14:paraId="68BDFA6A" w14:textId="77777777" w:rsidR="005328E6" w:rsidRPr="005328E6" w:rsidRDefault="005328E6" w:rsidP="005328E6">
      <w:pPr>
        <w:pStyle w:val="NoSpacing"/>
        <w:jc w:val="both"/>
        <w:rPr>
          <w:rFonts w:cs="Miriam"/>
        </w:rPr>
      </w:pPr>
    </w:p>
    <w:p w14:paraId="5B3CB48F" w14:textId="77777777" w:rsidR="005328E6" w:rsidRDefault="005328E6" w:rsidP="005328E6">
      <w:pPr>
        <w:pStyle w:val="NoSpacing"/>
        <w:jc w:val="both"/>
        <w:rPr>
          <w:rFonts w:cs="Miriam"/>
        </w:rPr>
      </w:pPr>
      <w:r w:rsidRPr="005328E6">
        <w:rPr>
          <w:rFonts w:cs="Miriam"/>
        </w:rPr>
        <w:t>Es importante que todos contribuyamos a fortalecer el sentido de pertenencia a nuestra comunidad.</w:t>
      </w:r>
    </w:p>
    <w:p w14:paraId="42E7BC0C" w14:textId="77777777" w:rsidR="005328E6" w:rsidRPr="005328E6" w:rsidRDefault="005328E6" w:rsidP="005328E6">
      <w:pPr>
        <w:pStyle w:val="NoSpacing"/>
        <w:jc w:val="both"/>
        <w:rPr>
          <w:rFonts w:cs="Miriam"/>
        </w:rPr>
      </w:pPr>
    </w:p>
    <w:p w14:paraId="4F25F9FE" w14:textId="77777777" w:rsidR="005328E6" w:rsidRDefault="005328E6" w:rsidP="005328E6">
      <w:pPr>
        <w:pStyle w:val="NoSpacing"/>
        <w:jc w:val="both"/>
        <w:rPr>
          <w:rFonts w:cs="Miriam"/>
        </w:rPr>
      </w:pPr>
      <w:r w:rsidRPr="005328E6">
        <w:rPr>
          <w:rFonts w:cs="Miriam"/>
        </w:rPr>
        <w:t>En nuestras comunicaciones formales e informales todos nos comprometemos a:</w:t>
      </w:r>
    </w:p>
    <w:p w14:paraId="7EF452BF" w14:textId="77777777" w:rsidR="005328E6" w:rsidRPr="005328E6" w:rsidRDefault="005328E6" w:rsidP="005328E6">
      <w:pPr>
        <w:pStyle w:val="NoSpacing"/>
        <w:jc w:val="both"/>
        <w:rPr>
          <w:rFonts w:cs="Miriam"/>
        </w:rPr>
      </w:pPr>
    </w:p>
    <w:p w14:paraId="7E17628B" w14:textId="77777777" w:rsidR="005328E6" w:rsidRPr="005328E6" w:rsidRDefault="005328E6" w:rsidP="00053334">
      <w:pPr>
        <w:pStyle w:val="NoSpacing"/>
        <w:numPr>
          <w:ilvl w:val="0"/>
          <w:numId w:val="2"/>
        </w:numPr>
        <w:jc w:val="both"/>
        <w:rPr>
          <w:rFonts w:cs="Miriam"/>
        </w:rPr>
      </w:pPr>
      <w:r w:rsidRPr="005328E6">
        <w:rPr>
          <w:rFonts w:cs="Miriam"/>
        </w:rPr>
        <w:t>Cuidar la imagen y el buen nombre de nuestra institución.</w:t>
      </w:r>
    </w:p>
    <w:p w14:paraId="622C63C2" w14:textId="77777777" w:rsidR="005328E6" w:rsidRPr="005328E6" w:rsidRDefault="005328E6" w:rsidP="00053334">
      <w:pPr>
        <w:pStyle w:val="NoSpacing"/>
        <w:numPr>
          <w:ilvl w:val="0"/>
          <w:numId w:val="2"/>
        </w:numPr>
        <w:jc w:val="both"/>
        <w:rPr>
          <w:rFonts w:cs="Miriam"/>
        </w:rPr>
      </w:pPr>
      <w:r w:rsidRPr="005328E6">
        <w:rPr>
          <w:rFonts w:cs="Miriam"/>
        </w:rPr>
        <w:t>Ser prudente con los mensajes y publicaciones que se envían.</w:t>
      </w:r>
    </w:p>
    <w:p w14:paraId="5BFBEDA8" w14:textId="77777777" w:rsidR="005328E6" w:rsidRPr="005328E6" w:rsidRDefault="005328E6" w:rsidP="00053334">
      <w:pPr>
        <w:pStyle w:val="NoSpacing"/>
        <w:numPr>
          <w:ilvl w:val="0"/>
          <w:numId w:val="2"/>
        </w:numPr>
        <w:jc w:val="both"/>
        <w:rPr>
          <w:rFonts w:cs="Miriam"/>
        </w:rPr>
      </w:pPr>
      <w:r w:rsidRPr="005328E6">
        <w:rPr>
          <w:rFonts w:cs="Miriam"/>
        </w:rPr>
        <w:t>Velar porque nuestros comentarios sean respetuosos y constructivos.</w:t>
      </w:r>
    </w:p>
    <w:p w14:paraId="6AD91A40" w14:textId="77777777" w:rsidR="005328E6" w:rsidRPr="005328E6" w:rsidRDefault="005328E6" w:rsidP="00053334">
      <w:pPr>
        <w:pStyle w:val="NoSpacing"/>
        <w:numPr>
          <w:ilvl w:val="0"/>
          <w:numId w:val="2"/>
        </w:numPr>
        <w:jc w:val="both"/>
        <w:rPr>
          <w:rFonts w:cs="Miriam"/>
        </w:rPr>
      </w:pPr>
      <w:r w:rsidRPr="005328E6">
        <w:rPr>
          <w:rFonts w:cs="Miriam"/>
        </w:rPr>
        <w:t>Seguir el conducto regular en cada situación que se presente.</w:t>
      </w:r>
    </w:p>
    <w:p w14:paraId="25D0E963" w14:textId="77777777" w:rsidR="005328E6" w:rsidRPr="005328E6" w:rsidRDefault="005328E6" w:rsidP="00053334">
      <w:pPr>
        <w:pStyle w:val="NoSpacing"/>
        <w:numPr>
          <w:ilvl w:val="0"/>
          <w:numId w:val="2"/>
        </w:numPr>
        <w:jc w:val="both"/>
        <w:rPr>
          <w:rFonts w:cs="Miriam"/>
        </w:rPr>
      </w:pPr>
      <w:r w:rsidRPr="005328E6">
        <w:rPr>
          <w:rFonts w:cs="Miriam"/>
        </w:rPr>
        <w:t>Evitar promover o validar interacciones sociales excluyentes (numeral 3.6.1).</w:t>
      </w:r>
    </w:p>
    <w:p w14:paraId="5A96303D" w14:textId="77777777" w:rsidR="005328E6" w:rsidRDefault="005328E6" w:rsidP="00053334">
      <w:pPr>
        <w:pStyle w:val="NoSpacing"/>
        <w:numPr>
          <w:ilvl w:val="0"/>
          <w:numId w:val="2"/>
        </w:numPr>
        <w:jc w:val="both"/>
        <w:rPr>
          <w:rFonts w:cs="Miriam"/>
        </w:rPr>
      </w:pPr>
      <w:r w:rsidRPr="005328E6">
        <w:rPr>
          <w:rFonts w:cs="Miriam"/>
        </w:rPr>
        <w:t>Evitar realizar comentarios sobre política, religión, discriminación racial o sexual.</w:t>
      </w:r>
    </w:p>
    <w:p w14:paraId="4EC5739E" w14:textId="77777777" w:rsidR="005328E6" w:rsidRPr="005328E6" w:rsidRDefault="005328E6" w:rsidP="005328E6">
      <w:pPr>
        <w:pStyle w:val="NoSpacing"/>
        <w:ind w:left="720"/>
        <w:jc w:val="both"/>
        <w:rPr>
          <w:rFonts w:cs="Miriam"/>
        </w:rPr>
      </w:pPr>
    </w:p>
    <w:p w14:paraId="07F15DFA" w14:textId="77777777" w:rsidR="005328E6" w:rsidRDefault="005328E6" w:rsidP="005328E6">
      <w:pPr>
        <w:pStyle w:val="NoSpacing"/>
        <w:jc w:val="both"/>
        <w:rPr>
          <w:rFonts w:cs="Miriam"/>
          <w:b/>
        </w:rPr>
      </w:pPr>
      <w:r w:rsidRPr="005328E6">
        <w:rPr>
          <w:rFonts w:cs="Miriam"/>
          <w:b/>
        </w:rPr>
        <w:t>_3.1.2 CONDUCTO REGULAR</w:t>
      </w:r>
    </w:p>
    <w:p w14:paraId="51AEF0AC" w14:textId="77777777" w:rsidR="005328E6" w:rsidRPr="005328E6" w:rsidRDefault="005328E6" w:rsidP="005328E6">
      <w:pPr>
        <w:pStyle w:val="NoSpacing"/>
        <w:jc w:val="both"/>
        <w:rPr>
          <w:rFonts w:cs="Miriam"/>
          <w:b/>
        </w:rPr>
      </w:pPr>
    </w:p>
    <w:p w14:paraId="3F53E0CF" w14:textId="77777777" w:rsidR="005328E6" w:rsidRDefault="005328E6" w:rsidP="005328E6">
      <w:pPr>
        <w:pStyle w:val="NoSpacing"/>
        <w:jc w:val="both"/>
        <w:rPr>
          <w:rFonts w:cs="Miriam"/>
        </w:rPr>
      </w:pPr>
      <w:r w:rsidRPr="005328E6">
        <w:rPr>
          <w:rFonts w:cs="Miriam"/>
        </w:rPr>
        <w:t>El Conducto Regular que deben seguir los alumnos para formular sus in</w:t>
      </w:r>
      <w:r>
        <w:rPr>
          <w:rFonts w:cs="Miriam"/>
        </w:rPr>
        <w:t xml:space="preserve">quietudes, quejas o reclamos es </w:t>
      </w:r>
      <w:r w:rsidRPr="005328E6">
        <w:rPr>
          <w:rFonts w:cs="Miriam"/>
        </w:rPr>
        <w:t>el siguiente:</w:t>
      </w:r>
    </w:p>
    <w:p w14:paraId="0FE43560" w14:textId="77777777" w:rsidR="005328E6" w:rsidRPr="005328E6" w:rsidRDefault="005328E6" w:rsidP="005328E6">
      <w:pPr>
        <w:pStyle w:val="NoSpacing"/>
        <w:jc w:val="both"/>
        <w:rPr>
          <w:rFonts w:cs="Miriam"/>
        </w:rPr>
      </w:pPr>
    </w:p>
    <w:p w14:paraId="40E064FD" w14:textId="0E63FE45" w:rsidR="005328E6" w:rsidRPr="005328E6" w:rsidRDefault="005328E6" w:rsidP="005328E6">
      <w:pPr>
        <w:pStyle w:val="NoSpacing"/>
        <w:jc w:val="both"/>
        <w:rPr>
          <w:rFonts w:cs="Miriam"/>
        </w:rPr>
      </w:pPr>
      <w:r w:rsidRPr="00AC4CD6">
        <w:rPr>
          <w:rFonts w:cs="Miriam"/>
          <w:b/>
        </w:rPr>
        <w:t>Early Childhood:</w:t>
      </w:r>
      <w:r w:rsidRPr="005328E6">
        <w:rPr>
          <w:rFonts w:cs="Miriam"/>
        </w:rPr>
        <w:t xml:space="preserve"> Docente,</w:t>
      </w:r>
      <w:r w:rsidR="00223994">
        <w:rPr>
          <w:rFonts w:cs="Miriam"/>
        </w:rPr>
        <w:t xml:space="preserve"> </w:t>
      </w:r>
      <w:ins w:id="24" w:author="Portatil CCB" w:date="2016-02-25T08:27:00Z">
        <w:r w:rsidR="00223994" w:rsidRPr="00AC4CD6">
          <w:rPr>
            <w:rFonts w:cs="Miriam"/>
            <w:highlight w:val="lightGray"/>
          </w:rPr>
          <w:t>Coordinador de Grado</w:t>
        </w:r>
      </w:ins>
      <w:ins w:id="25" w:author="Diana Velazquez" w:date="2016-03-10T15:05:00Z">
        <w:r w:rsidR="00F2592D">
          <w:rPr>
            <w:rFonts w:cs="Miriam"/>
          </w:rPr>
          <w:t>,</w:t>
        </w:r>
      </w:ins>
      <w:r w:rsidRPr="005328E6">
        <w:rPr>
          <w:rFonts w:cs="Miriam"/>
        </w:rPr>
        <w:t xml:space="preserve"> Jefe de Sección o</w:t>
      </w:r>
      <w:del w:id="26" w:author="Diana Velazquez" w:date="2016-03-10T15:05:00Z">
        <w:r w:rsidRPr="005328E6" w:rsidDel="00F2592D">
          <w:rPr>
            <w:rFonts w:cs="Miriam"/>
          </w:rPr>
          <w:delText xml:space="preserve"> </w:delText>
        </w:r>
      </w:del>
      <w:del w:id="27" w:author="Portatil CCB" w:date="2016-02-25T08:28:00Z">
        <w:r w:rsidRPr="005328E6" w:rsidDel="00223994">
          <w:rPr>
            <w:rFonts w:cs="Miriam"/>
          </w:rPr>
          <w:delText>su</w:delText>
        </w:r>
      </w:del>
      <w:r w:rsidRPr="005328E6">
        <w:rPr>
          <w:rFonts w:cs="Miriam"/>
        </w:rPr>
        <w:t xml:space="preserve"> </w:t>
      </w:r>
      <w:ins w:id="28" w:author="Portatil CCB" w:date="2016-02-25T08:28:00Z">
        <w:r w:rsidR="00223994">
          <w:rPr>
            <w:rFonts w:cs="Miriam"/>
          </w:rPr>
          <w:t xml:space="preserve">el </w:t>
        </w:r>
      </w:ins>
      <w:r w:rsidRPr="005328E6">
        <w:rPr>
          <w:rFonts w:cs="Miriam"/>
        </w:rPr>
        <w:t>Asistente</w:t>
      </w:r>
      <w:ins w:id="29" w:author="Portatil CCB" w:date="2016-02-25T08:28:00Z">
        <w:r w:rsidR="00223994">
          <w:rPr>
            <w:rFonts w:cs="Miriam"/>
          </w:rPr>
          <w:t xml:space="preserve"> </w:t>
        </w:r>
        <w:r w:rsidR="00223994" w:rsidRPr="00AC4CD6">
          <w:rPr>
            <w:rFonts w:cs="Miriam"/>
            <w:highlight w:val="lightGray"/>
          </w:rPr>
          <w:t>en Jefe</w:t>
        </w:r>
      </w:ins>
      <w:r w:rsidRPr="005328E6">
        <w:rPr>
          <w:rFonts w:cs="Miriam"/>
        </w:rPr>
        <w:t xml:space="preserve">, Rector, Consejo Directivo (de ser </w:t>
      </w:r>
      <w:commentRangeStart w:id="30"/>
      <w:r w:rsidRPr="005328E6">
        <w:rPr>
          <w:rFonts w:cs="Miriam"/>
        </w:rPr>
        <w:t>necesario</w:t>
      </w:r>
      <w:commentRangeEnd w:id="30"/>
      <w:r w:rsidR="00501097">
        <w:rPr>
          <w:rStyle w:val="CommentReference"/>
        </w:rPr>
        <w:commentReference w:id="30"/>
      </w:r>
      <w:r w:rsidRPr="005328E6">
        <w:rPr>
          <w:rFonts w:cs="Miriam"/>
        </w:rPr>
        <w:t>).</w:t>
      </w:r>
    </w:p>
    <w:p w14:paraId="7B8F11D4" w14:textId="5C91C3A6" w:rsidR="005328E6" w:rsidRPr="005328E6" w:rsidRDefault="005328E6" w:rsidP="005328E6">
      <w:pPr>
        <w:pStyle w:val="NoSpacing"/>
        <w:jc w:val="both"/>
        <w:rPr>
          <w:rFonts w:cs="Miriam"/>
        </w:rPr>
      </w:pPr>
      <w:r w:rsidRPr="005328E6">
        <w:rPr>
          <w:rFonts w:cs="Miriam"/>
          <w:b/>
        </w:rPr>
        <w:t xml:space="preserve">Primaria: </w:t>
      </w:r>
      <w:r w:rsidR="00D47839">
        <w:rPr>
          <w:rFonts w:cs="Miriam"/>
        </w:rPr>
        <w:t>Docente, Jefe de Sección o</w:t>
      </w:r>
      <w:r w:rsidR="00995F1F">
        <w:rPr>
          <w:rFonts w:cs="Miriam"/>
        </w:rPr>
        <w:t xml:space="preserve"> </w:t>
      </w:r>
      <w:r w:rsidRPr="005328E6">
        <w:rPr>
          <w:rFonts w:cs="Miriam"/>
        </w:rPr>
        <w:t>Asistente, Rector, Consejo Directivo (de ser necesario).</w:t>
      </w:r>
    </w:p>
    <w:p w14:paraId="3AABDCA4" w14:textId="77777777" w:rsidR="005328E6" w:rsidRDefault="005328E6" w:rsidP="005328E6">
      <w:pPr>
        <w:pStyle w:val="NoSpacing"/>
        <w:jc w:val="both"/>
        <w:rPr>
          <w:rFonts w:cs="Miriam"/>
        </w:rPr>
      </w:pPr>
      <w:r w:rsidRPr="005328E6">
        <w:rPr>
          <w:rFonts w:cs="Miriam"/>
          <w:b/>
        </w:rPr>
        <w:t>Bachillerato:</w:t>
      </w:r>
      <w:r w:rsidRPr="005328E6">
        <w:rPr>
          <w:rFonts w:cs="Miriam"/>
        </w:rPr>
        <w:t xml:space="preserve"> Docente, Coordinador de Grado (si es pertinente), Jefe de </w:t>
      </w:r>
      <w:r>
        <w:rPr>
          <w:rFonts w:cs="Miriam"/>
        </w:rPr>
        <w:t xml:space="preserve">Sección o su Asistente, Rector, </w:t>
      </w:r>
      <w:r w:rsidRPr="005328E6">
        <w:rPr>
          <w:rFonts w:cs="Miriam"/>
        </w:rPr>
        <w:t>Consejo Directivo (de ser necesario).</w:t>
      </w:r>
    </w:p>
    <w:p w14:paraId="6E3C4555" w14:textId="77777777" w:rsidR="005328E6" w:rsidRPr="005328E6" w:rsidRDefault="005328E6" w:rsidP="005328E6">
      <w:pPr>
        <w:pStyle w:val="NoSpacing"/>
        <w:jc w:val="both"/>
        <w:rPr>
          <w:rFonts w:cs="Miriam"/>
        </w:rPr>
      </w:pPr>
    </w:p>
    <w:p w14:paraId="193CD234" w14:textId="77777777" w:rsidR="005328E6" w:rsidRPr="005328E6" w:rsidRDefault="005328E6" w:rsidP="005328E6">
      <w:pPr>
        <w:pStyle w:val="NoSpacing"/>
        <w:jc w:val="both"/>
        <w:rPr>
          <w:rFonts w:cs="Miriam"/>
        </w:rPr>
      </w:pPr>
      <w:r w:rsidRPr="005328E6">
        <w:rPr>
          <w:rFonts w:cs="Miriam"/>
        </w:rPr>
        <w:t>Los estudiantes podrán solicitar apoyo al Personero de los Estudiantes en la formulación de inquietudes,</w:t>
      </w:r>
      <w:r>
        <w:rPr>
          <w:rFonts w:cs="Miriam"/>
        </w:rPr>
        <w:t xml:space="preserve"> </w:t>
      </w:r>
      <w:r w:rsidRPr="005328E6">
        <w:rPr>
          <w:rFonts w:cs="Miriam"/>
        </w:rPr>
        <w:t>quejas o reclamos que se refieran a sus derechos o deberes.</w:t>
      </w:r>
    </w:p>
    <w:p w14:paraId="4D58E656" w14:textId="77777777" w:rsidR="005328E6" w:rsidRDefault="005328E6" w:rsidP="005328E6">
      <w:pPr>
        <w:pStyle w:val="NoSpacing"/>
        <w:jc w:val="both"/>
        <w:rPr>
          <w:rFonts w:cs="Miriam"/>
        </w:rPr>
      </w:pPr>
      <w:r w:rsidRPr="005328E6">
        <w:rPr>
          <w:rFonts w:cs="Miriam"/>
        </w:rPr>
        <w:t>Es responsabilidad de cada una de las instancias directivas velar por el est</w:t>
      </w:r>
      <w:r>
        <w:rPr>
          <w:rFonts w:cs="Miriam"/>
        </w:rPr>
        <w:t xml:space="preserve">ricto cumplimiento del conducto </w:t>
      </w:r>
      <w:r w:rsidRPr="005328E6">
        <w:rPr>
          <w:rFonts w:cs="Miriam"/>
        </w:rPr>
        <w:t>regular.</w:t>
      </w:r>
    </w:p>
    <w:p w14:paraId="66895C17" w14:textId="77777777" w:rsidR="005328E6" w:rsidRPr="005328E6" w:rsidRDefault="005328E6" w:rsidP="005328E6">
      <w:pPr>
        <w:pStyle w:val="NoSpacing"/>
        <w:jc w:val="both"/>
        <w:rPr>
          <w:rFonts w:cs="Miriam"/>
        </w:rPr>
      </w:pPr>
    </w:p>
    <w:p w14:paraId="3E9EB8F2" w14:textId="77777777" w:rsidR="005328E6" w:rsidRDefault="005328E6" w:rsidP="005328E6">
      <w:pPr>
        <w:pStyle w:val="NoSpacing"/>
        <w:jc w:val="both"/>
        <w:rPr>
          <w:rFonts w:cs="Miriam"/>
        </w:rPr>
      </w:pPr>
      <w:r w:rsidRPr="005328E6">
        <w:rPr>
          <w:rFonts w:cs="Miriam"/>
        </w:rPr>
        <w:t>El conducto regular que deben seguir los padres de familia para formular sus inquietudes, quejas o reclamos:</w:t>
      </w:r>
    </w:p>
    <w:p w14:paraId="6A29E68A" w14:textId="77777777" w:rsidR="005328E6" w:rsidRPr="005328E6" w:rsidRDefault="005328E6" w:rsidP="005328E6">
      <w:pPr>
        <w:pStyle w:val="NoSpacing"/>
        <w:jc w:val="both"/>
        <w:rPr>
          <w:rFonts w:cs="Miriam"/>
        </w:rPr>
      </w:pPr>
    </w:p>
    <w:p w14:paraId="647E3909" w14:textId="77777777" w:rsidR="005328E6" w:rsidRPr="005328E6" w:rsidRDefault="005328E6" w:rsidP="00053334">
      <w:pPr>
        <w:pStyle w:val="NoSpacing"/>
        <w:numPr>
          <w:ilvl w:val="0"/>
          <w:numId w:val="3"/>
        </w:numPr>
        <w:jc w:val="both"/>
        <w:rPr>
          <w:rFonts w:cs="Miriam"/>
        </w:rPr>
      </w:pPr>
      <w:r w:rsidRPr="005328E6">
        <w:rPr>
          <w:rFonts w:cs="Miriam"/>
        </w:rPr>
        <w:t>Docente. Deberá quedar constancia de la reunión en un acta.</w:t>
      </w:r>
    </w:p>
    <w:p w14:paraId="595F069A" w14:textId="77777777" w:rsidR="005328E6" w:rsidRPr="005328E6" w:rsidRDefault="005328E6" w:rsidP="00053334">
      <w:pPr>
        <w:pStyle w:val="NoSpacing"/>
        <w:numPr>
          <w:ilvl w:val="0"/>
          <w:numId w:val="3"/>
        </w:numPr>
        <w:jc w:val="both"/>
        <w:rPr>
          <w:rFonts w:cs="Miriam"/>
        </w:rPr>
      </w:pPr>
      <w:r w:rsidRPr="005328E6">
        <w:rPr>
          <w:rFonts w:cs="Miriam"/>
        </w:rPr>
        <w:t>Jefe de la Sección, en el evento en que el padre considere que su in</w:t>
      </w:r>
      <w:r>
        <w:rPr>
          <w:rFonts w:cs="Miriam"/>
        </w:rPr>
        <w:t xml:space="preserve">quietud, queja o reclamo no fue </w:t>
      </w:r>
      <w:r w:rsidRPr="005328E6">
        <w:rPr>
          <w:rFonts w:cs="Miriam"/>
        </w:rPr>
        <w:t>satisfecha por el docente.</w:t>
      </w:r>
    </w:p>
    <w:p w14:paraId="2D8D3736" w14:textId="77777777" w:rsidR="005328E6" w:rsidRPr="005328E6" w:rsidRDefault="005328E6" w:rsidP="00053334">
      <w:pPr>
        <w:pStyle w:val="NoSpacing"/>
        <w:numPr>
          <w:ilvl w:val="0"/>
          <w:numId w:val="3"/>
        </w:numPr>
        <w:jc w:val="both"/>
        <w:rPr>
          <w:rFonts w:cs="Miriam"/>
        </w:rPr>
      </w:pPr>
      <w:r w:rsidRPr="005328E6">
        <w:rPr>
          <w:rFonts w:cs="Miriam"/>
        </w:rPr>
        <w:t>El Jefe de Sección, llevará el caso al Rector en el evento de considerarlo pertinente.</w:t>
      </w:r>
    </w:p>
    <w:p w14:paraId="1D8BD05C" w14:textId="77777777" w:rsidR="005328E6" w:rsidRPr="005328E6" w:rsidRDefault="005328E6" w:rsidP="00053334">
      <w:pPr>
        <w:pStyle w:val="NoSpacing"/>
        <w:numPr>
          <w:ilvl w:val="0"/>
          <w:numId w:val="3"/>
        </w:numPr>
        <w:jc w:val="both"/>
        <w:rPr>
          <w:rFonts w:cs="Miriam"/>
        </w:rPr>
      </w:pPr>
      <w:r w:rsidRPr="005328E6">
        <w:rPr>
          <w:rFonts w:cs="Miriam"/>
        </w:rPr>
        <w:t>El Rector en caso de ser pertinente, lo llevará a consideración de la respectiva instancia del Gobierno</w:t>
      </w:r>
    </w:p>
    <w:p w14:paraId="17C526AD" w14:textId="77777777" w:rsidR="005328E6" w:rsidRDefault="005328E6" w:rsidP="005328E6">
      <w:pPr>
        <w:pStyle w:val="NoSpacing"/>
        <w:ind w:left="720"/>
        <w:jc w:val="both"/>
        <w:rPr>
          <w:rFonts w:cs="Miriam"/>
        </w:rPr>
      </w:pPr>
      <w:r w:rsidRPr="005328E6">
        <w:rPr>
          <w:rFonts w:cs="Miriam"/>
        </w:rPr>
        <w:t>Escolar. Será responsabilidad del Rector informar a quien corresponda las decisiones tomadas en las</w:t>
      </w:r>
      <w:r>
        <w:rPr>
          <w:rFonts w:cs="Miriam"/>
        </w:rPr>
        <w:t xml:space="preserve"> </w:t>
      </w:r>
      <w:r w:rsidRPr="005328E6">
        <w:rPr>
          <w:rFonts w:cs="Miriam"/>
        </w:rPr>
        <w:t>diferentes instancias del Gobierno Escolar. Nota: El Jefe de Sección o Rector solicitará copia del Acta</w:t>
      </w:r>
      <w:r>
        <w:rPr>
          <w:rFonts w:cs="Miriam"/>
        </w:rPr>
        <w:t xml:space="preserve"> </w:t>
      </w:r>
      <w:r w:rsidRPr="005328E6">
        <w:rPr>
          <w:rFonts w:cs="Miriam"/>
        </w:rPr>
        <w:t>de la reunión del padre con las instancias anteriores. En el evento en que los padres consideren que</w:t>
      </w:r>
      <w:r>
        <w:rPr>
          <w:rFonts w:cs="Miriam"/>
        </w:rPr>
        <w:t xml:space="preserve"> </w:t>
      </w:r>
      <w:r w:rsidRPr="005328E6">
        <w:rPr>
          <w:rFonts w:cs="Miriam"/>
        </w:rPr>
        <w:t>no deben reunirse previamente con el docente involucrado, deberán escribir un email exponiendo las</w:t>
      </w:r>
      <w:r>
        <w:rPr>
          <w:rFonts w:cs="Miriam"/>
        </w:rPr>
        <w:t xml:space="preserve"> </w:t>
      </w:r>
      <w:r w:rsidRPr="005328E6">
        <w:rPr>
          <w:rFonts w:cs="Miriam"/>
        </w:rPr>
        <w:t>razones a la instancia respectiva.</w:t>
      </w:r>
    </w:p>
    <w:p w14:paraId="016978BE" w14:textId="77777777" w:rsidR="005328E6" w:rsidRPr="005328E6" w:rsidRDefault="005328E6" w:rsidP="005328E6">
      <w:pPr>
        <w:pStyle w:val="NoSpacing"/>
        <w:ind w:left="720"/>
        <w:jc w:val="both"/>
        <w:rPr>
          <w:rFonts w:cs="Miriam"/>
        </w:rPr>
      </w:pPr>
    </w:p>
    <w:p w14:paraId="4649C5D9" w14:textId="77777777" w:rsidR="005328E6" w:rsidRPr="005328E6" w:rsidRDefault="005328E6" w:rsidP="005328E6">
      <w:pPr>
        <w:pStyle w:val="NoSpacing"/>
        <w:jc w:val="both"/>
        <w:rPr>
          <w:rFonts w:cs="Miriam"/>
        </w:rPr>
      </w:pPr>
      <w:r w:rsidRPr="005328E6">
        <w:rPr>
          <w:rFonts w:cs="Miriam"/>
        </w:rPr>
        <w:t xml:space="preserve">En el evento en que los padres no reciban una respuesta inicial en los siguientes </w:t>
      </w:r>
      <w:r>
        <w:rPr>
          <w:rFonts w:cs="Miriam"/>
        </w:rPr>
        <w:t xml:space="preserve">5 días hábiles, podrán realizar </w:t>
      </w:r>
      <w:r w:rsidRPr="005328E6">
        <w:rPr>
          <w:rFonts w:cs="Miriam"/>
        </w:rPr>
        <w:t>una petición aplicando el instructivo de Administración de Peticiones GC-MC-</w:t>
      </w:r>
      <w:r>
        <w:rPr>
          <w:rFonts w:cs="Miriam"/>
        </w:rPr>
        <w:t xml:space="preserve">IT-02 que lo pueden bajar de la </w:t>
      </w:r>
      <w:r w:rsidRPr="005328E6">
        <w:rPr>
          <w:rFonts w:cs="Miriam"/>
        </w:rPr>
        <w:t>página web.</w:t>
      </w:r>
    </w:p>
    <w:p w14:paraId="1737F1D9" w14:textId="77777777" w:rsidR="005328E6" w:rsidRDefault="005328E6" w:rsidP="005328E6">
      <w:pPr>
        <w:pStyle w:val="NoSpacing"/>
        <w:jc w:val="both"/>
        <w:rPr>
          <w:rFonts w:cs="Miriam"/>
        </w:rPr>
      </w:pPr>
    </w:p>
    <w:p w14:paraId="5845D2DE" w14:textId="77777777" w:rsidR="005328E6" w:rsidRDefault="005328E6" w:rsidP="005328E6">
      <w:pPr>
        <w:pStyle w:val="NoSpacing"/>
        <w:jc w:val="both"/>
        <w:rPr>
          <w:rFonts w:cs="Miriam"/>
        </w:rPr>
      </w:pPr>
      <w:r w:rsidRPr="005328E6">
        <w:rPr>
          <w:rFonts w:cs="Miriam"/>
        </w:rPr>
        <w:t>El conducto regular que deben seguir los profesores para formular sus inquietudes, quejas o reclamos:</w:t>
      </w:r>
    </w:p>
    <w:p w14:paraId="09B781F7" w14:textId="77777777" w:rsidR="005328E6" w:rsidRPr="005328E6" w:rsidRDefault="005328E6" w:rsidP="005328E6">
      <w:pPr>
        <w:pStyle w:val="NoSpacing"/>
        <w:jc w:val="both"/>
        <w:rPr>
          <w:rFonts w:cs="Miriam"/>
        </w:rPr>
      </w:pPr>
    </w:p>
    <w:p w14:paraId="6001A91C" w14:textId="77777777" w:rsidR="005328E6" w:rsidRPr="005328E6" w:rsidRDefault="005328E6" w:rsidP="00053334">
      <w:pPr>
        <w:pStyle w:val="NoSpacing"/>
        <w:numPr>
          <w:ilvl w:val="0"/>
          <w:numId w:val="4"/>
        </w:numPr>
        <w:jc w:val="both"/>
        <w:rPr>
          <w:rFonts w:cs="Miriam"/>
        </w:rPr>
      </w:pPr>
      <w:r w:rsidRPr="005328E6">
        <w:rPr>
          <w:rFonts w:cs="Miriam"/>
        </w:rPr>
        <w:t>En caso de presentarse una situación entre 2 profesores, sería con</w:t>
      </w:r>
      <w:r>
        <w:rPr>
          <w:rFonts w:cs="Miriam"/>
        </w:rPr>
        <w:t xml:space="preserve">veniente que primero hablen los </w:t>
      </w:r>
      <w:r w:rsidRPr="005328E6">
        <w:rPr>
          <w:rFonts w:cs="Miriam"/>
        </w:rPr>
        <w:t>profesores implicados.</w:t>
      </w:r>
    </w:p>
    <w:p w14:paraId="3AC182D8" w14:textId="77777777" w:rsidR="005328E6" w:rsidRPr="005328E6" w:rsidRDefault="005328E6" w:rsidP="00053334">
      <w:pPr>
        <w:pStyle w:val="NoSpacing"/>
        <w:numPr>
          <w:ilvl w:val="0"/>
          <w:numId w:val="4"/>
        </w:numPr>
        <w:jc w:val="both"/>
        <w:rPr>
          <w:rFonts w:cs="Miriam"/>
        </w:rPr>
      </w:pPr>
      <w:r w:rsidRPr="005328E6">
        <w:rPr>
          <w:rFonts w:cs="Miriam"/>
        </w:rPr>
        <w:t>Jefe de la Sección.</w:t>
      </w:r>
    </w:p>
    <w:p w14:paraId="2CC572FC" w14:textId="77777777" w:rsidR="005328E6" w:rsidRPr="005328E6" w:rsidRDefault="005328E6" w:rsidP="00053334">
      <w:pPr>
        <w:pStyle w:val="NoSpacing"/>
        <w:numPr>
          <w:ilvl w:val="0"/>
          <w:numId w:val="4"/>
        </w:numPr>
        <w:jc w:val="both"/>
        <w:rPr>
          <w:rFonts w:cs="Miriam"/>
        </w:rPr>
      </w:pPr>
      <w:r w:rsidRPr="005328E6">
        <w:rPr>
          <w:rFonts w:cs="Miriam"/>
        </w:rPr>
        <w:t>El Jefe de Sección, llevará el caso al Rector en el evento de considerarlo pertinente.</w:t>
      </w:r>
    </w:p>
    <w:p w14:paraId="2DD8F135" w14:textId="77777777" w:rsidR="005328E6" w:rsidRPr="005328E6" w:rsidRDefault="005328E6" w:rsidP="00053334">
      <w:pPr>
        <w:pStyle w:val="NoSpacing"/>
        <w:numPr>
          <w:ilvl w:val="0"/>
          <w:numId w:val="4"/>
        </w:numPr>
        <w:jc w:val="both"/>
        <w:rPr>
          <w:rFonts w:cs="Miriam"/>
        </w:rPr>
      </w:pPr>
      <w:r w:rsidRPr="005328E6">
        <w:rPr>
          <w:rFonts w:cs="Miriam"/>
        </w:rPr>
        <w:t>El Rector en caso de ser pertinente, lo llevará a consideración de la respectiva instancia del Gobierno</w:t>
      </w:r>
    </w:p>
    <w:p w14:paraId="76AA58EA" w14:textId="77777777" w:rsidR="005328E6" w:rsidRDefault="005328E6" w:rsidP="005328E6">
      <w:pPr>
        <w:pStyle w:val="NoSpacing"/>
        <w:ind w:left="720"/>
        <w:jc w:val="both"/>
        <w:rPr>
          <w:rFonts w:cs="Miriam"/>
        </w:rPr>
      </w:pPr>
      <w:r w:rsidRPr="005328E6">
        <w:rPr>
          <w:rFonts w:cs="Miriam"/>
        </w:rPr>
        <w:t xml:space="preserve">Escolar. Será responsabilidad del Rector informar a quien corresponda las decisiones tomadas </w:t>
      </w:r>
      <w:r>
        <w:rPr>
          <w:rFonts w:cs="Miriam"/>
        </w:rPr>
        <w:t xml:space="preserve">en las </w:t>
      </w:r>
      <w:r w:rsidRPr="005328E6">
        <w:rPr>
          <w:rFonts w:cs="Miriam"/>
        </w:rPr>
        <w:t>diferentes instancias del Gobierno Escolar.</w:t>
      </w:r>
    </w:p>
    <w:p w14:paraId="002200F9" w14:textId="77777777" w:rsidR="005328E6" w:rsidRPr="005328E6" w:rsidRDefault="005328E6" w:rsidP="005328E6">
      <w:pPr>
        <w:pStyle w:val="NoSpacing"/>
        <w:jc w:val="both"/>
        <w:rPr>
          <w:rFonts w:cs="Miriam"/>
        </w:rPr>
      </w:pPr>
    </w:p>
    <w:p w14:paraId="338BFC97" w14:textId="77777777" w:rsidR="005328E6" w:rsidRDefault="005328E6" w:rsidP="005328E6">
      <w:pPr>
        <w:pStyle w:val="NoSpacing"/>
        <w:jc w:val="both"/>
        <w:rPr>
          <w:rFonts w:cs="Miriam"/>
          <w:b/>
        </w:rPr>
      </w:pPr>
      <w:r w:rsidRPr="005328E6">
        <w:rPr>
          <w:rFonts w:cs="Miriam"/>
          <w:b/>
        </w:rPr>
        <w:lastRenderedPageBreak/>
        <w:t>_3.1.3 MEDIOS DE COMUNICACIÓN</w:t>
      </w:r>
    </w:p>
    <w:p w14:paraId="1C66062D" w14:textId="77777777" w:rsidR="005328E6" w:rsidRPr="005328E6" w:rsidRDefault="005328E6" w:rsidP="005328E6">
      <w:pPr>
        <w:pStyle w:val="NoSpacing"/>
        <w:jc w:val="both"/>
        <w:rPr>
          <w:rFonts w:cs="Miriam"/>
          <w:b/>
        </w:rPr>
      </w:pPr>
    </w:p>
    <w:p w14:paraId="11079BA1" w14:textId="50C9D3E2" w:rsidR="005328E6" w:rsidRPr="005328E6" w:rsidRDefault="005328E6" w:rsidP="005328E6">
      <w:pPr>
        <w:pStyle w:val="NoSpacing"/>
        <w:jc w:val="both"/>
        <w:rPr>
          <w:rFonts w:cs="Miriam"/>
        </w:rPr>
      </w:pPr>
      <w:r w:rsidRPr="005328E6">
        <w:rPr>
          <w:rFonts w:cs="Miriam"/>
        </w:rPr>
        <w:t xml:space="preserve">Los medios de comunicación utilizados son visuales y escritos, como la página </w:t>
      </w:r>
      <w:r>
        <w:rPr>
          <w:rFonts w:cs="Miriam"/>
        </w:rPr>
        <w:t xml:space="preserve">web del Colegio, Redes Sociales </w:t>
      </w:r>
      <w:r w:rsidRPr="005328E6">
        <w:rPr>
          <w:rFonts w:cs="Miriam"/>
        </w:rPr>
        <w:t>(Facebook, Twitter, YouTube e Instagram</w:t>
      </w:r>
      <w:ins w:id="31" w:author="Secretaria Juridico" w:date="2016-03-03T13:56:00Z">
        <w:r w:rsidR="003C623E" w:rsidRPr="003C623E">
          <w:rPr>
            <w:rFonts w:cs="Miriam"/>
          </w:rPr>
          <w:t xml:space="preserve">, </w:t>
        </w:r>
        <w:commentRangeStart w:id="32"/>
        <w:r w:rsidR="003C623E" w:rsidRPr="001E5E29">
          <w:rPr>
            <w:rFonts w:cs="Miriam"/>
            <w:color w:val="00B050"/>
            <w:rPrChange w:id="33" w:author="Secretaria Juridico" w:date="2016-03-03T14:18:00Z">
              <w:rPr>
                <w:rFonts w:cs="Miriam"/>
              </w:rPr>
            </w:rPrChange>
          </w:rPr>
          <w:t>edmodo y Rediker</w:t>
        </w:r>
      </w:ins>
      <w:commentRangeEnd w:id="32"/>
      <w:ins w:id="34" w:author="Secretaria Juridico" w:date="2016-03-03T14:18:00Z">
        <w:r w:rsidR="001E5E29">
          <w:rPr>
            <w:rStyle w:val="CommentReference"/>
          </w:rPr>
          <w:commentReference w:id="32"/>
        </w:r>
      </w:ins>
      <w:r w:rsidRPr="005328E6">
        <w:rPr>
          <w:rFonts w:cs="Miriam"/>
        </w:rPr>
        <w:t>), correos electrónicos, wikis, llamadas, carteleras y reuniones.</w:t>
      </w:r>
    </w:p>
    <w:p w14:paraId="6BEA3A90" w14:textId="77777777" w:rsidR="005328E6" w:rsidRDefault="005328E6" w:rsidP="005328E6">
      <w:pPr>
        <w:pStyle w:val="NoSpacing"/>
        <w:jc w:val="both"/>
        <w:rPr>
          <w:rFonts w:cs="Miriam"/>
        </w:rPr>
      </w:pPr>
    </w:p>
    <w:p w14:paraId="13D5A6AB" w14:textId="77777777" w:rsidR="005328E6" w:rsidRPr="005328E6" w:rsidRDefault="005328E6" w:rsidP="005328E6">
      <w:pPr>
        <w:pStyle w:val="NoSpacing"/>
        <w:jc w:val="both"/>
        <w:rPr>
          <w:rFonts w:cs="Miriam"/>
        </w:rPr>
      </w:pPr>
      <w:r w:rsidRPr="005328E6">
        <w:rPr>
          <w:rFonts w:cs="Miriam"/>
        </w:rPr>
        <w:t xml:space="preserve">El Colegio, consciente del cuidado que debemos tener de nuestro planeta, </w:t>
      </w:r>
      <w:r>
        <w:rPr>
          <w:rFonts w:cs="Miriam"/>
        </w:rPr>
        <w:t xml:space="preserve">tiene como política privilegiar </w:t>
      </w:r>
      <w:r w:rsidRPr="005328E6">
        <w:rPr>
          <w:rFonts w:cs="Miriam"/>
        </w:rPr>
        <w:t>los medios de comunicación digitales. Los miembros de la comunida</w:t>
      </w:r>
      <w:r>
        <w:rPr>
          <w:rFonts w:cs="Miriam"/>
        </w:rPr>
        <w:t xml:space="preserve">d educativa son responsables de </w:t>
      </w:r>
      <w:r w:rsidRPr="005328E6">
        <w:rPr>
          <w:rFonts w:cs="Miriam"/>
        </w:rPr>
        <w:t xml:space="preserve">mantener actualizada su información para contacto, asegurándose de </w:t>
      </w:r>
      <w:r>
        <w:rPr>
          <w:rFonts w:cs="Miriam"/>
        </w:rPr>
        <w:t xml:space="preserve">que sus direcciones, teléfonos, </w:t>
      </w:r>
      <w:r w:rsidRPr="005328E6">
        <w:rPr>
          <w:rFonts w:cs="Miriam"/>
        </w:rPr>
        <w:t>correos electrónicos, wikis, estén permanentemente actualizados. Es nece</w:t>
      </w:r>
      <w:r>
        <w:rPr>
          <w:rFonts w:cs="Miriam"/>
        </w:rPr>
        <w:t xml:space="preserve">sario que todos los miembros de </w:t>
      </w:r>
      <w:r w:rsidRPr="005328E6">
        <w:rPr>
          <w:rFonts w:cs="Miriam"/>
        </w:rPr>
        <w:t>la comunidad educativa revisen sus correos electrónicos diariamente y la p</w:t>
      </w:r>
      <w:r>
        <w:rPr>
          <w:rFonts w:cs="Miriam"/>
        </w:rPr>
        <w:t xml:space="preserve">ágina web, semanalmente, con el </w:t>
      </w:r>
      <w:r w:rsidRPr="005328E6">
        <w:rPr>
          <w:rFonts w:cs="Miriam"/>
        </w:rPr>
        <w:t>fin de recibir información importante en forma oportuna. En el evento en que desee modificar su información</w:t>
      </w:r>
      <w:r>
        <w:rPr>
          <w:rFonts w:cs="Miriam"/>
        </w:rPr>
        <w:t xml:space="preserve"> </w:t>
      </w:r>
      <w:r w:rsidRPr="005328E6">
        <w:rPr>
          <w:rFonts w:cs="Miriam"/>
        </w:rPr>
        <w:t>para contacto, por favor comunicarse con la Oficina de Rectoría (Tel: 5555304 – rectoría@ccbcali.edu.co).</w:t>
      </w:r>
    </w:p>
    <w:p w14:paraId="0667A772" w14:textId="77777777" w:rsidR="005328E6" w:rsidRDefault="005328E6" w:rsidP="005328E6">
      <w:pPr>
        <w:pStyle w:val="NoSpacing"/>
        <w:jc w:val="both"/>
        <w:rPr>
          <w:rFonts w:cs="Miriam"/>
        </w:rPr>
      </w:pPr>
      <w:r w:rsidRPr="005328E6">
        <w:rPr>
          <w:rFonts w:cs="Miriam"/>
          <w:b/>
        </w:rPr>
        <w:t>3.1.3.1 Early Childhood:</w:t>
      </w:r>
      <w:r w:rsidRPr="005328E6">
        <w:rPr>
          <w:rFonts w:cs="Miriam"/>
        </w:rPr>
        <w:t xml:space="preserve"> El medio de comunicación diaria entre profesor</w:t>
      </w:r>
      <w:r>
        <w:rPr>
          <w:rFonts w:cs="Miriam"/>
        </w:rPr>
        <w:t xml:space="preserve">es y padres de familia en Early </w:t>
      </w:r>
      <w:r w:rsidRPr="005328E6">
        <w:rPr>
          <w:rFonts w:cs="Miriam"/>
        </w:rPr>
        <w:t>Childhood es electrónico, a través de los wikis de cada clase, y del correo institucional.</w:t>
      </w:r>
    </w:p>
    <w:p w14:paraId="518F722A" w14:textId="77777777" w:rsidR="005328E6" w:rsidRPr="005328E6" w:rsidRDefault="005328E6" w:rsidP="005328E6">
      <w:pPr>
        <w:pStyle w:val="NoSpacing"/>
        <w:jc w:val="both"/>
        <w:rPr>
          <w:rFonts w:cs="Miriam"/>
        </w:rPr>
      </w:pPr>
    </w:p>
    <w:p w14:paraId="071BA67A" w14:textId="1082D832" w:rsidR="005328E6" w:rsidRDefault="005328E6" w:rsidP="005328E6">
      <w:pPr>
        <w:pStyle w:val="NoSpacing"/>
        <w:jc w:val="both"/>
        <w:rPr>
          <w:rFonts w:cs="Miriam"/>
        </w:rPr>
      </w:pPr>
      <w:r w:rsidRPr="005328E6">
        <w:rPr>
          <w:rFonts w:cs="Miriam"/>
          <w:b/>
        </w:rPr>
        <w:t>Wikis:</w:t>
      </w:r>
      <w:r w:rsidRPr="005328E6">
        <w:rPr>
          <w:rFonts w:cs="Miriam"/>
        </w:rPr>
        <w:t xml:space="preserve"> En los wikis, los maestros de Early Childhood publican boletine</w:t>
      </w:r>
      <w:r>
        <w:rPr>
          <w:rFonts w:cs="Miriam"/>
        </w:rPr>
        <w:t xml:space="preserve">s periódicos, información sobre </w:t>
      </w:r>
      <w:r w:rsidRPr="005328E6">
        <w:rPr>
          <w:rFonts w:cs="Miriam"/>
        </w:rPr>
        <w:t>las unidades transdisciplinarias,</w:t>
      </w:r>
      <w:ins w:id="35" w:author="Microsoft Office User" w:date="2016-02-28T07:56:00Z">
        <w:r w:rsidR="000F402C">
          <w:rPr>
            <w:rFonts w:cs="Miriam"/>
          </w:rPr>
          <w:t xml:space="preserve"> </w:t>
        </w:r>
        <w:commentRangeStart w:id="36"/>
        <w:r w:rsidR="000F402C" w:rsidRPr="00AC4CD6">
          <w:rPr>
            <w:rFonts w:cs="Miriam"/>
            <w:highlight w:val="lightGray"/>
          </w:rPr>
          <w:t>proyectos</w:t>
        </w:r>
      </w:ins>
      <w:commentRangeEnd w:id="36"/>
      <w:r w:rsidR="00501097" w:rsidRPr="00AC4CD6">
        <w:rPr>
          <w:rStyle w:val="CommentReference"/>
          <w:highlight w:val="lightGray"/>
        </w:rPr>
        <w:commentReference w:id="36"/>
      </w:r>
      <w:ins w:id="37" w:author="Microsoft Office User" w:date="2016-02-28T07:56:00Z">
        <w:r w:rsidR="000F402C">
          <w:rPr>
            <w:rFonts w:cs="Miriam"/>
          </w:rPr>
          <w:t>,</w:t>
        </w:r>
      </w:ins>
      <w:r w:rsidRPr="005328E6">
        <w:rPr>
          <w:rFonts w:cs="Miriam"/>
        </w:rPr>
        <w:t xml:space="preserve"> noticias de la clase/grado/sección, avisos práct</w:t>
      </w:r>
      <w:r>
        <w:rPr>
          <w:rFonts w:cs="Miriam"/>
        </w:rPr>
        <w:t xml:space="preserve">icos, fotografías de las </w:t>
      </w:r>
      <w:r w:rsidRPr="005328E6">
        <w:rPr>
          <w:rFonts w:cs="Miriam"/>
        </w:rPr>
        <w:t>actividades cotidianas de los niños, e información académica de interés gene</w:t>
      </w:r>
      <w:r>
        <w:rPr>
          <w:rFonts w:cs="Miriam"/>
        </w:rPr>
        <w:t xml:space="preserve">ral para los padres de familia, </w:t>
      </w:r>
      <w:r w:rsidRPr="005328E6">
        <w:rPr>
          <w:rFonts w:cs="Miriam"/>
        </w:rPr>
        <w:t>que les permita estar al tanto de los eventos de la vida diaria de sus hijos</w:t>
      </w:r>
      <w:r>
        <w:rPr>
          <w:rFonts w:cs="Miriam"/>
        </w:rPr>
        <w:t xml:space="preserve"> en el Colegio. Es deber de los </w:t>
      </w:r>
      <w:r w:rsidRPr="005328E6">
        <w:rPr>
          <w:rFonts w:cs="Miriam"/>
        </w:rPr>
        <w:t>padres ingresar al wiki diariamente para estar al día con las novedades,</w:t>
      </w:r>
      <w:r>
        <w:rPr>
          <w:rFonts w:cs="Miriam"/>
        </w:rPr>
        <w:t xml:space="preserve"> lo cual puede lograrse también </w:t>
      </w:r>
      <w:r w:rsidRPr="005328E6">
        <w:rPr>
          <w:rFonts w:cs="Miriam"/>
        </w:rPr>
        <w:t>configurándolo para que les envíe un resumen diario al correo electrónico.</w:t>
      </w:r>
    </w:p>
    <w:p w14:paraId="4ACE5B67" w14:textId="77777777" w:rsidR="005328E6" w:rsidRPr="005328E6" w:rsidRDefault="005328E6" w:rsidP="005328E6">
      <w:pPr>
        <w:pStyle w:val="NoSpacing"/>
        <w:jc w:val="both"/>
        <w:rPr>
          <w:rFonts w:cs="Miriam"/>
        </w:rPr>
      </w:pPr>
    </w:p>
    <w:p w14:paraId="69956A63" w14:textId="4FB8B711" w:rsidR="005328E6" w:rsidRDefault="005328E6" w:rsidP="005328E6">
      <w:pPr>
        <w:pStyle w:val="NoSpacing"/>
        <w:jc w:val="both"/>
        <w:rPr>
          <w:rFonts w:cs="Miriam"/>
        </w:rPr>
      </w:pPr>
      <w:r w:rsidRPr="0060127F">
        <w:rPr>
          <w:rFonts w:cs="Miriam"/>
          <w:b/>
        </w:rPr>
        <w:t>Información sobre las tareas:</w:t>
      </w:r>
      <w:r w:rsidRPr="005328E6">
        <w:rPr>
          <w:rFonts w:cs="Miriam"/>
        </w:rPr>
        <w:t xml:space="preserve"> En la reunión de orientación a los padres </w:t>
      </w:r>
      <w:ins w:id="38" w:author="Portatil CCB" w:date="2016-02-25T08:34:00Z">
        <w:r w:rsidR="00223994" w:rsidRPr="00AC4CD6">
          <w:rPr>
            <w:rFonts w:cs="Miriam"/>
            <w:highlight w:val="lightGray"/>
          </w:rPr>
          <w:t>se le</w:t>
        </w:r>
      </w:ins>
      <w:ins w:id="39" w:author="Portatil CCB" w:date="2016-02-29T17:55:00Z">
        <w:r w:rsidR="00995F1F" w:rsidRPr="00AC4CD6">
          <w:rPr>
            <w:rFonts w:cs="Miriam"/>
            <w:highlight w:val="lightGray"/>
          </w:rPr>
          <w:t>s informa</w:t>
        </w:r>
      </w:ins>
      <w:ins w:id="40" w:author="Portatil CCB" w:date="2016-02-25T08:34:00Z">
        <w:r w:rsidR="00995F1F" w:rsidRPr="00AC4CD6">
          <w:rPr>
            <w:rFonts w:cs="Miriam"/>
            <w:highlight w:val="lightGray"/>
          </w:rPr>
          <w:t xml:space="preserve"> </w:t>
        </w:r>
      </w:ins>
      <w:ins w:id="41" w:author="Portatil CCB" w:date="2016-02-29T17:56:00Z">
        <w:r w:rsidR="00995F1F" w:rsidRPr="00AC4CD6">
          <w:rPr>
            <w:rFonts w:cs="Miriam"/>
            <w:highlight w:val="lightGray"/>
          </w:rPr>
          <w:t xml:space="preserve">acerca de los wikis de clase </w:t>
        </w:r>
      </w:ins>
      <w:del w:id="42" w:author="Portatil CCB" w:date="2016-02-25T08:33:00Z">
        <w:r w:rsidRPr="00AC4CD6" w:rsidDel="00223994">
          <w:rPr>
            <w:rFonts w:cs="Miriam"/>
            <w:highlight w:val="lightGray"/>
          </w:rPr>
          <w:delText>se les entrega un pl</w:delText>
        </w:r>
        <w:r w:rsidR="0060127F" w:rsidRPr="00AC4CD6" w:rsidDel="00223994">
          <w:rPr>
            <w:rFonts w:cs="Miriam"/>
            <w:highlight w:val="lightGray"/>
          </w:rPr>
          <w:delText xml:space="preserve">egable de </w:delText>
        </w:r>
        <w:r w:rsidRPr="00AC4CD6" w:rsidDel="00223994">
          <w:rPr>
            <w:rFonts w:cs="Miriam"/>
            <w:highlight w:val="lightGray"/>
          </w:rPr>
          <w:delText>política de tareas (Homework Plan).</w:delText>
        </w:r>
      </w:del>
      <w:r w:rsidRPr="00AC4CD6">
        <w:rPr>
          <w:rFonts w:cs="Miriam"/>
          <w:highlight w:val="lightGray"/>
        </w:rPr>
        <w:t xml:space="preserve"> </w:t>
      </w:r>
      <w:del w:id="43" w:author="Portatil CCB" w:date="2016-02-25T08:33:00Z">
        <w:r w:rsidR="0060127F" w:rsidRPr="00AC4CD6" w:rsidDel="00223994">
          <w:rPr>
            <w:rFonts w:cs="Miriam"/>
            <w:highlight w:val="lightGray"/>
          </w:rPr>
          <w:delText>S</w:delText>
        </w:r>
      </w:del>
      <w:del w:id="44" w:author="Portatil CCB" w:date="2016-02-25T08:34:00Z">
        <w:r w:rsidR="0060127F" w:rsidRPr="00AC4CD6" w:rsidDel="00223994">
          <w:rPr>
            <w:rFonts w:cs="Miriam"/>
            <w:highlight w:val="lightGray"/>
          </w:rPr>
          <w:delText>e</w:delText>
        </w:r>
        <w:r w:rsidRPr="00AC4CD6" w:rsidDel="00223994">
          <w:rPr>
            <w:rFonts w:cs="Miriam"/>
            <w:highlight w:val="lightGray"/>
          </w:rPr>
          <w:delText xml:space="preserve"> incluye</w:delText>
        </w:r>
      </w:del>
      <w:del w:id="45" w:author="Diana Velazquez" w:date="2016-03-10T15:07:00Z">
        <w:r w:rsidRPr="00AC4CD6" w:rsidDel="00F2592D">
          <w:rPr>
            <w:rFonts w:cs="Miriam"/>
            <w:highlight w:val="lightGray"/>
          </w:rPr>
          <w:delText xml:space="preserve"> </w:delText>
        </w:r>
      </w:del>
      <w:r w:rsidRPr="00AC4CD6">
        <w:rPr>
          <w:rFonts w:cs="Miriam"/>
          <w:highlight w:val="lightGray"/>
        </w:rPr>
        <w:t xml:space="preserve">en los </w:t>
      </w:r>
      <w:del w:id="46" w:author="Portatil CCB" w:date="2016-02-29T17:56:00Z">
        <w:r w:rsidRPr="00AC4CD6" w:rsidDel="00037B7A">
          <w:rPr>
            <w:rFonts w:cs="Miriam"/>
            <w:highlight w:val="lightGray"/>
          </w:rPr>
          <w:delText>wikis</w:delText>
        </w:r>
      </w:del>
      <w:r w:rsidRPr="00AC4CD6">
        <w:rPr>
          <w:rFonts w:cs="Miriam"/>
          <w:highlight w:val="lightGray"/>
        </w:rPr>
        <w:t xml:space="preserve"> </w:t>
      </w:r>
      <w:ins w:id="47" w:author="Portatil CCB" w:date="2016-02-29T17:56:00Z">
        <w:r w:rsidR="00037B7A" w:rsidRPr="00AC4CD6">
          <w:rPr>
            <w:rFonts w:cs="Miriam"/>
            <w:highlight w:val="lightGray"/>
          </w:rPr>
          <w:t xml:space="preserve">que se </w:t>
        </w:r>
        <w:commentRangeStart w:id="48"/>
        <w:r w:rsidR="00037B7A" w:rsidRPr="00AC4CD6">
          <w:rPr>
            <w:rFonts w:cs="Miriam"/>
            <w:highlight w:val="lightGray"/>
          </w:rPr>
          <w:t>publica</w:t>
        </w:r>
      </w:ins>
      <w:commentRangeEnd w:id="48"/>
      <w:r w:rsidR="00501097" w:rsidRPr="00AC4CD6">
        <w:rPr>
          <w:rStyle w:val="CommentReference"/>
          <w:highlight w:val="lightGray"/>
        </w:rPr>
        <w:commentReference w:id="48"/>
      </w:r>
      <w:ins w:id="49" w:author="Portatil CCB" w:date="2016-02-29T17:56:00Z">
        <w:r w:rsidR="00037B7A" w:rsidRPr="00AC4CD6">
          <w:rPr>
            <w:rFonts w:cs="Miriam"/>
            <w:highlight w:val="lightGray"/>
          </w:rPr>
          <w:t xml:space="preserve"> </w:t>
        </w:r>
      </w:ins>
      <w:r w:rsidRPr="00AC4CD6">
        <w:rPr>
          <w:rFonts w:cs="Miriam"/>
          <w:highlight w:val="lightGray"/>
        </w:rPr>
        <w:t>información ace</w:t>
      </w:r>
      <w:r w:rsidR="0060127F" w:rsidRPr="00AC4CD6">
        <w:rPr>
          <w:rFonts w:cs="Miriam"/>
          <w:highlight w:val="lightGray"/>
        </w:rPr>
        <w:t xml:space="preserve">rca de las tareas, </w:t>
      </w:r>
      <w:ins w:id="50" w:author="Portatil CCB" w:date="2016-02-25T08:34:00Z">
        <w:r w:rsidR="00223994" w:rsidRPr="00AC4CD6">
          <w:rPr>
            <w:rFonts w:cs="Miriam"/>
            <w:highlight w:val="lightGray"/>
          </w:rPr>
          <w:t xml:space="preserve">y </w:t>
        </w:r>
      </w:ins>
      <w:ins w:id="51" w:author="Portatil CCB" w:date="2016-02-29T17:59:00Z">
        <w:r w:rsidR="00037B7A" w:rsidRPr="00AC4CD6">
          <w:rPr>
            <w:rFonts w:cs="Miriam"/>
            <w:highlight w:val="lightGray"/>
          </w:rPr>
          <w:t>donde se encuentra también la</w:t>
        </w:r>
      </w:ins>
      <w:ins w:id="52" w:author="Portatil CCB" w:date="2016-02-25T08:34:00Z">
        <w:r w:rsidR="00223994" w:rsidRPr="00AC4CD6">
          <w:rPr>
            <w:rFonts w:cs="Miriam"/>
            <w:highlight w:val="lightGray"/>
          </w:rPr>
          <w:t xml:space="preserve"> política</w:t>
        </w:r>
      </w:ins>
      <w:ins w:id="53" w:author="Portatil CCB" w:date="2016-02-29T17:59:00Z">
        <w:r w:rsidR="00037B7A" w:rsidRPr="00AC4CD6">
          <w:rPr>
            <w:rFonts w:cs="Miriam"/>
            <w:highlight w:val="lightGray"/>
          </w:rPr>
          <w:t xml:space="preserve"> respectiva</w:t>
        </w:r>
      </w:ins>
      <w:ins w:id="54" w:author="Portatil CCB" w:date="2016-02-25T08:34:00Z">
        <w:r w:rsidR="00223994" w:rsidRPr="00AC4CD6">
          <w:rPr>
            <w:rFonts w:cs="Miriam"/>
            <w:highlight w:val="lightGray"/>
          </w:rPr>
          <w:t>,</w:t>
        </w:r>
        <w:r w:rsidR="00223994">
          <w:rPr>
            <w:rFonts w:cs="Miriam"/>
          </w:rPr>
          <w:t xml:space="preserve"> </w:t>
        </w:r>
      </w:ins>
      <w:r w:rsidR="0060127F">
        <w:rPr>
          <w:rFonts w:cs="Miriam"/>
        </w:rPr>
        <w:t xml:space="preserve">para que los </w:t>
      </w:r>
      <w:r w:rsidRPr="005328E6">
        <w:rPr>
          <w:rFonts w:cs="Miriam"/>
        </w:rPr>
        <w:t>padres puedan conocer acerca de éstas</w:t>
      </w:r>
      <w:del w:id="55" w:author="Portatil CCB" w:date="2016-02-29T20:45:00Z">
        <w:r w:rsidRPr="005328E6" w:rsidDel="00D47839">
          <w:rPr>
            <w:rFonts w:cs="Miriam"/>
          </w:rPr>
          <w:delText>, si así lo desean</w:delText>
        </w:r>
      </w:del>
      <w:r w:rsidRPr="005328E6">
        <w:rPr>
          <w:rFonts w:cs="Miriam"/>
        </w:rPr>
        <w:t>. Esto no cons</w:t>
      </w:r>
      <w:r w:rsidR="0060127F">
        <w:rPr>
          <w:rFonts w:cs="Miriam"/>
        </w:rPr>
        <w:t xml:space="preserve">tituye un requerimiento para la </w:t>
      </w:r>
      <w:r w:rsidRPr="005328E6">
        <w:rPr>
          <w:rFonts w:cs="Miriam"/>
        </w:rPr>
        <w:t xml:space="preserve">elaboración de las mismas, pues los niños reciben explicación detallada de </w:t>
      </w:r>
      <w:r w:rsidR="0060127F">
        <w:rPr>
          <w:rFonts w:cs="Miriam"/>
        </w:rPr>
        <w:t xml:space="preserve">parte de sus maestros en clase, </w:t>
      </w:r>
      <w:r w:rsidRPr="005328E6">
        <w:rPr>
          <w:rFonts w:cs="Miriam"/>
        </w:rPr>
        <w:t>la cual les permite hacerlas de manera autónoma.</w:t>
      </w:r>
    </w:p>
    <w:p w14:paraId="241F4E5B" w14:textId="77777777" w:rsidR="0060127F" w:rsidRPr="005328E6" w:rsidRDefault="0060127F" w:rsidP="005328E6">
      <w:pPr>
        <w:pStyle w:val="NoSpacing"/>
        <w:jc w:val="both"/>
        <w:rPr>
          <w:rFonts w:cs="Miriam"/>
        </w:rPr>
      </w:pPr>
    </w:p>
    <w:p w14:paraId="600DAC3C" w14:textId="77777777" w:rsidR="005328E6" w:rsidRDefault="005328E6" w:rsidP="005328E6">
      <w:pPr>
        <w:pStyle w:val="NoSpacing"/>
        <w:jc w:val="both"/>
        <w:rPr>
          <w:ins w:id="56" w:author="Portatil CCB" w:date="2016-02-29T18:02:00Z"/>
          <w:rFonts w:cs="Miriam"/>
        </w:rPr>
      </w:pPr>
      <w:r w:rsidRPr="0060127F">
        <w:rPr>
          <w:rFonts w:cs="Miriam"/>
          <w:b/>
        </w:rPr>
        <w:t>Tareas en medio electrónico:</w:t>
      </w:r>
      <w:r w:rsidRPr="005328E6">
        <w:rPr>
          <w:rFonts w:cs="Miriam"/>
        </w:rPr>
        <w:t xml:space="preserve"> En los casos en que una tarea requiera d</w:t>
      </w:r>
      <w:r w:rsidR="0060127F">
        <w:rPr>
          <w:rFonts w:cs="Miriam"/>
        </w:rPr>
        <w:t xml:space="preserve">e la utilización de algún medio </w:t>
      </w:r>
      <w:r w:rsidRPr="005328E6">
        <w:rPr>
          <w:rFonts w:cs="Miriam"/>
        </w:rPr>
        <w:t>electrónico, habrá un plazo prudente para la realización de la misma.</w:t>
      </w:r>
    </w:p>
    <w:p w14:paraId="472DAB40" w14:textId="77777777" w:rsidR="00037B7A" w:rsidRPr="005328E6" w:rsidRDefault="00037B7A" w:rsidP="005328E6">
      <w:pPr>
        <w:pStyle w:val="NoSpacing"/>
        <w:jc w:val="both"/>
        <w:rPr>
          <w:rFonts w:cs="Miriam"/>
        </w:rPr>
      </w:pPr>
    </w:p>
    <w:p w14:paraId="079555F6" w14:textId="77777777" w:rsidR="005328E6" w:rsidRDefault="005328E6" w:rsidP="005328E6">
      <w:pPr>
        <w:pStyle w:val="NoSpacing"/>
        <w:jc w:val="both"/>
        <w:rPr>
          <w:rFonts w:cs="Miriam"/>
        </w:rPr>
      </w:pPr>
      <w:r w:rsidRPr="00AC4CD6">
        <w:rPr>
          <w:rFonts w:cs="Miriam"/>
          <w:b/>
        </w:rPr>
        <w:t>Información sobre actividades de extensión y profundización:</w:t>
      </w:r>
      <w:r w:rsidRPr="005328E6">
        <w:rPr>
          <w:rFonts w:cs="Miriam"/>
        </w:rPr>
        <w:t xml:space="preserve"> Se incluye</w:t>
      </w:r>
      <w:r w:rsidR="0060127F">
        <w:rPr>
          <w:rFonts w:cs="Miriam"/>
        </w:rPr>
        <w:t xml:space="preserve">n también en el wiki ideas para </w:t>
      </w:r>
      <w:r w:rsidRPr="005328E6">
        <w:rPr>
          <w:rFonts w:cs="Miriam"/>
        </w:rPr>
        <w:t>actividades de extensión, enriquecimiento y profundización, para ser utili</w:t>
      </w:r>
      <w:r w:rsidR="0060127F">
        <w:rPr>
          <w:rFonts w:cs="Miriam"/>
        </w:rPr>
        <w:t xml:space="preserve">zadas por los padres que deseen </w:t>
      </w:r>
      <w:r w:rsidRPr="005328E6">
        <w:rPr>
          <w:rFonts w:cs="Miriam"/>
        </w:rPr>
        <w:t>orientación adicional para este tipo de actividades en casa.</w:t>
      </w:r>
    </w:p>
    <w:p w14:paraId="070F81E2" w14:textId="77777777" w:rsidR="0060127F" w:rsidRPr="005328E6" w:rsidRDefault="0060127F" w:rsidP="005328E6">
      <w:pPr>
        <w:pStyle w:val="NoSpacing"/>
        <w:jc w:val="both"/>
        <w:rPr>
          <w:rFonts w:cs="Miriam"/>
        </w:rPr>
      </w:pPr>
    </w:p>
    <w:p w14:paraId="78F66176" w14:textId="6083A28A" w:rsidR="005328E6" w:rsidRDefault="005328E6" w:rsidP="005328E6">
      <w:pPr>
        <w:pStyle w:val="NoSpacing"/>
        <w:jc w:val="both"/>
        <w:rPr>
          <w:rFonts w:cs="Miriam"/>
        </w:rPr>
      </w:pPr>
      <w:commentRangeStart w:id="57"/>
      <w:r w:rsidRPr="0060127F">
        <w:rPr>
          <w:rFonts w:cs="Miriam"/>
          <w:b/>
        </w:rPr>
        <w:t>3.1.3.2. Primaria:</w:t>
      </w:r>
      <w:r w:rsidRPr="005328E6">
        <w:rPr>
          <w:rFonts w:cs="Miriam"/>
        </w:rPr>
        <w:t xml:space="preserve"> La agenda</w:t>
      </w:r>
      <w:ins w:id="58" w:author="Secretaria Juridico" w:date="2016-03-03T14:20:00Z">
        <w:r w:rsidR="00B32FD8">
          <w:rPr>
            <w:rFonts w:cs="Miriam"/>
          </w:rPr>
          <w:t xml:space="preserve"> </w:t>
        </w:r>
        <w:r w:rsidR="00B32FD8" w:rsidRPr="00AC4CD6">
          <w:rPr>
            <w:rFonts w:cs="Miriam"/>
            <w:highlight w:val="green"/>
          </w:rPr>
          <w:t>y edmodo</w:t>
        </w:r>
        <w:r w:rsidR="00B32FD8">
          <w:rPr>
            <w:rFonts w:cs="Miriam"/>
          </w:rPr>
          <w:t xml:space="preserve"> </w:t>
        </w:r>
        <w:r w:rsidR="00B32FD8" w:rsidRPr="00AC4CD6">
          <w:rPr>
            <w:rFonts w:cs="Miriam"/>
            <w:highlight w:val="green"/>
          </w:rPr>
          <w:t>son</w:t>
        </w:r>
        <w:r w:rsidR="00B32FD8">
          <w:rPr>
            <w:rFonts w:cs="Miriam"/>
          </w:rPr>
          <w:t xml:space="preserve"> </w:t>
        </w:r>
      </w:ins>
      <w:del w:id="59" w:author="Secretaria Juridico" w:date="2016-03-03T14:21:00Z">
        <w:r w:rsidRPr="005328E6" w:rsidDel="00B32FD8">
          <w:rPr>
            <w:rFonts w:cs="Miriam"/>
          </w:rPr>
          <w:delText xml:space="preserve"> es un </w:delText>
        </w:r>
      </w:del>
      <w:r w:rsidRPr="005328E6">
        <w:rPr>
          <w:rFonts w:cs="Miriam"/>
        </w:rPr>
        <w:t>importante</w:t>
      </w:r>
      <w:ins w:id="60" w:author="Secretaria Juridico" w:date="2016-03-03T14:21:00Z">
        <w:r w:rsidR="00B32FD8">
          <w:rPr>
            <w:rFonts w:cs="Miriam"/>
          </w:rPr>
          <w:t xml:space="preserve">s </w:t>
        </w:r>
      </w:ins>
      <w:del w:id="61" w:author="Secretaria Juridico" w:date="2016-03-03T14:21:00Z">
        <w:r w:rsidRPr="005328E6" w:rsidDel="00B32FD8">
          <w:rPr>
            <w:rFonts w:cs="Miriam"/>
          </w:rPr>
          <w:delText xml:space="preserve"> </w:delText>
        </w:r>
      </w:del>
      <w:r w:rsidRPr="005328E6">
        <w:rPr>
          <w:rFonts w:cs="Miriam"/>
        </w:rPr>
        <w:t>medio</w:t>
      </w:r>
      <w:ins w:id="62" w:author="Secretaria Juridico" w:date="2016-03-03T14:21:00Z">
        <w:r w:rsidR="00B32FD8">
          <w:rPr>
            <w:rFonts w:cs="Miriam"/>
          </w:rPr>
          <w:t>s</w:t>
        </w:r>
      </w:ins>
      <w:r w:rsidRPr="005328E6">
        <w:rPr>
          <w:rFonts w:cs="Miriam"/>
        </w:rPr>
        <w:t xml:space="preserve"> </w:t>
      </w:r>
      <w:commentRangeEnd w:id="57"/>
      <w:r w:rsidR="00B32FD8">
        <w:rPr>
          <w:rStyle w:val="CommentReference"/>
        </w:rPr>
        <w:commentReference w:id="57"/>
      </w:r>
      <w:r w:rsidRPr="005328E6">
        <w:rPr>
          <w:rFonts w:cs="Miriam"/>
        </w:rPr>
        <w:t>de comunicación d</w:t>
      </w:r>
      <w:r w:rsidR="0060127F">
        <w:rPr>
          <w:rFonts w:cs="Miriam"/>
        </w:rPr>
        <w:t xml:space="preserve">iaria entre padres de familia y </w:t>
      </w:r>
      <w:r w:rsidRPr="005328E6">
        <w:rPr>
          <w:rFonts w:cs="Miriam"/>
        </w:rPr>
        <w:t>profesores.</w:t>
      </w:r>
    </w:p>
    <w:p w14:paraId="1F05EC12" w14:textId="77777777" w:rsidR="0060127F" w:rsidRPr="005328E6" w:rsidRDefault="0060127F" w:rsidP="005328E6">
      <w:pPr>
        <w:pStyle w:val="NoSpacing"/>
        <w:jc w:val="both"/>
        <w:rPr>
          <w:rFonts w:cs="Miriam"/>
        </w:rPr>
      </w:pPr>
    </w:p>
    <w:p w14:paraId="413E4049" w14:textId="77777777" w:rsidR="005328E6" w:rsidRDefault="005328E6" w:rsidP="005328E6">
      <w:pPr>
        <w:pStyle w:val="NoSpacing"/>
        <w:jc w:val="both"/>
        <w:rPr>
          <w:rFonts w:cs="Miriam"/>
        </w:rPr>
      </w:pPr>
      <w:r w:rsidRPr="0060127F">
        <w:rPr>
          <w:rFonts w:cs="Miriam"/>
          <w:b/>
        </w:rPr>
        <w:t>3.1.3.3 Bachillerato:</w:t>
      </w:r>
      <w:r w:rsidRPr="005328E6">
        <w:rPr>
          <w:rFonts w:cs="Miriam"/>
        </w:rPr>
        <w:t xml:space="preserve"> El medio de comunicación entre profesores y padres de famili</w:t>
      </w:r>
      <w:r w:rsidR="00665F26">
        <w:rPr>
          <w:rFonts w:cs="Miriam"/>
        </w:rPr>
        <w:t xml:space="preserve">a en es digital (wikis y </w:t>
      </w:r>
      <w:r w:rsidRPr="005328E6">
        <w:rPr>
          <w:rFonts w:cs="Miriam"/>
        </w:rPr>
        <w:t>Saenlinea).</w:t>
      </w:r>
    </w:p>
    <w:p w14:paraId="0C3510E1" w14:textId="77777777" w:rsidR="00665F26" w:rsidRPr="005328E6" w:rsidRDefault="00665F26" w:rsidP="005328E6">
      <w:pPr>
        <w:pStyle w:val="NoSpacing"/>
        <w:jc w:val="both"/>
        <w:rPr>
          <w:rFonts w:cs="Miriam"/>
        </w:rPr>
      </w:pPr>
    </w:p>
    <w:p w14:paraId="6AD551D7" w14:textId="77777777" w:rsidR="005328E6" w:rsidRDefault="005328E6" w:rsidP="005328E6">
      <w:pPr>
        <w:pStyle w:val="NoSpacing"/>
        <w:jc w:val="both"/>
        <w:rPr>
          <w:rFonts w:cs="Miriam"/>
        </w:rPr>
      </w:pPr>
      <w:r w:rsidRPr="00665F26">
        <w:rPr>
          <w:rFonts w:cs="Miriam"/>
          <w:b/>
        </w:rPr>
        <w:t>3.1.3.4 Correo Electrónico:</w:t>
      </w:r>
      <w:r w:rsidRPr="005328E6">
        <w:rPr>
          <w:rFonts w:cs="Miriam"/>
        </w:rPr>
        <w:t xml:space="preserve"> El correo electrónico institucional permite la </w:t>
      </w:r>
      <w:r w:rsidR="00665F26">
        <w:rPr>
          <w:rFonts w:cs="Miriam"/>
        </w:rPr>
        <w:t xml:space="preserve">comunicación personalizada y de </w:t>
      </w:r>
      <w:r w:rsidRPr="005328E6">
        <w:rPr>
          <w:rFonts w:cs="Miriam"/>
        </w:rPr>
        <w:t xml:space="preserve">doble vía entre los padres de familia y los maestros, para tratar asuntos de </w:t>
      </w:r>
      <w:r w:rsidR="00665F26">
        <w:rPr>
          <w:rFonts w:cs="Miriam"/>
        </w:rPr>
        <w:lastRenderedPageBreak/>
        <w:t xml:space="preserve">interés individual de cada niño </w:t>
      </w:r>
      <w:r w:rsidRPr="005328E6">
        <w:rPr>
          <w:rFonts w:cs="Miriam"/>
        </w:rPr>
        <w:t>y su familia. Éste es también un medio apropiado para comunicarse con Jefe y Asistente de Sección.</w:t>
      </w:r>
    </w:p>
    <w:p w14:paraId="14B19799" w14:textId="77777777" w:rsidR="00665F26" w:rsidRPr="005328E6" w:rsidRDefault="00665F26" w:rsidP="005328E6">
      <w:pPr>
        <w:pStyle w:val="NoSpacing"/>
        <w:jc w:val="both"/>
        <w:rPr>
          <w:rFonts w:cs="Miriam"/>
        </w:rPr>
      </w:pPr>
    </w:p>
    <w:p w14:paraId="7C119109" w14:textId="77777777" w:rsidR="005328E6" w:rsidRPr="005328E6" w:rsidRDefault="005328E6" w:rsidP="005328E6">
      <w:pPr>
        <w:pStyle w:val="NoSpacing"/>
        <w:jc w:val="both"/>
        <w:rPr>
          <w:rFonts w:cs="Miriam"/>
        </w:rPr>
      </w:pPr>
      <w:r w:rsidRPr="00665F26">
        <w:rPr>
          <w:rFonts w:cs="Miriam"/>
          <w:b/>
        </w:rPr>
        <w:t xml:space="preserve">3.1.3.5 </w:t>
      </w:r>
      <w:commentRangeStart w:id="63"/>
      <w:r w:rsidRPr="00665F26">
        <w:rPr>
          <w:rFonts w:cs="Miriam"/>
          <w:b/>
        </w:rPr>
        <w:t>Boletines Electrónicos:</w:t>
      </w:r>
      <w:r w:rsidRPr="005328E6">
        <w:rPr>
          <w:rFonts w:cs="Miriam"/>
        </w:rPr>
        <w:t xml:space="preserve"> </w:t>
      </w:r>
      <w:commentRangeEnd w:id="63"/>
      <w:r w:rsidR="00D35E84">
        <w:rPr>
          <w:rStyle w:val="CommentReference"/>
        </w:rPr>
        <w:commentReference w:id="63"/>
      </w:r>
      <w:r w:rsidRPr="005328E6">
        <w:rPr>
          <w:rFonts w:cs="Miriam"/>
        </w:rPr>
        <w:t>El Colegio emite los siguientes boletines electrónicos:</w:t>
      </w:r>
    </w:p>
    <w:p w14:paraId="48F5F8E9" w14:textId="0C578E66" w:rsidR="005328E6" w:rsidRDefault="005328E6" w:rsidP="005328E6">
      <w:pPr>
        <w:pStyle w:val="NoSpacing"/>
        <w:jc w:val="both"/>
        <w:rPr>
          <w:rFonts w:cs="Miriam"/>
          <w:lang w:val="en-US"/>
        </w:rPr>
      </w:pPr>
      <w:r w:rsidRPr="005328E6">
        <w:rPr>
          <w:rFonts w:cs="Miriam"/>
          <w:lang w:val="en-US"/>
        </w:rPr>
        <w:t>Headmaster´s Letter, CCB News, CCB Sports, Bach Connection, It´s Primary</w:t>
      </w:r>
      <w:r w:rsidR="00665F26">
        <w:rPr>
          <w:rFonts w:cs="Miriam"/>
          <w:lang w:val="en-US"/>
        </w:rPr>
        <w:t xml:space="preserve">, </w:t>
      </w:r>
      <w:ins w:id="64" w:author="Portatil CCB" w:date="2016-02-29T19:25:00Z">
        <w:r w:rsidR="000C7B1F" w:rsidRPr="00404551">
          <w:rPr>
            <w:rFonts w:cs="Miriam"/>
            <w:highlight w:val="lightGray"/>
            <w:lang w:val="en-US"/>
          </w:rPr>
          <w:t>The</w:t>
        </w:r>
      </w:ins>
      <w:ins w:id="65" w:author="Diana Velazquez" w:date="2016-03-10T15:09:00Z">
        <w:r w:rsidR="00F2592D">
          <w:rPr>
            <w:rFonts w:cs="Miriam"/>
            <w:lang w:val="en-US"/>
          </w:rPr>
          <w:t xml:space="preserve"> </w:t>
        </w:r>
      </w:ins>
      <w:ins w:id="66" w:author="Portatil CCB" w:date="2016-02-29T19:25:00Z">
        <w:del w:id="67" w:author="Diana Velazquez" w:date="2016-03-10T15:09:00Z">
          <w:r w:rsidR="000C7B1F" w:rsidDel="00F2592D">
            <w:rPr>
              <w:rFonts w:cs="Miriam"/>
              <w:lang w:val="en-US"/>
            </w:rPr>
            <w:delText xml:space="preserve"> </w:delText>
          </w:r>
        </w:del>
      </w:ins>
      <w:commentRangeStart w:id="68"/>
      <w:r w:rsidR="00665F26">
        <w:rPr>
          <w:rFonts w:cs="Miriam"/>
          <w:lang w:val="en-US"/>
        </w:rPr>
        <w:t>Early</w:t>
      </w:r>
      <w:commentRangeEnd w:id="68"/>
      <w:r w:rsidR="00501097">
        <w:rPr>
          <w:rStyle w:val="CommentReference"/>
        </w:rPr>
        <w:commentReference w:id="68"/>
      </w:r>
      <w:r w:rsidR="00665F26">
        <w:rPr>
          <w:rFonts w:cs="Miriam"/>
          <w:lang w:val="en-US"/>
        </w:rPr>
        <w:t xml:space="preserve"> Bird, Counselling &amp; </w:t>
      </w:r>
      <w:r w:rsidRPr="005328E6">
        <w:rPr>
          <w:rFonts w:cs="Miriam"/>
          <w:lang w:val="en-US"/>
        </w:rPr>
        <w:t>International Services, Alumni Association Newsletter.</w:t>
      </w:r>
    </w:p>
    <w:p w14:paraId="1F5AD930" w14:textId="77777777" w:rsidR="00665F26" w:rsidRPr="005328E6" w:rsidRDefault="00665F26" w:rsidP="005328E6">
      <w:pPr>
        <w:pStyle w:val="NoSpacing"/>
        <w:jc w:val="both"/>
        <w:rPr>
          <w:rFonts w:cs="Miriam"/>
          <w:lang w:val="en-US"/>
        </w:rPr>
      </w:pPr>
    </w:p>
    <w:p w14:paraId="7B4AD868" w14:textId="77777777" w:rsidR="005328E6" w:rsidRPr="005328E6" w:rsidRDefault="005328E6" w:rsidP="005328E6">
      <w:pPr>
        <w:pStyle w:val="NoSpacing"/>
        <w:jc w:val="both"/>
        <w:rPr>
          <w:rFonts w:cs="Miriam"/>
        </w:rPr>
      </w:pPr>
      <w:r w:rsidRPr="00665F26">
        <w:rPr>
          <w:rFonts w:cs="Miriam"/>
          <w:b/>
        </w:rPr>
        <w:t>3.1.3.6 Canales de Comunicación:</w:t>
      </w:r>
      <w:r w:rsidRPr="005328E6">
        <w:rPr>
          <w:rFonts w:cs="Miriam"/>
        </w:rPr>
        <w:t xml:space="preserve"> Los canales de comunicación que podr</w:t>
      </w:r>
      <w:r w:rsidR="00665F26">
        <w:rPr>
          <w:rFonts w:cs="Miriam"/>
        </w:rPr>
        <w:t xml:space="preserve">án ser utilizados para difundir </w:t>
      </w:r>
      <w:r w:rsidRPr="005328E6">
        <w:rPr>
          <w:rFonts w:cs="Miriam"/>
        </w:rPr>
        <w:t>noticias son: correo electrónico, boletines, wikis, página web, redes social</w:t>
      </w:r>
      <w:r w:rsidR="00665F26">
        <w:rPr>
          <w:rFonts w:cs="Miriam"/>
        </w:rPr>
        <w:t xml:space="preserve">es, carteleras institucionales, </w:t>
      </w:r>
      <w:r w:rsidRPr="005328E6">
        <w:rPr>
          <w:rFonts w:cs="Miriam"/>
        </w:rPr>
        <w:t xml:space="preserve">pantallas digitales (Administración y Cafetería), circulares, carta del </w:t>
      </w:r>
      <w:r w:rsidR="00665F26">
        <w:rPr>
          <w:rFonts w:cs="Miriam"/>
        </w:rPr>
        <w:t xml:space="preserve">rector, reuniones (colectivas o </w:t>
      </w:r>
      <w:r w:rsidRPr="005328E6">
        <w:rPr>
          <w:rFonts w:cs="Miriam"/>
        </w:rPr>
        <w:t>individuales) y asambleas.</w:t>
      </w:r>
    </w:p>
    <w:p w14:paraId="015D030C" w14:textId="77777777" w:rsidR="00665F26" w:rsidRDefault="00665F26" w:rsidP="005328E6">
      <w:pPr>
        <w:pStyle w:val="NoSpacing"/>
        <w:jc w:val="both"/>
        <w:rPr>
          <w:rFonts w:cs="Miriam"/>
        </w:rPr>
      </w:pPr>
    </w:p>
    <w:p w14:paraId="684AA12C" w14:textId="77777777" w:rsidR="005328E6" w:rsidRPr="005328E6" w:rsidRDefault="005328E6" w:rsidP="005328E6">
      <w:pPr>
        <w:pStyle w:val="NoSpacing"/>
        <w:jc w:val="both"/>
        <w:rPr>
          <w:rFonts w:cs="Miriam"/>
        </w:rPr>
      </w:pPr>
      <w:r w:rsidRPr="005328E6">
        <w:rPr>
          <w:rFonts w:cs="Miriam"/>
        </w:rPr>
        <w:t>Cada año se creará:</w:t>
      </w:r>
    </w:p>
    <w:p w14:paraId="12160F92" w14:textId="77777777" w:rsidR="005328E6" w:rsidRPr="005328E6" w:rsidRDefault="005328E6" w:rsidP="00053334">
      <w:pPr>
        <w:pStyle w:val="NoSpacing"/>
        <w:numPr>
          <w:ilvl w:val="0"/>
          <w:numId w:val="5"/>
        </w:numPr>
        <w:jc w:val="both"/>
        <w:rPr>
          <w:rFonts w:cs="Miriam"/>
        </w:rPr>
      </w:pPr>
      <w:r w:rsidRPr="005328E6">
        <w:rPr>
          <w:rFonts w:cs="Miriam"/>
        </w:rPr>
        <w:t>Un chat en el que participan el Jefe de Sección, el Asistente, los</w:t>
      </w:r>
      <w:r w:rsidR="00665F26">
        <w:rPr>
          <w:rFonts w:cs="Miriam"/>
        </w:rPr>
        <w:t xml:space="preserve"> representantes y suplentes de </w:t>
      </w:r>
      <w:r w:rsidRPr="005328E6">
        <w:rPr>
          <w:rFonts w:cs="Miriam"/>
        </w:rPr>
        <w:t>cada grado, con el fin de tener una comunicación más efectiva.</w:t>
      </w:r>
    </w:p>
    <w:p w14:paraId="73601945" w14:textId="77777777" w:rsidR="005328E6" w:rsidRPr="00665F26" w:rsidRDefault="005328E6" w:rsidP="00053334">
      <w:pPr>
        <w:pStyle w:val="NoSpacing"/>
        <w:numPr>
          <w:ilvl w:val="0"/>
          <w:numId w:val="5"/>
        </w:numPr>
        <w:jc w:val="both"/>
        <w:rPr>
          <w:rFonts w:cs="Miriam"/>
        </w:rPr>
      </w:pPr>
      <w:r w:rsidRPr="005328E6">
        <w:rPr>
          <w:rFonts w:cs="Miriam"/>
        </w:rPr>
        <w:t xml:space="preserve">Un chat en el que participan los padres de todo el grado, este </w:t>
      </w:r>
      <w:commentRangeStart w:id="69"/>
      <w:r w:rsidRPr="005328E6">
        <w:rPr>
          <w:rFonts w:cs="Miriam"/>
        </w:rPr>
        <w:t xml:space="preserve">chat será administrado </w:t>
      </w:r>
      <w:commentRangeEnd w:id="69"/>
      <w:r w:rsidR="00CF2EEF">
        <w:rPr>
          <w:rStyle w:val="CommentReference"/>
        </w:rPr>
        <w:commentReference w:id="69"/>
      </w:r>
      <w:r w:rsidRPr="005328E6">
        <w:rPr>
          <w:rFonts w:cs="Miriam"/>
        </w:rPr>
        <w:t>por el</w:t>
      </w:r>
      <w:r w:rsidR="00665F26">
        <w:rPr>
          <w:rFonts w:cs="Miriam"/>
        </w:rPr>
        <w:t xml:space="preserve"> </w:t>
      </w:r>
      <w:r w:rsidRPr="00665F26">
        <w:rPr>
          <w:rFonts w:cs="Miriam"/>
        </w:rPr>
        <w:t>Representante Principal de cada grado.</w:t>
      </w:r>
    </w:p>
    <w:p w14:paraId="48B665F9" w14:textId="77777777" w:rsidR="005328E6" w:rsidRDefault="005328E6" w:rsidP="00053334">
      <w:pPr>
        <w:pStyle w:val="NoSpacing"/>
        <w:numPr>
          <w:ilvl w:val="0"/>
          <w:numId w:val="5"/>
        </w:numPr>
        <w:jc w:val="both"/>
        <w:rPr>
          <w:rFonts w:cs="Miriam"/>
        </w:rPr>
      </w:pPr>
      <w:r w:rsidRPr="005328E6">
        <w:rPr>
          <w:rFonts w:cs="Miriam"/>
        </w:rPr>
        <w:t>Un chat para los padres de cada salón, estos chats serán administrados</w:t>
      </w:r>
      <w:r w:rsidR="00665F26">
        <w:rPr>
          <w:rFonts w:cs="Miriam"/>
        </w:rPr>
        <w:t xml:space="preserve"> por el Representante Principal </w:t>
      </w:r>
      <w:r w:rsidRPr="005328E6">
        <w:rPr>
          <w:rFonts w:cs="Miriam"/>
        </w:rPr>
        <w:t>al Consejo de Padres de cada grado.</w:t>
      </w:r>
    </w:p>
    <w:p w14:paraId="1872EFAE" w14:textId="77777777" w:rsidR="00665F26" w:rsidRPr="005328E6" w:rsidRDefault="00665F26" w:rsidP="00665F26">
      <w:pPr>
        <w:pStyle w:val="NoSpacing"/>
        <w:ind w:left="720"/>
        <w:jc w:val="both"/>
        <w:rPr>
          <w:rFonts w:cs="Miriam"/>
        </w:rPr>
      </w:pPr>
    </w:p>
    <w:p w14:paraId="0C61A11C" w14:textId="77777777" w:rsidR="005328E6" w:rsidRDefault="005328E6" w:rsidP="005328E6">
      <w:pPr>
        <w:pStyle w:val="NoSpacing"/>
        <w:jc w:val="both"/>
        <w:rPr>
          <w:rFonts w:cs="Miriam"/>
        </w:rPr>
      </w:pPr>
      <w:r w:rsidRPr="005328E6">
        <w:rPr>
          <w:rFonts w:cs="Miriam"/>
        </w:rPr>
        <w:t>Con el fin de fortalecer los vínculos entre los miembros de nuestra comu</w:t>
      </w:r>
      <w:r w:rsidR="00702BFD">
        <w:rPr>
          <w:rFonts w:cs="Miriam"/>
        </w:rPr>
        <w:t xml:space="preserve">nidad, a través de una adecuada </w:t>
      </w:r>
      <w:r w:rsidRPr="005328E6">
        <w:rPr>
          <w:rFonts w:cs="Miriam"/>
        </w:rPr>
        <w:t>utilización de los canales de comunicación, invitamos a todos los miemb</w:t>
      </w:r>
      <w:r w:rsidR="00702BFD">
        <w:rPr>
          <w:rFonts w:cs="Miriam"/>
        </w:rPr>
        <w:t xml:space="preserve">ros de la comunidad educativa a </w:t>
      </w:r>
      <w:r w:rsidRPr="005328E6">
        <w:rPr>
          <w:rFonts w:cs="Miriam"/>
        </w:rPr>
        <w:t>enviar noticias, información, fotos, videos sobre distintas actividades de int</w:t>
      </w:r>
      <w:r w:rsidR="00702BFD">
        <w:rPr>
          <w:rFonts w:cs="Miriam"/>
        </w:rPr>
        <w:t xml:space="preserve">erés a sbarbosa@ccbcali.edu.co, </w:t>
      </w:r>
      <w:r w:rsidRPr="005328E6">
        <w:rPr>
          <w:rFonts w:cs="Miriam"/>
        </w:rPr>
        <w:t>quien procederá a incluirlas en los distintos canales de comunicación del C</w:t>
      </w:r>
      <w:r w:rsidR="00702BFD">
        <w:rPr>
          <w:rFonts w:cs="Miriam"/>
        </w:rPr>
        <w:t xml:space="preserve">olegio, previa aprobación de la </w:t>
      </w:r>
      <w:r w:rsidRPr="005328E6">
        <w:rPr>
          <w:rFonts w:cs="Miriam"/>
        </w:rPr>
        <w:t>Rectoría o su delegado.</w:t>
      </w:r>
    </w:p>
    <w:p w14:paraId="186E59CF" w14:textId="77777777" w:rsidR="00702BFD" w:rsidRPr="005328E6" w:rsidRDefault="00702BFD" w:rsidP="005328E6">
      <w:pPr>
        <w:pStyle w:val="NoSpacing"/>
        <w:jc w:val="both"/>
        <w:rPr>
          <w:rFonts w:cs="Miriam"/>
        </w:rPr>
      </w:pPr>
    </w:p>
    <w:p w14:paraId="5C781B3C" w14:textId="418DEACF" w:rsidR="005328E6" w:rsidRPr="005328E6" w:rsidRDefault="005328E6" w:rsidP="005328E6">
      <w:pPr>
        <w:pStyle w:val="NoSpacing"/>
        <w:jc w:val="both"/>
        <w:rPr>
          <w:rFonts w:cs="Miriam"/>
        </w:rPr>
      </w:pPr>
      <w:r w:rsidRPr="00702BFD">
        <w:rPr>
          <w:rFonts w:cs="Miriam"/>
          <w:b/>
        </w:rPr>
        <w:t xml:space="preserve">3.1.3.7 Acuerdos </w:t>
      </w:r>
      <w:del w:id="70" w:author="Diana Velazquez" w:date="2016-03-28T14:15:00Z">
        <w:r w:rsidRPr="00702BFD" w:rsidDel="0026526C">
          <w:rPr>
            <w:rFonts w:cs="Miriam"/>
            <w:b/>
          </w:rPr>
          <w:delText>Escenciales</w:delText>
        </w:r>
      </w:del>
      <w:ins w:id="71" w:author="Diana Velazquez" w:date="2016-03-28T14:15:00Z">
        <w:r w:rsidR="0026526C" w:rsidRPr="00702BFD">
          <w:rPr>
            <w:rFonts w:cs="Miriam"/>
            <w:b/>
          </w:rPr>
          <w:t>E</w:t>
        </w:r>
        <w:r w:rsidR="0026526C" w:rsidRPr="0026526C">
          <w:rPr>
            <w:rFonts w:cs="Miriam"/>
            <w:b/>
            <w:highlight w:val="lightGray"/>
            <w:rPrChange w:id="72" w:author="Diana Velazquez" w:date="2016-03-28T14:17:00Z">
              <w:rPr>
                <w:rFonts w:cs="Miriam"/>
                <w:b/>
              </w:rPr>
            </w:rPrChange>
          </w:rPr>
          <w:t>s</w:t>
        </w:r>
        <w:r w:rsidR="0026526C" w:rsidRPr="00702BFD">
          <w:rPr>
            <w:rFonts w:cs="Miriam"/>
            <w:b/>
          </w:rPr>
          <w:t>enciales</w:t>
        </w:r>
      </w:ins>
      <w:r w:rsidRPr="00702BFD">
        <w:rPr>
          <w:rFonts w:cs="Miriam"/>
          <w:b/>
        </w:rPr>
        <w:t xml:space="preserve"> en Internet &amp; Chats:</w:t>
      </w:r>
      <w:r w:rsidRPr="005328E6">
        <w:rPr>
          <w:rFonts w:cs="Miriam"/>
        </w:rPr>
        <w:t xml:space="preserve"> Aportaremos positivament</w:t>
      </w:r>
      <w:r w:rsidR="00702BFD">
        <w:rPr>
          <w:rFonts w:cs="Miriam"/>
        </w:rPr>
        <w:t xml:space="preserve">e como miembros de la comunidad </w:t>
      </w:r>
      <w:r w:rsidRPr="005328E6">
        <w:rPr>
          <w:rFonts w:cs="Miriam"/>
        </w:rPr>
        <w:t>CCB, conociendo y promulgando sus principios, filosofía, modelo pedagógico y normatividad.</w:t>
      </w:r>
    </w:p>
    <w:p w14:paraId="06B9C01E" w14:textId="77777777" w:rsidR="00702BFD" w:rsidRDefault="00702BFD" w:rsidP="005328E6">
      <w:pPr>
        <w:pStyle w:val="NoSpacing"/>
        <w:jc w:val="both"/>
        <w:rPr>
          <w:rFonts w:cs="Miriam"/>
        </w:rPr>
      </w:pPr>
    </w:p>
    <w:p w14:paraId="1F0BE0EB" w14:textId="77777777" w:rsidR="005328E6" w:rsidRPr="005328E6" w:rsidRDefault="005328E6" w:rsidP="005328E6">
      <w:pPr>
        <w:pStyle w:val="NoSpacing"/>
        <w:jc w:val="both"/>
        <w:rPr>
          <w:rFonts w:cs="Miriam"/>
        </w:rPr>
      </w:pPr>
      <w:r w:rsidRPr="005328E6">
        <w:rPr>
          <w:rFonts w:cs="Miriam"/>
        </w:rPr>
        <w:t>Los miembros de la comunidad educativa CCB usaremos con responsabilidad las</w:t>
      </w:r>
      <w:r w:rsidR="00702BFD">
        <w:rPr>
          <w:rFonts w:cs="Miriam"/>
        </w:rPr>
        <w:t xml:space="preserve"> redes sociales, absteniéndonos </w:t>
      </w:r>
      <w:r w:rsidRPr="005328E6">
        <w:rPr>
          <w:rFonts w:cs="Miriam"/>
        </w:rPr>
        <w:t xml:space="preserve">de divulgar a través de ellas información escrita o gráfica que pueda poner en </w:t>
      </w:r>
      <w:r w:rsidR="00702BFD">
        <w:rPr>
          <w:rFonts w:cs="Miriam"/>
        </w:rPr>
        <w:t xml:space="preserve">riesgo la seguridad, integridad </w:t>
      </w:r>
      <w:r w:rsidRPr="005328E6">
        <w:rPr>
          <w:rFonts w:cs="Miriam"/>
        </w:rPr>
        <w:t>o buen nombre de la Institución, de sus miembros, o de personas externas.</w:t>
      </w:r>
    </w:p>
    <w:p w14:paraId="25C05CAF" w14:textId="77777777" w:rsidR="005328E6" w:rsidRDefault="005328E6" w:rsidP="005328E6">
      <w:pPr>
        <w:pStyle w:val="NoSpacing"/>
        <w:jc w:val="both"/>
        <w:rPr>
          <w:rFonts w:cs="Miriam"/>
        </w:rPr>
      </w:pPr>
      <w:r w:rsidRPr="005328E6">
        <w:rPr>
          <w:rFonts w:cs="Miriam"/>
        </w:rPr>
        <w:t>En la comunidad de Internet &amp; Chats aplicaremos las mismas normas de corte</w:t>
      </w:r>
      <w:r w:rsidR="00702BFD">
        <w:rPr>
          <w:rFonts w:cs="Miriam"/>
        </w:rPr>
        <w:t xml:space="preserve">sía que utilizamos a diario con </w:t>
      </w:r>
      <w:r w:rsidRPr="005328E6">
        <w:rPr>
          <w:rFonts w:cs="Miriam"/>
        </w:rPr>
        <w:t>nuestros compañeros y amigos.</w:t>
      </w:r>
    </w:p>
    <w:p w14:paraId="5FB059B9" w14:textId="77777777" w:rsidR="00702BFD" w:rsidRPr="005328E6" w:rsidRDefault="00702BFD" w:rsidP="005328E6">
      <w:pPr>
        <w:pStyle w:val="NoSpacing"/>
        <w:jc w:val="both"/>
        <w:rPr>
          <w:rFonts w:cs="Miriam"/>
        </w:rPr>
      </w:pPr>
    </w:p>
    <w:p w14:paraId="0B6EF83C" w14:textId="77777777" w:rsidR="005328E6" w:rsidRDefault="005328E6" w:rsidP="005328E6">
      <w:pPr>
        <w:pStyle w:val="NoSpacing"/>
        <w:jc w:val="both"/>
        <w:rPr>
          <w:rFonts w:cs="Miriam"/>
        </w:rPr>
      </w:pPr>
      <w:r w:rsidRPr="005328E6">
        <w:rPr>
          <w:rFonts w:cs="Miriam"/>
        </w:rPr>
        <w:t>Adicionalmente, existen algunas normas específicas que se deben tener en cuenta:</w:t>
      </w:r>
    </w:p>
    <w:p w14:paraId="3B35CA19" w14:textId="77777777" w:rsidR="00702BFD" w:rsidRPr="005328E6" w:rsidRDefault="00702BFD" w:rsidP="005328E6">
      <w:pPr>
        <w:pStyle w:val="NoSpacing"/>
        <w:jc w:val="both"/>
        <w:rPr>
          <w:rFonts w:cs="Miriam"/>
        </w:rPr>
      </w:pPr>
    </w:p>
    <w:p w14:paraId="1996F2AE" w14:textId="77777777" w:rsidR="005328E6" w:rsidRPr="005328E6" w:rsidRDefault="005328E6" w:rsidP="00053334">
      <w:pPr>
        <w:pStyle w:val="NoSpacing"/>
        <w:numPr>
          <w:ilvl w:val="0"/>
          <w:numId w:val="1"/>
        </w:numPr>
        <w:jc w:val="both"/>
        <w:rPr>
          <w:rFonts w:cs="Miriam"/>
        </w:rPr>
      </w:pPr>
      <w:r w:rsidRPr="005328E6">
        <w:rPr>
          <w:rFonts w:cs="Miriam"/>
        </w:rPr>
        <w:t>Escribir un título pertinente en la casilla de asunto (correo electrónico).</w:t>
      </w:r>
    </w:p>
    <w:p w14:paraId="4EE8CFA2" w14:textId="77777777" w:rsidR="005328E6" w:rsidRPr="005328E6" w:rsidRDefault="005328E6" w:rsidP="00053334">
      <w:pPr>
        <w:pStyle w:val="NoSpacing"/>
        <w:numPr>
          <w:ilvl w:val="0"/>
          <w:numId w:val="1"/>
        </w:numPr>
        <w:jc w:val="both"/>
        <w:rPr>
          <w:rFonts w:cs="Miriam"/>
        </w:rPr>
      </w:pPr>
      <w:r w:rsidRPr="005328E6">
        <w:rPr>
          <w:rFonts w:cs="Miriam"/>
        </w:rPr>
        <w:t>Utilizar un lenguaje claro y cumplir con las reglas de ortografía y gramaticales.</w:t>
      </w:r>
    </w:p>
    <w:p w14:paraId="54724C32" w14:textId="77777777" w:rsidR="005328E6" w:rsidRPr="005328E6" w:rsidRDefault="005328E6" w:rsidP="00053334">
      <w:pPr>
        <w:pStyle w:val="NoSpacing"/>
        <w:numPr>
          <w:ilvl w:val="0"/>
          <w:numId w:val="1"/>
        </w:numPr>
        <w:jc w:val="both"/>
        <w:rPr>
          <w:rFonts w:cs="Miriam"/>
        </w:rPr>
      </w:pPr>
      <w:r w:rsidRPr="005328E6">
        <w:rPr>
          <w:rFonts w:cs="Miriam"/>
        </w:rPr>
        <w:t>Evitar el uso de mayúsculas, subrayados, negrillas, color rojo en fo</w:t>
      </w:r>
      <w:r w:rsidR="00702BFD">
        <w:rPr>
          <w:rFonts w:cs="Miriam"/>
        </w:rPr>
        <w:t xml:space="preserve">rma extendida en sus mensajes a </w:t>
      </w:r>
      <w:r w:rsidRPr="005328E6">
        <w:rPr>
          <w:rFonts w:cs="Miriam"/>
        </w:rPr>
        <w:t>menos que sea necesario; en el código electrónico equivale a subir la voz.</w:t>
      </w:r>
    </w:p>
    <w:p w14:paraId="3FE20BE8" w14:textId="77777777" w:rsidR="005328E6" w:rsidRPr="005328E6" w:rsidRDefault="005328E6" w:rsidP="00053334">
      <w:pPr>
        <w:pStyle w:val="NoSpacing"/>
        <w:numPr>
          <w:ilvl w:val="0"/>
          <w:numId w:val="1"/>
        </w:numPr>
        <w:jc w:val="both"/>
        <w:rPr>
          <w:rFonts w:cs="Miriam"/>
        </w:rPr>
      </w:pPr>
      <w:r w:rsidRPr="005328E6">
        <w:rPr>
          <w:rFonts w:cs="Miriam"/>
        </w:rPr>
        <w:t>No envíe mensajes masivos a personas que no conozca o que no han solicitado su información.</w:t>
      </w:r>
    </w:p>
    <w:p w14:paraId="5DEF92C7" w14:textId="77777777" w:rsidR="005328E6" w:rsidRPr="005328E6" w:rsidRDefault="005328E6" w:rsidP="00053334">
      <w:pPr>
        <w:pStyle w:val="NoSpacing"/>
        <w:numPr>
          <w:ilvl w:val="0"/>
          <w:numId w:val="1"/>
        </w:numPr>
        <w:jc w:val="both"/>
        <w:rPr>
          <w:rFonts w:cs="Miriam"/>
        </w:rPr>
      </w:pPr>
      <w:r w:rsidRPr="005328E6">
        <w:rPr>
          <w:rFonts w:cs="Miriam"/>
        </w:rPr>
        <w:t>Responda únicamente los mensajes que le han enviado directamente.</w:t>
      </w:r>
    </w:p>
    <w:p w14:paraId="4ADED1C8" w14:textId="77777777" w:rsidR="005328E6" w:rsidRPr="005328E6" w:rsidRDefault="005328E6" w:rsidP="00053334">
      <w:pPr>
        <w:pStyle w:val="NoSpacing"/>
        <w:numPr>
          <w:ilvl w:val="0"/>
          <w:numId w:val="1"/>
        </w:numPr>
        <w:jc w:val="both"/>
        <w:rPr>
          <w:rFonts w:cs="Miriam"/>
        </w:rPr>
      </w:pPr>
      <w:r w:rsidRPr="005328E6">
        <w:rPr>
          <w:rFonts w:cs="Miriam"/>
        </w:rPr>
        <w:t>Respete la propiedad intelectual y licencias.</w:t>
      </w:r>
    </w:p>
    <w:p w14:paraId="6122B84D" w14:textId="77777777" w:rsidR="005328E6" w:rsidRPr="005328E6" w:rsidRDefault="005328E6" w:rsidP="00053334">
      <w:pPr>
        <w:pStyle w:val="NoSpacing"/>
        <w:numPr>
          <w:ilvl w:val="0"/>
          <w:numId w:val="1"/>
        </w:numPr>
        <w:jc w:val="both"/>
        <w:rPr>
          <w:rFonts w:cs="Miriam"/>
        </w:rPr>
      </w:pPr>
      <w:r w:rsidRPr="005328E6">
        <w:rPr>
          <w:rFonts w:cs="Miriam"/>
        </w:rPr>
        <w:lastRenderedPageBreak/>
        <w:t xml:space="preserve">No utilice las redes académicas para comercializar. </w:t>
      </w:r>
      <w:r w:rsidR="00702BFD" w:rsidRPr="005328E6">
        <w:rPr>
          <w:rFonts w:cs="Miriam"/>
        </w:rPr>
        <w:t>Realizar</w:t>
      </w:r>
      <w:r w:rsidRPr="005328E6">
        <w:rPr>
          <w:rFonts w:cs="Miriam"/>
        </w:rPr>
        <w:t xml:space="preserve"> publicidad, mercadeo o ventas de productos.</w:t>
      </w:r>
    </w:p>
    <w:p w14:paraId="0C05493A" w14:textId="77777777" w:rsidR="005328E6" w:rsidRPr="005328E6" w:rsidRDefault="005328E6" w:rsidP="00053334">
      <w:pPr>
        <w:pStyle w:val="NoSpacing"/>
        <w:numPr>
          <w:ilvl w:val="0"/>
          <w:numId w:val="1"/>
        </w:numPr>
        <w:jc w:val="both"/>
        <w:rPr>
          <w:rFonts w:cs="Miriam"/>
        </w:rPr>
      </w:pPr>
      <w:r w:rsidRPr="005328E6">
        <w:rPr>
          <w:rFonts w:cs="Miriam"/>
        </w:rPr>
        <w:t>Abstenerse de enviar cadenas de todo tipo.</w:t>
      </w:r>
    </w:p>
    <w:p w14:paraId="41D6F516" w14:textId="77777777" w:rsidR="00490FF6" w:rsidRPr="005328E6" w:rsidRDefault="005328E6" w:rsidP="00053334">
      <w:pPr>
        <w:pStyle w:val="NoSpacing"/>
        <w:numPr>
          <w:ilvl w:val="0"/>
          <w:numId w:val="1"/>
        </w:numPr>
        <w:jc w:val="both"/>
        <w:rPr>
          <w:rFonts w:cs="Miriam"/>
        </w:rPr>
      </w:pPr>
      <w:r w:rsidRPr="005328E6">
        <w:rPr>
          <w:rFonts w:cs="Miriam"/>
        </w:rPr>
        <w:t>Guiar la comunicación bajo principios como: “Si hay algo que no puedes deci</w:t>
      </w:r>
      <w:r w:rsidR="00702BFD">
        <w:rPr>
          <w:rFonts w:cs="Miriam"/>
        </w:rPr>
        <w:t xml:space="preserve">r cara a cara, no lo escribas”. </w:t>
      </w:r>
      <w:r w:rsidRPr="005328E6">
        <w:rPr>
          <w:rFonts w:cs="Miriam"/>
        </w:rPr>
        <w:t>“Lo que se sube a la red no desaparece nunca”.</w:t>
      </w:r>
    </w:p>
    <w:p w14:paraId="6E851D9D" w14:textId="77777777" w:rsidR="00490FF6" w:rsidRPr="00D13C95" w:rsidRDefault="00490FF6" w:rsidP="00D13C95">
      <w:pPr>
        <w:pStyle w:val="NoSpacing"/>
        <w:jc w:val="both"/>
        <w:rPr>
          <w:rFonts w:cs="Miriam"/>
          <w:b/>
        </w:rPr>
      </w:pPr>
    </w:p>
    <w:p w14:paraId="03CDFAF6" w14:textId="77777777" w:rsidR="00C67BEA" w:rsidRDefault="00C67BEA" w:rsidP="00D13C95">
      <w:pPr>
        <w:pStyle w:val="NoSpacing"/>
        <w:jc w:val="both"/>
        <w:rPr>
          <w:rFonts w:cs="Miriam"/>
          <w:b/>
        </w:rPr>
      </w:pPr>
      <w:r w:rsidRPr="00D13C95">
        <w:rPr>
          <w:rFonts w:cs="Miriam"/>
          <w:b/>
        </w:rPr>
        <w:t>_3.2 CONFIDENCIALIDAD</w:t>
      </w:r>
    </w:p>
    <w:p w14:paraId="10216AA4" w14:textId="77777777" w:rsidR="00702BFD" w:rsidRPr="00D13C95" w:rsidRDefault="00702BFD" w:rsidP="00D13C95">
      <w:pPr>
        <w:pStyle w:val="NoSpacing"/>
        <w:jc w:val="both"/>
        <w:rPr>
          <w:rFonts w:cs="Miriam"/>
          <w:b/>
        </w:rPr>
      </w:pPr>
    </w:p>
    <w:p w14:paraId="6D04BCB0" w14:textId="60658B98" w:rsidR="00C67BEA" w:rsidRDefault="00C67BEA" w:rsidP="00D13C95">
      <w:pPr>
        <w:pStyle w:val="NoSpacing"/>
        <w:jc w:val="both"/>
        <w:rPr>
          <w:rFonts w:cs="Miriam"/>
        </w:rPr>
      </w:pPr>
      <w:r w:rsidRPr="00D13C95">
        <w:rPr>
          <w:rFonts w:cs="Miriam"/>
        </w:rPr>
        <w:t>Todos los miembros de la comunidad educativa tienen derecho a privaci</w:t>
      </w:r>
      <w:r w:rsidR="00D12869" w:rsidRPr="00D13C95">
        <w:rPr>
          <w:rFonts w:cs="Miriam"/>
        </w:rPr>
        <w:t xml:space="preserve">dad en sus comunicaciones. Este </w:t>
      </w:r>
      <w:r w:rsidRPr="00D13C95">
        <w:rPr>
          <w:rFonts w:cs="Miriam"/>
        </w:rPr>
        <w:t>derecho está limitado por la necesidad de compartir información con aquel</w:t>
      </w:r>
      <w:r w:rsidR="00EF15EA" w:rsidRPr="00D13C95">
        <w:rPr>
          <w:rFonts w:cs="Miriam"/>
        </w:rPr>
        <w:t xml:space="preserve">las personas que sea necesario. </w:t>
      </w:r>
      <w:r w:rsidRPr="00D13C95">
        <w:rPr>
          <w:rFonts w:cs="Miriam"/>
        </w:rPr>
        <w:t>Los profesores, psicólogos, padres, estudiantes, administradores, comparten el deber de c</w:t>
      </w:r>
      <w:r w:rsidR="00EF15EA" w:rsidRPr="00D13C95">
        <w:rPr>
          <w:rFonts w:cs="Miriam"/>
        </w:rPr>
        <w:t xml:space="preserve">onfidencialidad. </w:t>
      </w:r>
      <w:r w:rsidRPr="00D13C95">
        <w:rPr>
          <w:rFonts w:cs="Miriam"/>
        </w:rPr>
        <w:t>Miembros de la comunidad educativa deben notificar a padres y a jefes de sec</w:t>
      </w:r>
      <w:r w:rsidR="00D12869" w:rsidRPr="00D13C95">
        <w:rPr>
          <w:rFonts w:cs="Miriam"/>
        </w:rPr>
        <w:t xml:space="preserve">ción o Rectoría cuando conozcan </w:t>
      </w:r>
      <w:r w:rsidRPr="00D13C95">
        <w:rPr>
          <w:rFonts w:cs="Miriam"/>
        </w:rPr>
        <w:t xml:space="preserve">de situaciones que puedan afectar la salud, seguridad, o causar daño a algún individuo. </w:t>
      </w:r>
      <w:r w:rsidR="00EF15EA" w:rsidRPr="00D13C95">
        <w:rPr>
          <w:rFonts w:cs="Miriam"/>
        </w:rPr>
        <w:t xml:space="preserve"> </w:t>
      </w:r>
      <w:r w:rsidR="00D12869" w:rsidRPr="00D13C95">
        <w:rPr>
          <w:rFonts w:cs="Miriam"/>
        </w:rPr>
        <w:t xml:space="preserve">En estas situaciones, </w:t>
      </w:r>
      <w:r w:rsidRPr="00D13C95">
        <w:rPr>
          <w:rFonts w:cs="Miriam"/>
        </w:rPr>
        <w:t>los miembros de la comunidad deben suministrar información relevante a las</w:t>
      </w:r>
      <w:r w:rsidR="00D12869" w:rsidRPr="00D13C95">
        <w:rPr>
          <w:rFonts w:cs="Miriam"/>
        </w:rPr>
        <w:t xml:space="preserve"> autoridades educativas y/o</w:t>
      </w:r>
      <w:ins w:id="73" w:author="Portatil CCB" w:date="2016-02-25T08:37:00Z">
        <w:r w:rsidR="00223994">
          <w:rPr>
            <w:rFonts w:cs="Miriam"/>
          </w:rPr>
          <w:t xml:space="preserve"> </w:t>
        </w:r>
        <w:r w:rsidR="00223994" w:rsidRPr="00F2592D">
          <w:rPr>
            <w:rFonts w:cs="Miriam"/>
            <w:highlight w:val="lightGray"/>
            <w:rPrChange w:id="74" w:author="Diana Velazquez" w:date="2016-03-10T15:10:00Z">
              <w:rPr>
                <w:rFonts w:cs="Miriam"/>
              </w:rPr>
            </w:rPrChange>
          </w:rPr>
          <w:t>a</w:t>
        </w:r>
      </w:ins>
      <w:r w:rsidR="00D12869" w:rsidRPr="00D13C95">
        <w:rPr>
          <w:rFonts w:cs="Miriam"/>
        </w:rPr>
        <w:t xml:space="preserve"> los </w:t>
      </w:r>
      <w:r w:rsidRPr="00D13C95">
        <w:rPr>
          <w:rFonts w:cs="Miriam"/>
        </w:rPr>
        <w:t>padres. Al definir procesos disciplinarios o restaurativos, el Colegio no sumi</w:t>
      </w:r>
      <w:r w:rsidR="00D12869" w:rsidRPr="00D13C95">
        <w:rPr>
          <w:rFonts w:cs="Miriam"/>
        </w:rPr>
        <w:t xml:space="preserve">nistrará información a padres y </w:t>
      </w:r>
      <w:r w:rsidRPr="00D13C95">
        <w:rPr>
          <w:rFonts w:cs="Miriam"/>
        </w:rPr>
        <w:t>estudiantes sobre consecuencias y sanciones aplicadas a otros miembros de la comunidad.</w:t>
      </w:r>
    </w:p>
    <w:p w14:paraId="69C7A518" w14:textId="77777777" w:rsidR="00702BFD" w:rsidRPr="00D13C95" w:rsidRDefault="00702BFD" w:rsidP="00D13C95">
      <w:pPr>
        <w:pStyle w:val="NoSpacing"/>
        <w:jc w:val="both"/>
        <w:rPr>
          <w:rFonts w:cs="Miriam"/>
        </w:rPr>
      </w:pPr>
    </w:p>
    <w:p w14:paraId="2B157EFC" w14:textId="77777777" w:rsidR="005B47B2" w:rsidRPr="00D13C95" w:rsidRDefault="005B47B2" w:rsidP="00D13C95">
      <w:pPr>
        <w:pStyle w:val="NoSpacing"/>
        <w:jc w:val="both"/>
        <w:rPr>
          <w:rFonts w:cs="Miriam"/>
          <w:b/>
        </w:rPr>
      </w:pPr>
      <w:r w:rsidRPr="00D13C95">
        <w:rPr>
          <w:rFonts w:cs="Miriam"/>
          <w:b/>
        </w:rPr>
        <w:t>_3.3 VERACIDAD</w:t>
      </w:r>
    </w:p>
    <w:p w14:paraId="72B54749" w14:textId="77777777" w:rsidR="005B47B2" w:rsidRDefault="005B47B2" w:rsidP="00D13C95">
      <w:pPr>
        <w:pStyle w:val="NoSpacing"/>
        <w:jc w:val="both"/>
        <w:rPr>
          <w:rFonts w:cs="Miriam"/>
        </w:rPr>
      </w:pPr>
      <w:r w:rsidRPr="00D13C95">
        <w:rPr>
          <w:rFonts w:cs="Miriam"/>
        </w:rPr>
        <w:t>Todos los miembros de la comunidad comparten el deber de asegurar la veracidad en todas las comunicaciones. Reproducir información sin confirmación es antiético y debe ser evitado. La forma para garantizar la verdad es comunicarse directamente con los individuos involucrados. Debemos apoyar comunicaciones claras compartiendo nuestras obser</w:t>
      </w:r>
      <w:r w:rsidR="00C179D5" w:rsidRPr="00D13C95">
        <w:rPr>
          <w:rFonts w:cs="Miriam"/>
        </w:rPr>
        <w:t xml:space="preserve">vaciones de manera respetuosa.  </w:t>
      </w:r>
      <w:r w:rsidRPr="00D13C95">
        <w:rPr>
          <w:rFonts w:cs="Miriam"/>
        </w:rPr>
        <w:t>Escuchar activamente es otro elemento esencial para una comunicación asertiva. Hablar con personas que no están directamente involucradas en una situación es inapropiado y no promueve la confianza en nuestra comunidad.</w:t>
      </w:r>
    </w:p>
    <w:p w14:paraId="2F7CAF23" w14:textId="77777777" w:rsidR="00702BFD" w:rsidRPr="00D13C95" w:rsidRDefault="00702BFD" w:rsidP="00D13C95">
      <w:pPr>
        <w:pStyle w:val="NoSpacing"/>
        <w:jc w:val="both"/>
        <w:rPr>
          <w:rFonts w:cs="Miriam"/>
        </w:rPr>
      </w:pPr>
    </w:p>
    <w:p w14:paraId="5D578FAE" w14:textId="77777777" w:rsidR="005B47B2" w:rsidRDefault="005B47B2" w:rsidP="00D13C95">
      <w:pPr>
        <w:pStyle w:val="NoSpacing"/>
        <w:jc w:val="both"/>
        <w:rPr>
          <w:rFonts w:cs="Miriam"/>
          <w:b/>
        </w:rPr>
      </w:pPr>
      <w:r w:rsidRPr="00D13C95">
        <w:rPr>
          <w:rFonts w:cs="Miriam"/>
          <w:b/>
        </w:rPr>
        <w:t>_3.4 PRESERVACIÓN DEL MEDIO AMBIENTE ESCOLAR</w:t>
      </w:r>
    </w:p>
    <w:p w14:paraId="032FE85F" w14:textId="77777777" w:rsidR="00702BFD" w:rsidRPr="00D13C95" w:rsidRDefault="00702BFD" w:rsidP="00D13C95">
      <w:pPr>
        <w:pStyle w:val="NoSpacing"/>
        <w:jc w:val="both"/>
        <w:rPr>
          <w:rFonts w:cs="Miriam"/>
          <w:b/>
        </w:rPr>
      </w:pPr>
    </w:p>
    <w:p w14:paraId="5FF2360A" w14:textId="77777777" w:rsidR="005B47B2" w:rsidRDefault="005B47B2" w:rsidP="00D13C95">
      <w:pPr>
        <w:pStyle w:val="NoSpacing"/>
        <w:jc w:val="both"/>
        <w:rPr>
          <w:rFonts w:cs="Miriam"/>
        </w:rPr>
      </w:pPr>
      <w:r w:rsidRPr="00D13C95">
        <w:rPr>
          <w:rFonts w:cs="Miriam"/>
        </w:rPr>
        <w:t>Se debe velar por la preservación y cuidado de los ecosistemas pertenecientes al medio ambiente escolar y apoyar los programas de reciclaje adelantados en el Colegio.</w:t>
      </w:r>
    </w:p>
    <w:p w14:paraId="6A0FF9F2" w14:textId="77777777" w:rsidR="00702BFD" w:rsidRPr="00D13C95" w:rsidRDefault="00702BFD" w:rsidP="00D13C95">
      <w:pPr>
        <w:pStyle w:val="NoSpacing"/>
        <w:jc w:val="both"/>
        <w:rPr>
          <w:rFonts w:cs="Miriam"/>
        </w:rPr>
      </w:pPr>
    </w:p>
    <w:p w14:paraId="01F4A15E" w14:textId="77777777" w:rsidR="005B47B2" w:rsidRPr="00D13C95" w:rsidRDefault="005B47B2" w:rsidP="00053334">
      <w:pPr>
        <w:pStyle w:val="NoSpacing"/>
        <w:numPr>
          <w:ilvl w:val="0"/>
          <w:numId w:val="6"/>
        </w:numPr>
        <w:jc w:val="both"/>
        <w:rPr>
          <w:rFonts w:cs="Miriam"/>
        </w:rPr>
      </w:pPr>
      <w:r w:rsidRPr="00D13C95">
        <w:rPr>
          <w:rFonts w:cs="Miriam"/>
        </w:rPr>
        <w:t>El Colegio promueve la reducción del consumo innecesario y la reutilización y la gestión integral de residuos.</w:t>
      </w:r>
    </w:p>
    <w:p w14:paraId="20DF4E92" w14:textId="2D45CAE3" w:rsidR="005B47B2" w:rsidRPr="00D13C95" w:rsidRDefault="005B47B2" w:rsidP="00053334">
      <w:pPr>
        <w:pStyle w:val="NoSpacing"/>
        <w:numPr>
          <w:ilvl w:val="0"/>
          <w:numId w:val="6"/>
        </w:numPr>
        <w:jc w:val="both"/>
        <w:rPr>
          <w:rFonts w:cs="Miriam"/>
        </w:rPr>
      </w:pPr>
      <w:r w:rsidRPr="00D13C95">
        <w:rPr>
          <w:rFonts w:cs="Miriam"/>
        </w:rPr>
        <w:t xml:space="preserve">Todos </w:t>
      </w:r>
      <w:ins w:id="75" w:author="Portatil CCB" w:date="2016-02-25T08:38:00Z">
        <w:r w:rsidR="00223994" w:rsidRPr="00F2592D">
          <w:rPr>
            <w:rFonts w:cs="Miriam"/>
            <w:highlight w:val="lightGray"/>
            <w:rPrChange w:id="76" w:author="Diana Velazquez" w:date="2016-03-10T15:10:00Z">
              <w:rPr>
                <w:rFonts w:cs="Miriam"/>
              </w:rPr>
            </w:rPrChange>
          </w:rPr>
          <w:t xml:space="preserve">los miembros de la comunidad </w:t>
        </w:r>
        <w:commentRangeStart w:id="77"/>
        <w:r w:rsidR="00223994" w:rsidRPr="00F2592D">
          <w:rPr>
            <w:rFonts w:cs="Miriam"/>
            <w:highlight w:val="lightGray"/>
            <w:rPrChange w:id="78" w:author="Diana Velazquez" w:date="2016-03-10T15:10:00Z">
              <w:rPr>
                <w:rFonts w:cs="Miriam"/>
              </w:rPr>
            </w:rPrChange>
          </w:rPr>
          <w:t>CCB</w:t>
        </w:r>
      </w:ins>
      <w:commentRangeEnd w:id="77"/>
      <w:r w:rsidR="00501097" w:rsidRPr="00F2592D">
        <w:rPr>
          <w:rStyle w:val="CommentReference"/>
          <w:highlight w:val="lightGray"/>
          <w:rPrChange w:id="79" w:author="Diana Velazquez" w:date="2016-03-10T15:10:00Z">
            <w:rPr>
              <w:rStyle w:val="CommentReference"/>
            </w:rPr>
          </w:rPrChange>
        </w:rPr>
        <w:commentReference w:id="77"/>
      </w:r>
      <w:ins w:id="80" w:author="Portatil CCB" w:date="2016-02-25T08:38:00Z">
        <w:r w:rsidR="00223994">
          <w:rPr>
            <w:rFonts w:cs="Miriam"/>
          </w:rPr>
          <w:t xml:space="preserve"> </w:t>
        </w:r>
      </w:ins>
      <w:r w:rsidRPr="00D13C95">
        <w:rPr>
          <w:rFonts w:cs="Miriam"/>
        </w:rPr>
        <w:t>son responsables de hacer buen uso y mantener la limpieza en todas las instalaciones y dependencias del Colegio.</w:t>
      </w:r>
    </w:p>
    <w:p w14:paraId="31D5EC18" w14:textId="77777777" w:rsidR="005B47B2" w:rsidRPr="00D13C95" w:rsidRDefault="005B47B2" w:rsidP="00053334">
      <w:pPr>
        <w:pStyle w:val="NoSpacing"/>
        <w:numPr>
          <w:ilvl w:val="0"/>
          <w:numId w:val="6"/>
        </w:numPr>
        <w:jc w:val="both"/>
        <w:rPr>
          <w:rFonts w:cs="Miriam"/>
        </w:rPr>
      </w:pPr>
      <w:r w:rsidRPr="00D13C95">
        <w:rPr>
          <w:rFonts w:cs="Miriam"/>
        </w:rPr>
        <w:t>Todos los miembros de la Comunidad Educativa CCB</w:t>
      </w:r>
      <w:del w:id="81" w:author="Portatil CCB" w:date="2016-02-25T08:39:00Z">
        <w:r w:rsidRPr="00D13C95" w:rsidDel="00223994">
          <w:rPr>
            <w:rFonts w:cs="Miriam"/>
          </w:rPr>
          <w:delText>,</w:delText>
        </w:r>
      </w:del>
      <w:r w:rsidRPr="00D13C95">
        <w:rPr>
          <w:rFonts w:cs="Miriam"/>
        </w:rPr>
        <w:t xml:space="preserve"> deben contribuir a la separación de residuos en la fuente utilizando adecuadamente las canecas de la basura:</w:t>
      </w:r>
    </w:p>
    <w:p w14:paraId="76CF0FE9" w14:textId="77777777" w:rsidR="005B47B2" w:rsidRPr="00D13C95" w:rsidRDefault="005B47B2" w:rsidP="00702BFD">
      <w:pPr>
        <w:pStyle w:val="NoSpacing"/>
        <w:ind w:left="1560"/>
        <w:jc w:val="both"/>
        <w:rPr>
          <w:rFonts w:cs="Miriam"/>
        </w:rPr>
      </w:pPr>
      <w:r w:rsidRPr="00D13C95">
        <w:rPr>
          <w:rFonts w:cs="Miriam"/>
          <w:b/>
        </w:rPr>
        <w:t>Verde:</w:t>
      </w:r>
      <w:r w:rsidRPr="00D13C95">
        <w:rPr>
          <w:rFonts w:cs="Miriam"/>
        </w:rPr>
        <w:t xml:space="preserve"> (Orgánico) Si los objetos de plástico y papel están untados de comida deben ser depositados en la caneca de orgánicos.</w:t>
      </w:r>
    </w:p>
    <w:p w14:paraId="00A24A85" w14:textId="77777777" w:rsidR="005B47B2" w:rsidRPr="00D13C95" w:rsidRDefault="005B47B2" w:rsidP="00702BFD">
      <w:pPr>
        <w:pStyle w:val="NoSpacing"/>
        <w:ind w:left="1560"/>
        <w:jc w:val="both"/>
        <w:rPr>
          <w:rFonts w:cs="Miriam"/>
        </w:rPr>
      </w:pPr>
      <w:r w:rsidRPr="00D13C95">
        <w:rPr>
          <w:rFonts w:cs="Miriam"/>
          <w:b/>
        </w:rPr>
        <w:t>Azul:</w:t>
      </w:r>
      <w:r w:rsidRPr="00D13C95">
        <w:rPr>
          <w:rFonts w:cs="Miriam"/>
        </w:rPr>
        <w:t xml:space="preserve"> Plástico</w:t>
      </w:r>
    </w:p>
    <w:p w14:paraId="6D1180F1" w14:textId="77777777" w:rsidR="005B47B2" w:rsidRDefault="005B47B2" w:rsidP="00702BFD">
      <w:pPr>
        <w:pStyle w:val="NoSpacing"/>
        <w:ind w:left="1560"/>
        <w:jc w:val="both"/>
        <w:rPr>
          <w:rFonts w:cs="Miriam"/>
        </w:rPr>
      </w:pPr>
      <w:r w:rsidRPr="00D13C95">
        <w:rPr>
          <w:rFonts w:cs="Miriam"/>
          <w:b/>
        </w:rPr>
        <w:t>Gris:</w:t>
      </w:r>
      <w:r w:rsidRPr="00D13C95">
        <w:rPr>
          <w:rFonts w:cs="Miriam"/>
        </w:rPr>
        <w:t xml:space="preserve"> Papel</w:t>
      </w:r>
    </w:p>
    <w:p w14:paraId="538C9955" w14:textId="77777777" w:rsidR="00702BFD" w:rsidRPr="00D13C95" w:rsidRDefault="00702BFD" w:rsidP="00702BFD">
      <w:pPr>
        <w:pStyle w:val="NoSpacing"/>
        <w:ind w:left="1560"/>
        <w:jc w:val="both"/>
        <w:rPr>
          <w:rFonts w:cs="Miriam"/>
        </w:rPr>
      </w:pPr>
    </w:p>
    <w:p w14:paraId="53E339F4" w14:textId="77777777" w:rsidR="005B47B2" w:rsidRDefault="005B47B2" w:rsidP="00D13C95">
      <w:pPr>
        <w:pStyle w:val="NoSpacing"/>
        <w:jc w:val="both"/>
        <w:rPr>
          <w:rFonts w:cs="Miriam"/>
          <w:b/>
        </w:rPr>
      </w:pPr>
      <w:r w:rsidRPr="00D13C95">
        <w:rPr>
          <w:rFonts w:cs="Miriam"/>
          <w:b/>
        </w:rPr>
        <w:t>_3.5 AMBIENTE LIBRE DE TABACO, ALCOHOL, DROGAS</w:t>
      </w:r>
      <w:del w:id="82" w:author="Portatil CCB" w:date="2016-02-25T08:39:00Z">
        <w:r w:rsidRPr="00D13C95" w:rsidDel="00223994">
          <w:rPr>
            <w:rFonts w:cs="Miriam"/>
            <w:b/>
          </w:rPr>
          <w:delText>,</w:delText>
        </w:r>
      </w:del>
      <w:r w:rsidRPr="00D13C95">
        <w:rPr>
          <w:rFonts w:cs="Miriam"/>
          <w:b/>
        </w:rPr>
        <w:t xml:space="preserve"> Y SUSTANCIAS PROHIBIDAS</w:t>
      </w:r>
    </w:p>
    <w:p w14:paraId="4F332AF1" w14:textId="77777777" w:rsidR="00702BFD" w:rsidRDefault="00702BFD" w:rsidP="00D13C95">
      <w:pPr>
        <w:pStyle w:val="NoSpacing"/>
        <w:jc w:val="both"/>
        <w:rPr>
          <w:rFonts w:cs="Miriam"/>
          <w:b/>
        </w:rPr>
      </w:pPr>
    </w:p>
    <w:p w14:paraId="79034F91" w14:textId="77777777" w:rsidR="00702BFD" w:rsidRPr="00702BFD" w:rsidRDefault="00702BFD" w:rsidP="00702BFD">
      <w:pPr>
        <w:pStyle w:val="NoSpacing"/>
        <w:jc w:val="both"/>
        <w:rPr>
          <w:rFonts w:cs="Miriam"/>
        </w:rPr>
      </w:pPr>
      <w:r w:rsidRPr="00702BFD">
        <w:rPr>
          <w:rFonts w:cs="Miriam"/>
        </w:rPr>
        <w:t>El CCB está comprometido con la creación de un ambiente libre de tabaco, drogas y alcohol para la</w:t>
      </w:r>
      <w:r>
        <w:rPr>
          <w:rFonts w:cs="Miriam"/>
        </w:rPr>
        <w:t xml:space="preserve"> </w:t>
      </w:r>
      <w:r w:rsidRPr="00702BFD">
        <w:rPr>
          <w:rFonts w:cs="Miriam"/>
        </w:rPr>
        <w:t>comunidad educativa.</w:t>
      </w:r>
    </w:p>
    <w:p w14:paraId="0F105CB9" w14:textId="77777777" w:rsidR="00702BFD" w:rsidRDefault="00702BFD" w:rsidP="00702BFD">
      <w:pPr>
        <w:pStyle w:val="NoSpacing"/>
        <w:jc w:val="both"/>
        <w:rPr>
          <w:rFonts w:cs="Miriam"/>
        </w:rPr>
      </w:pPr>
    </w:p>
    <w:p w14:paraId="01C1E02E" w14:textId="77777777" w:rsidR="00702BFD" w:rsidRPr="00702BFD" w:rsidRDefault="00702BFD" w:rsidP="00702BFD">
      <w:pPr>
        <w:pStyle w:val="NoSpacing"/>
        <w:jc w:val="both"/>
        <w:rPr>
          <w:rFonts w:cs="Miriam"/>
        </w:rPr>
      </w:pPr>
      <w:r w:rsidRPr="00702BFD">
        <w:rPr>
          <w:rFonts w:cs="Miriam"/>
        </w:rPr>
        <w:t>No está permitida la posesión, distribución (proveer o vender), ni el con</w:t>
      </w:r>
      <w:r>
        <w:rPr>
          <w:rFonts w:cs="Miriam"/>
        </w:rPr>
        <w:t xml:space="preserve">sumo o estar bajo la influencia </w:t>
      </w:r>
      <w:r w:rsidRPr="00702BFD">
        <w:rPr>
          <w:rFonts w:cs="Miriam"/>
        </w:rPr>
        <w:t>de bebidas alcohólicas, drogas o sustancias ilegales en las dependencias d</w:t>
      </w:r>
      <w:r>
        <w:rPr>
          <w:rFonts w:cs="Miriam"/>
        </w:rPr>
        <w:t xml:space="preserve">el Colegio, en los buses, ni en </w:t>
      </w:r>
      <w:r w:rsidRPr="00702BFD">
        <w:rPr>
          <w:rFonts w:cs="Miriam"/>
        </w:rPr>
        <w:t>ninguna de las actividades organizadas, promovidas, y/o patrocinadas por el</w:t>
      </w:r>
      <w:r>
        <w:rPr>
          <w:rFonts w:cs="Miriam"/>
        </w:rPr>
        <w:t xml:space="preserve"> Colegio, en las que participan </w:t>
      </w:r>
      <w:r w:rsidRPr="00702BFD">
        <w:rPr>
          <w:rFonts w:cs="Miriam"/>
        </w:rPr>
        <w:t>miembros de la comunidad educativa. Tampoco están permitidas en las afueras del Colegio.</w:t>
      </w:r>
    </w:p>
    <w:p w14:paraId="05C1F651" w14:textId="77777777" w:rsidR="00702BFD" w:rsidRDefault="00702BFD" w:rsidP="00702BFD">
      <w:pPr>
        <w:pStyle w:val="NoSpacing"/>
        <w:jc w:val="both"/>
        <w:rPr>
          <w:rFonts w:cs="Miriam"/>
        </w:rPr>
      </w:pPr>
    </w:p>
    <w:p w14:paraId="7D133E57" w14:textId="77777777" w:rsidR="00702BFD" w:rsidRPr="00D241AF" w:rsidRDefault="00702BFD" w:rsidP="00702BFD">
      <w:pPr>
        <w:pStyle w:val="NoSpacing"/>
        <w:jc w:val="both"/>
        <w:rPr>
          <w:rFonts w:cs="Miriam"/>
        </w:rPr>
      </w:pPr>
      <w:r w:rsidRPr="00D241AF">
        <w:rPr>
          <w:rFonts w:cs="Miriam"/>
          <w:highlight w:val="lightGray"/>
          <w:rPrChange w:id="83" w:author="Diana Velazquez" w:date="2016-03-10T15:23:00Z">
            <w:rPr>
              <w:rFonts w:cs="Miriam"/>
            </w:rPr>
          </w:rPrChange>
        </w:rPr>
        <w:t xml:space="preserve">Cuando el Colegio sospeche que un estudiante está bajo la influencia de sustancias psicoactivas y/o alcohol en las instalaciones del Colegio, el Rector le dará la oportunidad al estudiante para que proporcione una muestra, bajo supervisión </w:t>
      </w:r>
      <w:commentRangeStart w:id="84"/>
      <w:r w:rsidRPr="00D241AF">
        <w:rPr>
          <w:rFonts w:cs="Miriam"/>
          <w:highlight w:val="lightGray"/>
          <w:rPrChange w:id="85" w:author="Diana Velazquez" w:date="2016-03-10T15:23:00Z">
            <w:rPr>
              <w:rFonts w:cs="Miriam"/>
            </w:rPr>
          </w:rPrChange>
        </w:rPr>
        <w:t>médica</w:t>
      </w:r>
      <w:commentRangeEnd w:id="84"/>
      <w:r w:rsidR="00F53587" w:rsidRPr="00D241AF">
        <w:rPr>
          <w:rStyle w:val="CommentReference"/>
          <w:highlight w:val="lightGray"/>
          <w:rPrChange w:id="86" w:author="Diana Velazquez" w:date="2016-03-10T15:23:00Z">
            <w:rPr>
              <w:rStyle w:val="CommentReference"/>
            </w:rPr>
          </w:rPrChange>
        </w:rPr>
        <w:commentReference w:id="84"/>
      </w:r>
      <w:r w:rsidRPr="00D241AF">
        <w:rPr>
          <w:rFonts w:cs="Miriam"/>
          <w:highlight w:val="lightGray"/>
          <w:rPrChange w:id="87" w:author="Diana Velazquez" w:date="2016-03-10T15:23:00Z">
            <w:rPr>
              <w:rFonts w:cs="Miriam"/>
            </w:rPr>
          </w:rPrChange>
        </w:rPr>
        <w:t>.</w:t>
      </w:r>
    </w:p>
    <w:p w14:paraId="664B9A49" w14:textId="77777777" w:rsidR="00702BFD" w:rsidRDefault="00702BFD" w:rsidP="00702BFD">
      <w:pPr>
        <w:pStyle w:val="NoSpacing"/>
        <w:jc w:val="both"/>
        <w:rPr>
          <w:rFonts w:cs="Miriam"/>
        </w:rPr>
      </w:pPr>
    </w:p>
    <w:p w14:paraId="7D6ADBD3" w14:textId="4767AEBE" w:rsidR="00702BFD" w:rsidRPr="00702BFD" w:rsidRDefault="00702BFD" w:rsidP="00702BFD">
      <w:pPr>
        <w:pStyle w:val="NoSpacing"/>
        <w:jc w:val="both"/>
        <w:rPr>
          <w:rFonts w:cs="Miriam"/>
        </w:rPr>
      </w:pPr>
      <w:r w:rsidRPr="00702BFD">
        <w:rPr>
          <w:rFonts w:cs="Miriam"/>
        </w:rPr>
        <w:t xml:space="preserve">No está permitido para los estudiantes la posesión, distribución </w:t>
      </w:r>
      <w:r w:rsidRPr="00F53587">
        <w:rPr>
          <w:rFonts w:cs="Miriam"/>
          <w:highlight w:val="lightGray"/>
          <w:rPrChange w:id="88" w:author="Diana Velazquez" w:date="2016-03-10T15:12:00Z">
            <w:rPr>
              <w:rFonts w:cs="Miriam"/>
            </w:rPr>
          </w:rPrChange>
        </w:rPr>
        <w:t xml:space="preserve">ni </w:t>
      </w:r>
      <w:del w:id="89" w:author="Portatil CCB" w:date="2016-02-25T08:43:00Z">
        <w:r w:rsidRPr="00F53587" w:rsidDel="006C4FE1">
          <w:rPr>
            <w:rFonts w:cs="Miriam"/>
            <w:highlight w:val="lightGray"/>
            <w:rPrChange w:id="90" w:author="Diana Velazquez" w:date="2016-03-10T15:12:00Z">
              <w:rPr>
                <w:rFonts w:cs="Miriam"/>
              </w:rPr>
            </w:rPrChange>
          </w:rPr>
          <w:delText>fumar</w:delText>
        </w:r>
      </w:del>
      <w:r w:rsidRPr="00F53587">
        <w:rPr>
          <w:rFonts w:cs="Miriam"/>
          <w:highlight w:val="lightGray"/>
          <w:rPrChange w:id="91" w:author="Diana Velazquez" w:date="2016-03-10T15:12:00Z">
            <w:rPr>
              <w:rFonts w:cs="Miriam"/>
            </w:rPr>
          </w:rPrChange>
        </w:rPr>
        <w:t xml:space="preserve"> </w:t>
      </w:r>
      <w:commentRangeStart w:id="92"/>
      <w:ins w:id="93" w:author="Portatil CCB" w:date="2016-02-25T08:43:00Z">
        <w:r w:rsidR="006C4FE1" w:rsidRPr="00F53587">
          <w:rPr>
            <w:rFonts w:cs="Miriam"/>
            <w:highlight w:val="lightGray"/>
            <w:rPrChange w:id="94" w:author="Diana Velazquez" w:date="2016-03-10T15:12:00Z">
              <w:rPr>
                <w:rFonts w:cs="Miriam"/>
              </w:rPr>
            </w:rPrChange>
          </w:rPr>
          <w:t>consumo</w:t>
        </w:r>
      </w:ins>
      <w:commentRangeEnd w:id="92"/>
      <w:r w:rsidR="00501097" w:rsidRPr="00F53587">
        <w:rPr>
          <w:rStyle w:val="CommentReference"/>
          <w:highlight w:val="lightGray"/>
          <w:rPrChange w:id="95" w:author="Diana Velazquez" w:date="2016-03-10T15:12:00Z">
            <w:rPr>
              <w:rStyle w:val="CommentReference"/>
            </w:rPr>
          </w:rPrChange>
        </w:rPr>
        <w:commentReference w:id="92"/>
      </w:r>
      <w:ins w:id="96" w:author="Portatil CCB" w:date="2016-02-25T08:43:00Z">
        <w:r w:rsidR="006C4FE1">
          <w:rPr>
            <w:rFonts w:cs="Miriam"/>
          </w:rPr>
          <w:t xml:space="preserve"> de </w:t>
        </w:r>
      </w:ins>
      <w:r w:rsidRPr="00702BFD">
        <w:rPr>
          <w:rFonts w:cs="Miriam"/>
        </w:rPr>
        <w:t>cig</w:t>
      </w:r>
      <w:r>
        <w:rPr>
          <w:rFonts w:cs="Miriam"/>
        </w:rPr>
        <w:t xml:space="preserve">arrillo tradicional o eléctrico </w:t>
      </w:r>
      <w:r w:rsidRPr="00702BFD">
        <w:rPr>
          <w:rFonts w:cs="Miriam"/>
        </w:rPr>
        <w:t>en el Colegio, los buses, ni en ninguna de las actividades organizadas, p</w:t>
      </w:r>
      <w:r>
        <w:rPr>
          <w:rFonts w:cs="Miriam"/>
        </w:rPr>
        <w:t xml:space="preserve">romovidas, y/o patrocinadas por </w:t>
      </w:r>
      <w:r w:rsidRPr="00702BFD">
        <w:rPr>
          <w:rFonts w:cs="Miriam"/>
        </w:rPr>
        <w:t xml:space="preserve">el Colegio, en las que participan miembros de la comunidad educativa. </w:t>
      </w:r>
      <w:r>
        <w:rPr>
          <w:rFonts w:cs="Miriam"/>
        </w:rPr>
        <w:t xml:space="preserve">Tampoco están permitidas en las </w:t>
      </w:r>
      <w:r w:rsidRPr="00702BFD">
        <w:rPr>
          <w:rFonts w:cs="Miriam"/>
        </w:rPr>
        <w:t>afueras del Colegio.</w:t>
      </w:r>
    </w:p>
    <w:p w14:paraId="078030C8" w14:textId="77777777" w:rsidR="00702BFD" w:rsidRDefault="00702BFD" w:rsidP="00702BFD">
      <w:pPr>
        <w:pStyle w:val="NoSpacing"/>
        <w:jc w:val="both"/>
        <w:rPr>
          <w:rFonts w:cs="Miriam"/>
        </w:rPr>
      </w:pPr>
    </w:p>
    <w:p w14:paraId="5BDC1756" w14:textId="77777777" w:rsidR="00702BFD" w:rsidRPr="00702BFD" w:rsidRDefault="00702BFD" w:rsidP="00702BFD">
      <w:pPr>
        <w:pStyle w:val="NoSpacing"/>
        <w:jc w:val="both"/>
        <w:rPr>
          <w:rFonts w:cs="Miriam"/>
        </w:rPr>
      </w:pPr>
      <w:r w:rsidRPr="00702BFD">
        <w:rPr>
          <w:rFonts w:cs="Miriam"/>
        </w:rPr>
        <w:t>No está permitida la posesión, distribución ni el consumo de bebidas energ</w:t>
      </w:r>
      <w:r>
        <w:rPr>
          <w:rFonts w:cs="Miriam"/>
        </w:rPr>
        <w:t xml:space="preserve">éticas que contengan cafeína en </w:t>
      </w:r>
      <w:r w:rsidRPr="00702BFD">
        <w:rPr>
          <w:rFonts w:cs="Miriam"/>
        </w:rPr>
        <w:t>combinación con otros ingredientes tales como taurina, guaraná y vitamina B como por ejemplo Redbull,</w:t>
      </w:r>
      <w:r>
        <w:rPr>
          <w:rFonts w:cs="Miriam"/>
        </w:rPr>
        <w:t xml:space="preserve"> </w:t>
      </w:r>
      <w:r w:rsidRPr="00702BFD">
        <w:rPr>
          <w:rFonts w:cs="Miriam"/>
        </w:rPr>
        <w:t>Monster, Vive 100, ni en ninguna de las actividades organizadas, promovidas, y/o patrocinadas por el Colegio,</w:t>
      </w:r>
      <w:r>
        <w:rPr>
          <w:rFonts w:cs="Miriam"/>
        </w:rPr>
        <w:t xml:space="preserve"> </w:t>
      </w:r>
      <w:r w:rsidRPr="00702BFD">
        <w:rPr>
          <w:rFonts w:cs="Miriam"/>
        </w:rPr>
        <w:t>en las que participan miembros de la comunidad educativa.</w:t>
      </w:r>
    </w:p>
    <w:p w14:paraId="25781E4D" w14:textId="77777777" w:rsidR="00702BFD" w:rsidRPr="00702BFD" w:rsidRDefault="00702BFD" w:rsidP="00702BFD">
      <w:pPr>
        <w:pStyle w:val="NoSpacing"/>
        <w:jc w:val="both"/>
        <w:rPr>
          <w:rFonts w:cs="Miriam"/>
        </w:rPr>
      </w:pPr>
      <w:r w:rsidRPr="00702BFD">
        <w:rPr>
          <w:rFonts w:cs="Miriam"/>
          <w:b/>
        </w:rPr>
        <w:t>Nota:</w:t>
      </w:r>
      <w:r w:rsidRPr="00702BFD">
        <w:rPr>
          <w:rFonts w:cs="Miriam"/>
        </w:rPr>
        <w:t xml:space="preserve"> Como norma básica de urbanidad, respeto por el otro y seguridad pers</w:t>
      </w:r>
      <w:r>
        <w:rPr>
          <w:rFonts w:cs="Miriam"/>
        </w:rPr>
        <w:t xml:space="preserve">onal, no se autoriza el consumo </w:t>
      </w:r>
      <w:r w:rsidRPr="00702BFD">
        <w:rPr>
          <w:rFonts w:cs="Miriam"/>
        </w:rPr>
        <w:t>de chicle en las instalaciones del Colegio ni en los buses.</w:t>
      </w:r>
    </w:p>
    <w:p w14:paraId="0C2F4492" w14:textId="77777777" w:rsidR="00702BFD" w:rsidRPr="00D13C95" w:rsidRDefault="00702BFD" w:rsidP="00D13C95">
      <w:pPr>
        <w:pStyle w:val="NoSpacing"/>
        <w:jc w:val="both"/>
        <w:rPr>
          <w:rFonts w:cs="Miriam"/>
          <w:b/>
        </w:rPr>
      </w:pPr>
    </w:p>
    <w:p w14:paraId="0C664B4A" w14:textId="77777777" w:rsidR="005B47B2" w:rsidRDefault="005B47B2" w:rsidP="00D13C95">
      <w:pPr>
        <w:pStyle w:val="NoSpacing"/>
        <w:jc w:val="both"/>
        <w:rPr>
          <w:rFonts w:cs="Miriam"/>
          <w:b/>
        </w:rPr>
      </w:pPr>
      <w:r w:rsidRPr="00D13C95">
        <w:rPr>
          <w:rFonts w:cs="Miriam"/>
          <w:b/>
        </w:rPr>
        <w:t>_3.6 CONVIVENCIA</w:t>
      </w:r>
    </w:p>
    <w:p w14:paraId="4B631CD7" w14:textId="77777777" w:rsidR="00702BFD" w:rsidRDefault="00702BFD" w:rsidP="00D13C95">
      <w:pPr>
        <w:pStyle w:val="NoSpacing"/>
        <w:jc w:val="both"/>
        <w:rPr>
          <w:ins w:id="97" w:author="Portatil CCB" w:date="2016-02-25T08:46:00Z"/>
          <w:rFonts w:cs="Miriam"/>
          <w:b/>
        </w:rPr>
      </w:pPr>
    </w:p>
    <w:p w14:paraId="1F8A5736" w14:textId="1EE49C62" w:rsidR="006C4FE1" w:rsidRPr="00D13C95" w:rsidRDefault="006C4FE1" w:rsidP="00D13C95">
      <w:pPr>
        <w:pStyle w:val="NoSpacing"/>
        <w:jc w:val="both"/>
        <w:rPr>
          <w:rFonts w:cs="Miriam"/>
          <w:b/>
        </w:rPr>
      </w:pPr>
      <w:ins w:id="98" w:author="Portatil CCB" w:date="2016-02-25T08:46:00Z">
        <w:r w:rsidRPr="00F53587">
          <w:rPr>
            <w:rFonts w:cs="Miriam"/>
            <w:b/>
            <w:highlight w:val="lightGray"/>
            <w:rPrChange w:id="99" w:author="Diana Velazquez" w:date="2016-03-10T15:21:00Z">
              <w:rPr>
                <w:rFonts w:cs="Miriam"/>
                <w:b/>
              </w:rPr>
            </w:rPrChange>
          </w:rPr>
          <w:t xml:space="preserve">Según el Ministerio de Educación </w:t>
        </w:r>
        <w:commentRangeStart w:id="100"/>
        <w:r w:rsidRPr="00F53587">
          <w:rPr>
            <w:rFonts w:cs="Miriam"/>
            <w:b/>
            <w:highlight w:val="lightGray"/>
            <w:rPrChange w:id="101" w:author="Diana Velazquez" w:date="2016-03-10T15:21:00Z">
              <w:rPr>
                <w:rFonts w:cs="Miriam"/>
                <w:b/>
              </w:rPr>
            </w:rPrChange>
          </w:rPr>
          <w:t>Nacional</w:t>
        </w:r>
      </w:ins>
      <w:commentRangeEnd w:id="100"/>
      <w:r w:rsidR="00501097" w:rsidRPr="00F53587">
        <w:rPr>
          <w:rStyle w:val="CommentReference"/>
          <w:highlight w:val="lightGray"/>
          <w:rPrChange w:id="102" w:author="Diana Velazquez" w:date="2016-03-10T15:21:00Z">
            <w:rPr>
              <w:rStyle w:val="CommentReference"/>
            </w:rPr>
          </w:rPrChange>
        </w:rPr>
        <w:commentReference w:id="100"/>
      </w:r>
      <w:ins w:id="103" w:author="Portatil CCB" w:date="2016-02-25T08:46:00Z">
        <w:r>
          <w:rPr>
            <w:rFonts w:cs="Miriam"/>
            <w:b/>
          </w:rPr>
          <w:t>:</w:t>
        </w:r>
      </w:ins>
    </w:p>
    <w:p w14:paraId="34563E78" w14:textId="77777777" w:rsidR="005B47B2" w:rsidRDefault="005B47B2" w:rsidP="00D13C95">
      <w:pPr>
        <w:pStyle w:val="NoSpacing"/>
        <w:jc w:val="both"/>
        <w:rPr>
          <w:rFonts w:cs="Miriam"/>
          <w:i/>
        </w:rPr>
      </w:pPr>
      <w:r w:rsidRPr="00D13C95">
        <w:rPr>
          <w:rFonts w:cs="Miriam"/>
          <w:i/>
        </w:rPr>
        <w:t>“La convivencia escolar se puede entender como la acción de vivir en compañía de otras personas en el contexto escolar y de manera pacífica y armónica. Se refiere al conjunto de relaciones que ocurren entre las personas que hacen parte de la comunidad educativa, el cual debe enfocarse en el logro de los objetivos educativos y su desarrollo integral.</w:t>
      </w:r>
    </w:p>
    <w:p w14:paraId="6BA75DAE" w14:textId="77777777" w:rsidR="00702BFD" w:rsidRPr="00D13C95" w:rsidRDefault="00702BFD" w:rsidP="00D13C95">
      <w:pPr>
        <w:pStyle w:val="NoSpacing"/>
        <w:jc w:val="both"/>
        <w:rPr>
          <w:rFonts w:cs="Miriam"/>
          <w:i/>
        </w:rPr>
      </w:pPr>
    </w:p>
    <w:p w14:paraId="0EC1BF1F" w14:textId="1B861ED2" w:rsidR="005B47B2" w:rsidRDefault="005B47B2" w:rsidP="00D13C95">
      <w:pPr>
        <w:pStyle w:val="NoSpacing"/>
        <w:jc w:val="both"/>
        <w:rPr>
          <w:rFonts w:cs="Miriam"/>
          <w:i/>
        </w:rPr>
      </w:pPr>
      <w:r w:rsidRPr="00D13C95">
        <w:rPr>
          <w:rFonts w:cs="Miriam"/>
          <w:i/>
        </w:rPr>
        <w:t xml:space="preserve">La convivencia escolar resume el ideal de la vida en común entre las personas que forman parte de la comunidad educativa, partiendo del deseo de vivir juntos de manera viable y deseable a pesar de la diversidad de orígenes (Mockus, 2002). Así mismo, </w:t>
      </w:r>
      <w:ins w:id="104" w:author="Portatil CCB" w:date="2016-02-25T08:46:00Z">
        <w:r w:rsidR="006C4FE1">
          <w:rPr>
            <w:rFonts w:cs="Miriam"/>
            <w:i/>
          </w:rPr>
          <w:t>é</w:t>
        </w:r>
      </w:ins>
      <w:del w:id="105" w:author="Portatil CCB" w:date="2016-02-25T08:46:00Z">
        <w:r w:rsidRPr="00D13C95" w:rsidDel="006C4FE1">
          <w:rPr>
            <w:rFonts w:cs="Miriam"/>
            <w:i/>
          </w:rPr>
          <w:delText>e</w:delText>
        </w:r>
      </w:del>
      <w:r w:rsidRPr="00D13C95">
        <w:rPr>
          <w:rFonts w:cs="Miriam"/>
          <w:i/>
        </w:rPr>
        <w:t>sta se relaciona con construir y acatar normas; contar con mecanismos de autorregulación social y sistemas que velen por su cumplimiento; respetar las diferencias; aprender a celebrar, cumplir y reparar acuerdos, y construir relaciones de confianza entre las personas de la comunidad educativa (Mockus, 2003).</w:t>
      </w:r>
    </w:p>
    <w:p w14:paraId="39CDB2BF" w14:textId="77777777" w:rsidR="00702BFD" w:rsidRPr="00D13C95" w:rsidRDefault="00702BFD" w:rsidP="00D13C95">
      <w:pPr>
        <w:pStyle w:val="NoSpacing"/>
        <w:jc w:val="both"/>
        <w:rPr>
          <w:rFonts w:cs="Miriam"/>
          <w:i/>
        </w:rPr>
      </w:pPr>
    </w:p>
    <w:p w14:paraId="234F22DA" w14:textId="77777777" w:rsidR="005B47B2" w:rsidRDefault="005B47B2" w:rsidP="00D13C95">
      <w:pPr>
        <w:pStyle w:val="NoSpacing"/>
        <w:jc w:val="both"/>
        <w:rPr>
          <w:rFonts w:cs="Miriam"/>
          <w:i/>
        </w:rPr>
      </w:pPr>
      <w:r w:rsidRPr="00D13C95">
        <w:rPr>
          <w:rFonts w:cs="Miriam"/>
          <w:i/>
        </w:rPr>
        <w:t>Sin embargo, aprender a convivir es un proceso que se debe integrar y cultivar diariamente en todos los escenarios de la escuela (Pérez-Juste, 2007). Se deben favorecer entonces ambientes de aprendizaje democráticos donde la participación y la construcción de identidad desde la diferencia sean centrales.</w:t>
      </w:r>
    </w:p>
    <w:p w14:paraId="2DF8DA64" w14:textId="77777777" w:rsidR="00702BFD" w:rsidRPr="00D13C95" w:rsidRDefault="00702BFD" w:rsidP="00D13C95">
      <w:pPr>
        <w:pStyle w:val="NoSpacing"/>
        <w:jc w:val="both"/>
        <w:rPr>
          <w:rFonts w:cs="Miriam"/>
          <w:i/>
        </w:rPr>
      </w:pPr>
    </w:p>
    <w:p w14:paraId="3EDEF5F6" w14:textId="77777777" w:rsidR="005B47B2" w:rsidRDefault="005B47B2" w:rsidP="00D13C95">
      <w:pPr>
        <w:pStyle w:val="NoSpacing"/>
        <w:jc w:val="both"/>
        <w:rPr>
          <w:rFonts w:cs="Miriam"/>
          <w:i/>
        </w:rPr>
      </w:pPr>
      <w:r w:rsidRPr="00D13C95">
        <w:rPr>
          <w:rFonts w:cs="Miriam"/>
          <w:i/>
        </w:rPr>
        <w:t>Es así como el clima escolar positivo no se improvisa, se construye contando con la voz de estudiantes, docentes, docentes con funciones de orientación, personal administrativo, familias y directivas docentes.</w:t>
      </w:r>
    </w:p>
    <w:p w14:paraId="0A8EAAB9" w14:textId="77777777" w:rsidR="00702BFD" w:rsidRPr="00D13C95" w:rsidRDefault="00702BFD" w:rsidP="00D13C95">
      <w:pPr>
        <w:pStyle w:val="NoSpacing"/>
        <w:jc w:val="both"/>
        <w:rPr>
          <w:rFonts w:cs="Miriam"/>
          <w:i/>
        </w:rPr>
      </w:pPr>
    </w:p>
    <w:p w14:paraId="1E383235" w14:textId="77777777" w:rsidR="005B47B2" w:rsidRDefault="005B47B2" w:rsidP="00D13C95">
      <w:pPr>
        <w:pStyle w:val="NoSpacing"/>
        <w:jc w:val="both"/>
        <w:rPr>
          <w:rFonts w:cs="Miriam"/>
          <w:i/>
        </w:rPr>
      </w:pPr>
      <w:r w:rsidRPr="00D13C95">
        <w:rPr>
          <w:rFonts w:cs="Miriam"/>
          <w:i/>
        </w:rPr>
        <w:t>Estos procesos de aprendizaje deben tener en cuenta que la convivencia no implica ausencia de conflictos. En todo grupo social se presentan este tipo de situaciones debido a la presencia de diversos puntos de vista y múltiples intereses; diferencias que pueden convertirse en motores de trasformación y cambio.</w:t>
      </w:r>
    </w:p>
    <w:p w14:paraId="6CEADB2A" w14:textId="77777777" w:rsidR="00702BFD" w:rsidRPr="00D13C95" w:rsidRDefault="00702BFD" w:rsidP="00D13C95">
      <w:pPr>
        <w:pStyle w:val="NoSpacing"/>
        <w:jc w:val="both"/>
        <w:rPr>
          <w:rFonts w:cs="Miriam"/>
          <w:i/>
        </w:rPr>
      </w:pPr>
    </w:p>
    <w:p w14:paraId="08E6D824" w14:textId="77777777" w:rsidR="005B47B2" w:rsidRDefault="005B47B2" w:rsidP="00D13C95">
      <w:pPr>
        <w:pStyle w:val="NoSpacing"/>
        <w:jc w:val="both"/>
        <w:rPr>
          <w:rFonts w:cs="Miriam"/>
          <w:i/>
        </w:rPr>
      </w:pPr>
      <w:r w:rsidRPr="00D13C95">
        <w:rPr>
          <w:rFonts w:cs="Miriam"/>
          <w:i/>
        </w:rPr>
        <w:t>Es necesario utilizar estos conflictos como oportunidades para que todas las personas que conforman la comunidad educativa hagan uso del diálogo como opción para trasformar las relaciones; el pensamiento crítico como un mecanismo para entender lo que ocurre; la capacidad de ponerse en los zapatos de otra persona e incluso sentir lo que está sintiendo (empatía) como una oportunidad para reconocerse, y la concertación como herramienta para salvar las diferencias (Ruiz-Silva &amp; Chaux, 2005).</w:t>
      </w:r>
    </w:p>
    <w:p w14:paraId="1AFE968D" w14:textId="77777777" w:rsidR="00702BFD" w:rsidRPr="00D13C95" w:rsidRDefault="00702BFD" w:rsidP="00D13C95">
      <w:pPr>
        <w:pStyle w:val="NoSpacing"/>
        <w:jc w:val="both"/>
        <w:rPr>
          <w:rFonts w:cs="Miriam"/>
          <w:i/>
        </w:rPr>
      </w:pPr>
    </w:p>
    <w:p w14:paraId="33E25EEA" w14:textId="6BBFD882" w:rsidR="005B47B2" w:rsidRDefault="005B47B2" w:rsidP="00D13C95">
      <w:pPr>
        <w:pStyle w:val="NoSpacing"/>
        <w:jc w:val="both"/>
        <w:rPr>
          <w:rFonts w:cs="Miriam"/>
          <w:i/>
        </w:rPr>
      </w:pPr>
      <w:r w:rsidRPr="00D13C95">
        <w:rPr>
          <w:rFonts w:cs="Miriam"/>
          <w:i/>
        </w:rPr>
        <w:t>De esta manera, el problema no radica en el conflicto en sí, sino en su manejo inadecuado. En este caso, es necesario que la escuela cuente con acciones concertadas para su manejo, lo cual se convierte en un reto para que la comunidad educativa desarrolle estrategias que le permitan resolver los conflictos de manera adecuada y construir aprendizajes a partir de lo ocurrido.”</w:t>
      </w:r>
      <w:r w:rsidRPr="00702BFD">
        <w:rPr>
          <w:rFonts w:cs="Miriam"/>
        </w:rPr>
        <w:t xml:space="preserve">(Tomado de la Guía </w:t>
      </w:r>
      <w:commentRangeStart w:id="106"/>
      <w:ins w:id="107" w:author="Portatil CCB" w:date="2016-02-25T08:49:00Z">
        <w:r w:rsidR="006C4FE1">
          <w:rPr>
            <w:rFonts w:cs="Miriam"/>
          </w:rPr>
          <w:t xml:space="preserve">No. </w:t>
        </w:r>
      </w:ins>
      <w:r w:rsidRPr="00702BFD">
        <w:rPr>
          <w:rFonts w:cs="Miriam"/>
        </w:rPr>
        <w:t>49</w:t>
      </w:r>
      <w:ins w:id="108" w:author="Portatil CCB" w:date="2016-02-25T08:49:00Z">
        <w:r w:rsidR="006C4FE1">
          <w:rPr>
            <w:rFonts w:cs="Miriam"/>
          </w:rPr>
          <w:t xml:space="preserve">. </w:t>
        </w:r>
        <w:r w:rsidR="006C4FE1" w:rsidRPr="00D241AF">
          <w:rPr>
            <w:rFonts w:cs="Miriam"/>
            <w:highlight w:val="lightGray"/>
            <w:rPrChange w:id="109" w:author="Diana Velazquez" w:date="2016-03-10T15:26:00Z">
              <w:rPr>
                <w:rFonts w:cs="Miriam"/>
              </w:rPr>
            </w:rPrChange>
          </w:rPr>
          <w:t>Guías pedagógicas pa</w:t>
        </w:r>
      </w:ins>
      <w:ins w:id="110" w:author="Portatil CCB" w:date="2016-02-25T08:50:00Z">
        <w:r w:rsidR="006C4FE1" w:rsidRPr="00D241AF">
          <w:rPr>
            <w:rFonts w:cs="Miriam"/>
            <w:highlight w:val="lightGray"/>
            <w:rPrChange w:id="111" w:author="Diana Velazquez" w:date="2016-03-10T15:26:00Z">
              <w:rPr>
                <w:rFonts w:cs="Miriam"/>
              </w:rPr>
            </w:rPrChange>
          </w:rPr>
          <w:t>r</w:t>
        </w:r>
      </w:ins>
      <w:ins w:id="112" w:author="Portatil CCB" w:date="2016-02-25T08:49:00Z">
        <w:r w:rsidR="006C4FE1" w:rsidRPr="00D241AF">
          <w:rPr>
            <w:rFonts w:cs="Miriam"/>
            <w:highlight w:val="lightGray"/>
            <w:rPrChange w:id="113" w:author="Diana Velazquez" w:date="2016-03-10T15:26:00Z">
              <w:rPr>
                <w:rFonts w:cs="Miriam"/>
              </w:rPr>
            </w:rPrChange>
          </w:rPr>
          <w:t xml:space="preserve">a la </w:t>
        </w:r>
      </w:ins>
      <w:ins w:id="114" w:author="Diana Velazquez" w:date="2016-03-28T14:22:00Z">
        <w:r w:rsidR="0026526C">
          <w:rPr>
            <w:rFonts w:cs="Miriam"/>
            <w:highlight w:val="lightGray"/>
          </w:rPr>
          <w:t>C</w:t>
        </w:r>
      </w:ins>
      <w:ins w:id="115" w:author="Portatil CCB" w:date="2016-02-25T08:49:00Z">
        <w:del w:id="116" w:author="Diana Velazquez" w:date="2016-03-28T14:22:00Z">
          <w:r w:rsidR="006C4FE1" w:rsidRPr="00D241AF" w:rsidDel="0026526C">
            <w:rPr>
              <w:rFonts w:cs="Miriam"/>
              <w:highlight w:val="lightGray"/>
              <w:rPrChange w:id="117" w:author="Diana Velazquez" w:date="2016-03-10T15:26:00Z">
                <w:rPr>
                  <w:rFonts w:cs="Miriam"/>
                </w:rPr>
              </w:rPrChange>
            </w:rPr>
            <w:delText>c</w:delText>
          </w:r>
        </w:del>
        <w:r w:rsidR="006C4FE1" w:rsidRPr="00D241AF">
          <w:rPr>
            <w:rFonts w:cs="Miriam"/>
            <w:highlight w:val="lightGray"/>
            <w:rPrChange w:id="118" w:author="Diana Velazquez" w:date="2016-03-10T15:26:00Z">
              <w:rPr>
                <w:rFonts w:cs="Miriam"/>
              </w:rPr>
            </w:rPrChange>
          </w:rPr>
          <w:t xml:space="preserve">onvivencia </w:t>
        </w:r>
        <w:del w:id="119" w:author="Diana Velazquez" w:date="2016-03-28T14:22:00Z">
          <w:r w:rsidR="006C4FE1" w:rsidRPr="00D241AF" w:rsidDel="0026526C">
            <w:rPr>
              <w:rFonts w:cs="Miriam"/>
              <w:highlight w:val="lightGray"/>
              <w:rPrChange w:id="120" w:author="Diana Velazquez" w:date="2016-03-10T15:26:00Z">
                <w:rPr>
                  <w:rFonts w:cs="Miriam"/>
                </w:rPr>
              </w:rPrChange>
            </w:rPr>
            <w:delText>escolar,</w:delText>
          </w:r>
        </w:del>
      </w:ins>
      <w:ins w:id="121" w:author="Diana Velazquez" w:date="2016-03-28T14:22:00Z">
        <w:r w:rsidR="0026526C">
          <w:rPr>
            <w:rFonts w:cs="Miriam"/>
            <w:highlight w:val="lightGray"/>
          </w:rPr>
          <w:t>E</w:t>
        </w:r>
        <w:r w:rsidR="0026526C" w:rsidRPr="00D241AF">
          <w:rPr>
            <w:rFonts w:cs="Miriam"/>
            <w:highlight w:val="lightGray"/>
          </w:rPr>
          <w:t>scolar</w:t>
        </w:r>
        <w:r w:rsidR="0026526C">
          <w:rPr>
            <w:rFonts w:cs="Miriam"/>
            <w:highlight w:val="lightGray"/>
          </w:rPr>
          <w:t xml:space="preserve"> </w:t>
        </w:r>
      </w:ins>
      <w:del w:id="122" w:author="Portatil CCB" w:date="2016-02-25T08:49:00Z">
        <w:r w:rsidRPr="00D241AF" w:rsidDel="006C4FE1">
          <w:rPr>
            <w:rFonts w:cs="Miriam"/>
            <w:highlight w:val="lightGray"/>
            <w:rPrChange w:id="123" w:author="Diana Velazquez" w:date="2016-03-10T15:26:00Z">
              <w:rPr>
                <w:rFonts w:cs="Miriam"/>
              </w:rPr>
            </w:rPrChange>
          </w:rPr>
          <w:delText xml:space="preserve"> </w:delText>
        </w:r>
      </w:del>
      <w:r w:rsidRPr="00D241AF">
        <w:rPr>
          <w:rFonts w:cs="Miriam"/>
          <w:highlight w:val="lightGray"/>
          <w:rPrChange w:id="124" w:author="Diana Velazquez" w:date="2016-03-10T15:26:00Z">
            <w:rPr>
              <w:rFonts w:cs="Miriam"/>
            </w:rPr>
          </w:rPrChange>
        </w:rPr>
        <w:t>del MEN</w:t>
      </w:r>
      <w:ins w:id="125" w:author="Portatil CCB" w:date="2016-02-25T08:50:00Z">
        <w:r w:rsidR="006C4FE1" w:rsidRPr="00D241AF">
          <w:rPr>
            <w:rFonts w:cs="Miriam"/>
            <w:highlight w:val="lightGray"/>
            <w:rPrChange w:id="126" w:author="Diana Velazquez" w:date="2016-03-10T15:26:00Z">
              <w:rPr>
                <w:rFonts w:cs="Miriam"/>
              </w:rPr>
            </w:rPrChange>
          </w:rPr>
          <w:t>, pag.25</w:t>
        </w:r>
      </w:ins>
      <w:r w:rsidRPr="00702BFD">
        <w:rPr>
          <w:rFonts w:cs="Miriam"/>
        </w:rPr>
        <w:t>)</w:t>
      </w:r>
      <w:commentRangeEnd w:id="106"/>
      <w:r w:rsidR="00501097">
        <w:rPr>
          <w:rStyle w:val="CommentReference"/>
        </w:rPr>
        <w:commentReference w:id="106"/>
      </w:r>
    </w:p>
    <w:p w14:paraId="0E5FF99F" w14:textId="77777777" w:rsidR="00702BFD" w:rsidRPr="00D13C95" w:rsidRDefault="00702BFD" w:rsidP="00D13C95">
      <w:pPr>
        <w:pStyle w:val="NoSpacing"/>
        <w:jc w:val="both"/>
        <w:rPr>
          <w:rFonts w:cs="Miriam"/>
          <w:i/>
        </w:rPr>
      </w:pPr>
    </w:p>
    <w:p w14:paraId="12F80E99" w14:textId="77777777" w:rsidR="005B47B2" w:rsidRPr="00D13C95" w:rsidRDefault="005B47B2" w:rsidP="00D13C95">
      <w:pPr>
        <w:pStyle w:val="NoSpacing"/>
        <w:jc w:val="both"/>
        <w:rPr>
          <w:rFonts w:cs="Miriam"/>
        </w:rPr>
      </w:pPr>
      <w:r w:rsidRPr="00D13C95">
        <w:rPr>
          <w:rFonts w:cs="Miriam"/>
        </w:rPr>
        <w:t>El CCB es una institución que reconoce, respeta y defiende la dignidad de todos los seres humanos y promueve políticas, procedimientos y prácticas que se oponen a cualquier tipo de discriminación basada en la edad, origen étnico o racial, género, orientación o identidad sexual, estado civil, afiliación política, religión, condición física, social o cultural.</w:t>
      </w:r>
    </w:p>
    <w:p w14:paraId="5154C225" w14:textId="4568669B" w:rsidR="005B47B2" w:rsidRDefault="005B47B2" w:rsidP="00D13C95">
      <w:pPr>
        <w:pStyle w:val="NoSpacing"/>
        <w:jc w:val="both"/>
        <w:rPr>
          <w:rFonts w:cs="Miriam"/>
        </w:rPr>
      </w:pPr>
      <w:r w:rsidRPr="00D13C95">
        <w:rPr>
          <w:rFonts w:cs="Miriam"/>
        </w:rPr>
        <w:t xml:space="preserve">El CCB está comprometido en ofrecer un ambiente seguro en el cual todos los miembros de la comunidad, incluyendo los estudiantes y sus familias, exalumnos, directivos docentes, administradores y todos los empleados del Colegio, interactúan con los más altos estándares de cortesía y respeto. Se debe observar buen comportamiento, hacer uso </w:t>
      </w:r>
      <w:r w:rsidR="00D47839">
        <w:rPr>
          <w:rFonts w:cs="Miriam"/>
        </w:rPr>
        <w:t xml:space="preserve">de buen lenguaje y </w:t>
      </w:r>
      <w:r w:rsidRPr="00D13C95">
        <w:rPr>
          <w:rFonts w:cs="Miriam"/>
        </w:rPr>
        <w:t>excelentes normas de cortesía en todo momento, acorde con nuestros valores fundamentales: respeto, honestidad, solidaridad, responsabilidad, tolerancia y justicia.</w:t>
      </w:r>
    </w:p>
    <w:p w14:paraId="3BA8F8FB" w14:textId="77777777" w:rsidR="00702BFD" w:rsidRPr="00D13C95" w:rsidRDefault="00702BFD" w:rsidP="00D13C95">
      <w:pPr>
        <w:pStyle w:val="NoSpacing"/>
        <w:jc w:val="both"/>
        <w:rPr>
          <w:rFonts w:cs="Miriam"/>
        </w:rPr>
      </w:pPr>
    </w:p>
    <w:p w14:paraId="5C649278" w14:textId="77777777" w:rsidR="005B47B2" w:rsidRDefault="005B47B2" w:rsidP="00D13C95">
      <w:pPr>
        <w:pStyle w:val="NoSpacing"/>
        <w:jc w:val="both"/>
        <w:rPr>
          <w:rFonts w:cs="Miriam"/>
        </w:rPr>
      </w:pPr>
      <w:r w:rsidRPr="00D13C95">
        <w:rPr>
          <w:rFonts w:cs="Miriam"/>
          <w:b/>
        </w:rPr>
        <w:t>_3.6.1 Política de Convivencia:</w:t>
      </w:r>
      <w:r w:rsidRPr="00D13C95">
        <w:rPr>
          <w:rFonts w:cs="Miriam"/>
        </w:rPr>
        <w:t xml:space="preserve"> El Colegio debe ser un espacio de encuentro y amistad, un espacio para la construcción de los valores de solidaridad, cooperación, respeto y dignidad. Sin duda, la experiencia escolar es uno de los episodios más significativos en la vida de cualquier persona y se caracteriza por búsquedas de identidad y pertenencia, donde las relaciones que establecemos con otros son centrales.</w:t>
      </w:r>
    </w:p>
    <w:p w14:paraId="1953E4E8" w14:textId="77777777" w:rsidR="00702BFD" w:rsidRPr="00D13C95" w:rsidRDefault="00702BFD" w:rsidP="00D13C95">
      <w:pPr>
        <w:pStyle w:val="NoSpacing"/>
        <w:jc w:val="both"/>
        <w:rPr>
          <w:rFonts w:cs="Miriam"/>
        </w:rPr>
      </w:pPr>
    </w:p>
    <w:p w14:paraId="42814D8E" w14:textId="39E1E558" w:rsidR="005B47B2" w:rsidRDefault="005B47B2" w:rsidP="00D13C95">
      <w:pPr>
        <w:pStyle w:val="NoSpacing"/>
        <w:jc w:val="both"/>
        <w:rPr>
          <w:ins w:id="127" w:author="Portatil CCB" w:date="2016-02-25T08:56:00Z"/>
          <w:rFonts w:cs="Miriam"/>
        </w:rPr>
      </w:pPr>
      <w:r w:rsidRPr="00D13C95">
        <w:rPr>
          <w:rFonts w:cs="Miriam"/>
          <w:b/>
        </w:rPr>
        <w:t>Conflictos.</w:t>
      </w:r>
      <w:r w:rsidRPr="00D13C95">
        <w:rPr>
          <w:rFonts w:cs="Miriam"/>
        </w:rPr>
        <w:t xml:space="preserve"> Son situaciones que se caracterizan porque hay una incompatibilidad real o percibida entre una o varias personas frente a sus intereses. </w:t>
      </w:r>
      <w:commentRangeStart w:id="128"/>
      <w:r w:rsidRPr="00D13C95">
        <w:rPr>
          <w:rFonts w:cs="Miriam"/>
        </w:rPr>
        <w:t>(</w:t>
      </w:r>
      <w:r w:rsidRPr="0026526C">
        <w:rPr>
          <w:rFonts w:cs="Miriam"/>
          <w:highlight w:val="lightGray"/>
          <w:rPrChange w:id="129" w:author="Diana Velazquez" w:date="2016-03-28T14:24:00Z">
            <w:rPr>
              <w:rFonts w:cs="Miriam"/>
            </w:rPr>
          </w:rPrChange>
        </w:rPr>
        <w:t>Art 39</w:t>
      </w:r>
      <w:ins w:id="130" w:author="Portatil CCB" w:date="2016-02-25T08:55:00Z">
        <w:r w:rsidR="00C32E61" w:rsidRPr="0026526C">
          <w:rPr>
            <w:rFonts w:cs="Miriam"/>
            <w:highlight w:val="lightGray"/>
            <w:rPrChange w:id="131" w:author="Diana Velazquez" w:date="2016-03-28T14:24:00Z">
              <w:rPr>
                <w:rFonts w:cs="Miriam"/>
              </w:rPr>
            </w:rPrChange>
          </w:rPr>
          <w:t>,</w:t>
        </w:r>
      </w:ins>
      <w:r w:rsidRPr="0026526C">
        <w:rPr>
          <w:rFonts w:cs="Miriam"/>
          <w:highlight w:val="lightGray"/>
          <w:rPrChange w:id="132" w:author="Diana Velazquez" w:date="2016-03-28T14:24:00Z">
            <w:rPr>
              <w:rFonts w:cs="Miriam"/>
            </w:rPr>
          </w:rPrChange>
        </w:rPr>
        <w:t xml:space="preserve"> Decreto 1965</w:t>
      </w:r>
      <w:ins w:id="133" w:author="Diana Velazquez" w:date="2016-03-28T14:23:00Z">
        <w:r w:rsidR="0026526C" w:rsidRPr="0026526C">
          <w:rPr>
            <w:rFonts w:cs="Miriam"/>
            <w:highlight w:val="lightGray"/>
            <w:rPrChange w:id="134" w:author="Diana Velazquez" w:date="2016-03-28T14:24:00Z">
              <w:rPr>
                <w:rFonts w:cs="Miriam"/>
              </w:rPr>
            </w:rPrChange>
          </w:rPr>
          <w:t xml:space="preserve"> de 2013</w:t>
        </w:r>
      </w:ins>
      <w:ins w:id="135" w:author="Portatil CCB" w:date="2016-02-25T08:55:00Z">
        <w:del w:id="136" w:author="Diana Velazquez" w:date="2016-03-10T15:27:00Z">
          <w:r w:rsidR="00C32E61" w:rsidDel="00D241AF">
            <w:rPr>
              <w:rFonts w:cs="Miriam"/>
            </w:rPr>
            <w:delText>,</w:delText>
          </w:r>
        </w:del>
        <w:del w:id="137" w:author="Diana Velazquez" w:date="2016-03-10T15:35:00Z">
          <w:r w:rsidR="00C32E61" w:rsidDel="00281B89">
            <w:rPr>
              <w:rFonts w:cs="Miriam"/>
            </w:rPr>
            <w:delText xml:space="preserve"> </w:delText>
          </w:r>
        </w:del>
        <w:del w:id="138" w:author="Diana Velazquez" w:date="2016-03-10T15:27:00Z">
          <w:r w:rsidR="00C32E61" w:rsidDel="00D241AF">
            <w:rPr>
              <w:rFonts w:cs="Miriam"/>
            </w:rPr>
            <w:delText>l</w:delText>
          </w:r>
        </w:del>
        <w:del w:id="139" w:author="Diana Velazquez" w:date="2016-03-10T15:35:00Z">
          <w:r w:rsidR="00C32E61" w:rsidDel="00281B89">
            <w:rPr>
              <w:rFonts w:cs="Miriam"/>
            </w:rPr>
            <w:delText>ey 1620 de</w:delText>
          </w:r>
        </w:del>
      </w:ins>
      <w:del w:id="140" w:author="Diana Velazquez" w:date="2016-03-10T15:35:00Z">
        <w:r w:rsidRPr="00D13C95" w:rsidDel="00281B89">
          <w:rPr>
            <w:rFonts w:cs="Miriam"/>
          </w:rPr>
          <w:delText>/2013</w:delText>
        </w:r>
      </w:del>
      <w:ins w:id="141" w:author="Portatil CCB" w:date="2016-02-25T08:55:00Z">
        <w:del w:id="142" w:author="Diana Velazquez" w:date="2016-03-10T15:35:00Z">
          <w:r w:rsidR="00C32E61" w:rsidDel="00281B89">
            <w:rPr>
              <w:rFonts w:cs="Miriam"/>
            </w:rPr>
            <w:delText xml:space="preserve"> MEN</w:delText>
          </w:r>
        </w:del>
      </w:ins>
      <w:ins w:id="143" w:author="Diana Velazquez" w:date="2016-03-10T15:27:00Z">
        <w:r w:rsidR="00D241AF">
          <w:rPr>
            <w:rFonts w:cs="Miriam"/>
          </w:rPr>
          <w:t>)</w:t>
        </w:r>
      </w:ins>
      <w:del w:id="144" w:author="Portatil CCB" w:date="2016-02-25T08:55:00Z">
        <w:r w:rsidRPr="00D13C95" w:rsidDel="00C32E61">
          <w:rPr>
            <w:rFonts w:cs="Miriam"/>
          </w:rPr>
          <w:delText>)</w:delText>
        </w:r>
      </w:del>
      <w:commentRangeEnd w:id="128"/>
      <w:r w:rsidR="00D47839">
        <w:rPr>
          <w:rStyle w:val="CommentReference"/>
        </w:rPr>
        <w:commentReference w:id="128"/>
      </w:r>
    </w:p>
    <w:p w14:paraId="7589200B" w14:textId="77777777" w:rsidR="00702BFD" w:rsidRPr="00D13C95" w:rsidRDefault="00702BFD" w:rsidP="00D13C95">
      <w:pPr>
        <w:pStyle w:val="NoSpacing"/>
        <w:jc w:val="both"/>
        <w:rPr>
          <w:rFonts w:cs="Miriam"/>
        </w:rPr>
      </w:pPr>
    </w:p>
    <w:p w14:paraId="289F2F92" w14:textId="3AAE8D5C" w:rsidR="005B47B2" w:rsidRDefault="005B47B2" w:rsidP="00D13C95">
      <w:pPr>
        <w:pStyle w:val="NoSpacing"/>
        <w:jc w:val="both"/>
        <w:rPr>
          <w:rFonts w:cs="Miriam"/>
        </w:rPr>
      </w:pPr>
      <w:r w:rsidRPr="00D13C95">
        <w:rPr>
          <w:rFonts w:cs="Miriam"/>
          <w:b/>
        </w:rPr>
        <w:t>Conflictos manejados inadecuadamente.</w:t>
      </w:r>
      <w:r w:rsidRPr="00D13C95">
        <w:rPr>
          <w:rFonts w:cs="Miriam"/>
        </w:rPr>
        <w:t xml:space="preserve"> Son situaciones en las que los conflictos no son resueltos de manera constructiva y dan lugar a hechos que afectan la convivencia escolar, como altercados, enfrentamientos o riñas entre dos o más miembros de la comunidad educativa de los cuales por lo menos uno es estudiante y siempre y cuando no exista una afectación al cuerpo o a la salud de cualquiera de los involucrados. </w:t>
      </w:r>
      <w:ins w:id="145" w:author="Diana Velazquez" w:date="2016-03-10T15:27:00Z">
        <w:r w:rsidR="00D241AF" w:rsidRPr="00D241AF">
          <w:rPr>
            <w:rFonts w:cs="Miriam"/>
          </w:rPr>
          <w:t>(</w:t>
        </w:r>
        <w:r w:rsidR="00D241AF" w:rsidRPr="0026526C">
          <w:rPr>
            <w:rFonts w:cs="Miriam"/>
            <w:highlight w:val="lightGray"/>
            <w:rPrChange w:id="146" w:author="Diana Velazquez" w:date="2016-03-28T14:24:00Z">
              <w:rPr>
                <w:rFonts w:cs="Miriam"/>
              </w:rPr>
            </w:rPrChange>
          </w:rPr>
          <w:t xml:space="preserve">Art 39, </w:t>
        </w:r>
      </w:ins>
      <w:ins w:id="147" w:author="Diana Velazquez" w:date="2016-03-28T14:24:00Z">
        <w:r w:rsidR="0026526C" w:rsidRPr="0026526C">
          <w:rPr>
            <w:rFonts w:cs="Miriam"/>
            <w:highlight w:val="lightGray"/>
            <w:rPrChange w:id="148" w:author="Diana Velazquez" w:date="2016-03-28T14:24:00Z">
              <w:rPr>
                <w:rFonts w:cs="Miriam"/>
              </w:rPr>
            </w:rPrChange>
          </w:rPr>
          <w:t>Decreto 1965 de 2013</w:t>
        </w:r>
      </w:ins>
      <w:ins w:id="149" w:author="Diana Velazquez" w:date="2016-03-10T15:27:00Z">
        <w:r w:rsidR="00D241AF" w:rsidRPr="00281B89">
          <w:rPr>
            <w:rFonts w:cs="Miriam"/>
          </w:rPr>
          <w:t>)</w:t>
        </w:r>
        <w:r w:rsidR="00D241AF" w:rsidRPr="00281B89" w:rsidDel="00D241AF">
          <w:rPr>
            <w:rFonts w:cs="Miriam"/>
          </w:rPr>
          <w:t xml:space="preserve"> </w:t>
        </w:r>
      </w:ins>
      <w:del w:id="150" w:author="Diana Velazquez" w:date="2016-03-10T15:27:00Z">
        <w:r w:rsidRPr="00281B89" w:rsidDel="00D241AF">
          <w:rPr>
            <w:rFonts w:cs="Miriam"/>
          </w:rPr>
          <w:delText>(Art 39 Decreto 1965/2013)</w:delText>
        </w:r>
      </w:del>
      <w:ins w:id="151" w:author="Secretaria Juridico" w:date="2016-03-03T13:11:00Z">
        <w:del w:id="152" w:author="Diana Velazquez" w:date="2016-03-10T15:27:00Z">
          <w:r w:rsidR="00501097" w:rsidRPr="00281B89" w:rsidDel="00D241AF">
            <w:rPr>
              <w:rFonts w:cs="Miriam"/>
            </w:rPr>
            <w:delText xml:space="preserve"> Art 39, Decreto 1965, ley 1620 de2013 </w:delText>
          </w:r>
          <w:commentRangeStart w:id="153"/>
          <w:r w:rsidR="00501097" w:rsidRPr="00281B89" w:rsidDel="00D241AF">
            <w:rPr>
              <w:rFonts w:cs="Miriam"/>
            </w:rPr>
            <w:delText>MEN</w:delText>
          </w:r>
          <w:r w:rsidR="00501097" w:rsidRPr="00281B89" w:rsidDel="00D241AF">
            <w:rPr>
              <w:rFonts w:cs="Miriam"/>
              <w:rPrChange w:id="154" w:author="Diana Velazquez" w:date="2016-03-10T15:35:00Z">
                <w:rPr>
                  <w:rStyle w:val="CommentReference"/>
                </w:rPr>
              </w:rPrChange>
            </w:rPr>
            <w:commentReference w:id="155"/>
          </w:r>
        </w:del>
        <w:commentRangeEnd w:id="153"/>
        <w:r w:rsidR="00501097" w:rsidRPr="00281B89">
          <w:rPr>
            <w:rFonts w:cs="Miriam"/>
            <w:rPrChange w:id="156" w:author="Diana Velazquez" w:date="2016-03-10T15:35:00Z">
              <w:rPr>
                <w:rStyle w:val="CommentReference"/>
              </w:rPr>
            </w:rPrChange>
          </w:rPr>
          <w:commentReference w:id="153"/>
        </w:r>
      </w:ins>
    </w:p>
    <w:p w14:paraId="7DF0CB54" w14:textId="77777777" w:rsidR="00702BFD" w:rsidRPr="00D13C95" w:rsidRDefault="00702BFD" w:rsidP="00D13C95">
      <w:pPr>
        <w:pStyle w:val="NoSpacing"/>
        <w:jc w:val="both"/>
        <w:rPr>
          <w:rFonts w:cs="Miriam"/>
        </w:rPr>
      </w:pPr>
    </w:p>
    <w:p w14:paraId="17CF03F8" w14:textId="0875920C" w:rsidR="000300D4" w:rsidRDefault="005B47B2" w:rsidP="000300D4">
      <w:pPr>
        <w:pStyle w:val="NoSpacing"/>
        <w:jc w:val="both"/>
        <w:rPr>
          <w:ins w:id="157" w:author="Secretaria Juridico" w:date="2016-03-03T13:13:00Z"/>
          <w:rFonts w:cs="Miriam"/>
        </w:rPr>
      </w:pPr>
      <w:r w:rsidRPr="00D13C95">
        <w:rPr>
          <w:rFonts w:cs="Miriam"/>
          <w:b/>
        </w:rPr>
        <w:t>Agresión escolar.</w:t>
      </w:r>
      <w:r w:rsidRPr="00D13C95">
        <w:rPr>
          <w:rFonts w:cs="Miriam"/>
        </w:rPr>
        <w:t xml:space="preserve"> Es toda acción realizada por uno o varios integrantes de la comunidad educativa que busca afectar negativamente a otros miembros de la comunidad educativa, de los cuales por lo menos uno es estudiante. La agresión escolar puede ser física, verbal, gestual, relacional y electrónica. </w:t>
      </w:r>
      <w:ins w:id="158" w:author="Diana Velazquez" w:date="2016-03-10T15:28:00Z">
        <w:r w:rsidR="00D241AF" w:rsidRPr="00D13C95">
          <w:rPr>
            <w:rFonts w:cs="Miriam"/>
          </w:rPr>
          <w:t>(</w:t>
        </w:r>
        <w:r w:rsidR="00D241AF" w:rsidRPr="0026526C">
          <w:rPr>
            <w:rFonts w:cs="Miriam"/>
            <w:highlight w:val="lightGray"/>
            <w:rPrChange w:id="159" w:author="Diana Velazquez" w:date="2016-03-28T14:24:00Z">
              <w:rPr>
                <w:rFonts w:cs="Miriam"/>
              </w:rPr>
            </w:rPrChange>
          </w:rPr>
          <w:t xml:space="preserve">Art 39, </w:t>
        </w:r>
      </w:ins>
      <w:ins w:id="160" w:author="Diana Velazquez" w:date="2016-03-28T14:24:00Z">
        <w:r w:rsidR="0026526C" w:rsidRPr="0026526C">
          <w:rPr>
            <w:rFonts w:cs="Miriam"/>
            <w:highlight w:val="lightGray"/>
            <w:rPrChange w:id="161" w:author="Diana Velazquez" w:date="2016-03-28T14:24:00Z">
              <w:rPr>
                <w:rFonts w:cs="Miriam"/>
              </w:rPr>
            </w:rPrChange>
          </w:rPr>
          <w:t>Decreto 1965 de 2013</w:t>
        </w:r>
      </w:ins>
      <w:ins w:id="162" w:author="Diana Velazquez" w:date="2016-03-10T15:28:00Z">
        <w:r w:rsidR="00D241AF" w:rsidRPr="00281B89">
          <w:rPr>
            <w:rFonts w:cs="Miriam"/>
          </w:rPr>
          <w:t>)</w:t>
        </w:r>
        <w:r w:rsidR="00D241AF" w:rsidRPr="00281B89" w:rsidDel="00D241AF">
          <w:rPr>
            <w:rFonts w:cs="Miriam"/>
          </w:rPr>
          <w:t xml:space="preserve"> </w:t>
        </w:r>
      </w:ins>
      <w:ins w:id="163" w:author="Diana Velazquez" w:date="2016-03-10T15:29:00Z">
        <w:r w:rsidR="00D241AF" w:rsidRPr="00281B89">
          <w:rPr>
            <w:rFonts w:cs="Miriam"/>
          </w:rPr>
          <w:t xml:space="preserve"> </w:t>
        </w:r>
      </w:ins>
      <w:del w:id="164" w:author="Diana Velazquez" w:date="2016-03-10T15:28:00Z">
        <w:r w:rsidRPr="00281B89" w:rsidDel="00D241AF">
          <w:rPr>
            <w:rFonts w:cs="Miriam"/>
          </w:rPr>
          <w:delText>(Art 39 Decreto 1965/</w:delText>
        </w:r>
        <w:commentRangeStart w:id="165"/>
        <w:r w:rsidRPr="00281B89" w:rsidDel="00D241AF">
          <w:rPr>
            <w:rFonts w:cs="Miriam"/>
          </w:rPr>
          <w:delText>2013</w:delText>
        </w:r>
        <w:commentRangeEnd w:id="165"/>
        <w:r w:rsidR="000300D4" w:rsidRPr="00281B89" w:rsidDel="00D241AF">
          <w:rPr>
            <w:rStyle w:val="CommentReference"/>
          </w:rPr>
          <w:commentReference w:id="165"/>
        </w:r>
        <w:r w:rsidRPr="00281B89" w:rsidDel="00D241AF">
          <w:rPr>
            <w:rFonts w:cs="Miriam"/>
          </w:rPr>
          <w:delText>)</w:delText>
        </w:r>
      </w:del>
      <w:ins w:id="166" w:author="Secretaria Juridico" w:date="2016-03-03T13:13:00Z">
        <w:del w:id="167" w:author="Diana Velazquez" w:date="2016-03-10T15:28:00Z">
          <w:r w:rsidR="000300D4" w:rsidRPr="00281B89" w:rsidDel="00D241AF">
            <w:rPr>
              <w:rFonts w:cs="Miriam"/>
            </w:rPr>
            <w:delText xml:space="preserve"> ( Art 39, Decreto 1965, ley 1620 de2013 </w:delText>
          </w:r>
          <w:commentRangeStart w:id="168"/>
          <w:r w:rsidR="000300D4" w:rsidRPr="00281B89" w:rsidDel="00D241AF">
            <w:rPr>
              <w:rFonts w:cs="Miriam"/>
            </w:rPr>
            <w:delText>MEN</w:delText>
          </w:r>
          <w:r w:rsidR="000300D4" w:rsidRPr="00281B89" w:rsidDel="00D241AF">
            <w:rPr>
              <w:rFonts w:cs="Miriam"/>
            </w:rPr>
            <w:commentReference w:id="169"/>
          </w:r>
        </w:del>
        <w:commentRangeEnd w:id="168"/>
        <w:r w:rsidR="000300D4" w:rsidRPr="00281B89">
          <w:rPr>
            <w:rFonts w:cs="Miriam"/>
          </w:rPr>
          <w:commentReference w:id="168"/>
        </w:r>
      </w:ins>
    </w:p>
    <w:p w14:paraId="19B546CF" w14:textId="405F9F01" w:rsidR="005B47B2" w:rsidRDefault="005B47B2" w:rsidP="00D13C95">
      <w:pPr>
        <w:pStyle w:val="NoSpacing"/>
        <w:jc w:val="both"/>
        <w:rPr>
          <w:rFonts w:cs="Miriam"/>
        </w:rPr>
      </w:pPr>
    </w:p>
    <w:p w14:paraId="5A6A3F40" w14:textId="17844D99" w:rsidR="00702BFD" w:rsidRPr="00D13C95" w:rsidDel="00281B89" w:rsidRDefault="00702BFD" w:rsidP="00D13C95">
      <w:pPr>
        <w:pStyle w:val="NoSpacing"/>
        <w:jc w:val="both"/>
        <w:rPr>
          <w:del w:id="170" w:author="Diana Velazquez" w:date="2016-03-10T15:35:00Z"/>
          <w:rFonts w:cs="Miriam"/>
        </w:rPr>
      </w:pPr>
    </w:p>
    <w:p w14:paraId="3909621A" w14:textId="77777777" w:rsidR="005B47B2" w:rsidRDefault="005B47B2" w:rsidP="00053334">
      <w:pPr>
        <w:pStyle w:val="NoSpacing"/>
        <w:numPr>
          <w:ilvl w:val="0"/>
          <w:numId w:val="7"/>
        </w:numPr>
        <w:jc w:val="both"/>
        <w:rPr>
          <w:rFonts w:cs="Miriam"/>
        </w:rPr>
      </w:pPr>
      <w:r w:rsidRPr="00D13C95">
        <w:rPr>
          <w:rFonts w:cs="Miriam"/>
          <w:b/>
        </w:rPr>
        <w:t>Agresión física.</w:t>
      </w:r>
      <w:r w:rsidRPr="00D13C95">
        <w:rPr>
          <w:rFonts w:cs="Miriam"/>
        </w:rPr>
        <w:t xml:space="preserve"> Es toda acción que tenga como finalidad causar daño al cuerpo o a la salud de otra persona. Incluye puñetazos, patadas, empujones, cachetadas, mordiscos, rasguños, pellizcos, jalón de pelo, entre otras.</w:t>
      </w:r>
    </w:p>
    <w:p w14:paraId="38054FD8" w14:textId="49A19663" w:rsidR="00702BFD" w:rsidRPr="00D13C95" w:rsidDel="00281B89" w:rsidRDefault="00702BFD" w:rsidP="00D13C95">
      <w:pPr>
        <w:pStyle w:val="NoSpacing"/>
        <w:jc w:val="both"/>
        <w:rPr>
          <w:del w:id="171" w:author="Diana Velazquez" w:date="2016-03-10T15:35:00Z"/>
          <w:rFonts w:cs="Miriam"/>
        </w:rPr>
      </w:pPr>
    </w:p>
    <w:p w14:paraId="3ED4E77D" w14:textId="77777777" w:rsidR="005B47B2" w:rsidRPr="00D13C95" w:rsidRDefault="005B47B2" w:rsidP="00053334">
      <w:pPr>
        <w:pStyle w:val="NoSpacing"/>
        <w:numPr>
          <w:ilvl w:val="0"/>
          <w:numId w:val="7"/>
        </w:numPr>
        <w:jc w:val="both"/>
        <w:rPr>
          <w:rFonts w:cs="Miriam"/>
        </w:rPr>
      </w:pPr>
      <w:r w:rsidRPr="00D13C95">
        <w:rPr>
          <w:rFonts w:cs="Miriam"/>
          <w:b/>
        </w:rPr>
        <w:t>Agresión verbal.</w:t>
      </w:r>
      <w:r w:rsidRPr="00D13C95">
        <w:rPr>
          <w:rFonts w:cs="Miriam"/>
        </w:rPr>
        <w:t xml:space="preserve"> Es toda acción que busque con las palabras degradar, humillar, atemorizar, descalificar a otros. Incluye falta de respeto, insultos, utilizar palabras soeces, apodos ofensivos, burlas, gritos y amenazas.</w:t>
      </w:r>
    </w:p>
    <w:p w14:paraId="08C16DF8" w14:textId="57132975" w:rsidR="00501BB8" w:rsidRPr="00D13C95" w:rsidDel="00281B89" w:rsidRDefault="00501BB8" w:rsidP="00D13C95">
      <w:pPr>
        <w:pStyle w:val="NoSpacing"/>
        <w:jc w:val="both"/>
        <w:rPr>
          <w:del w:id="172" w:author="Diana Velazquez" w:date="2016-03-10T15:35:00Z"/>
          <w:rFonts w:cs="Miriam"/>
        </w:rPr>
      </w:pPr>
    </w:p>
    <w:p w14:paraId="7FA48879" w14:textId="77777777" w:rsidR="005B47B2" w:rsidRPr="00D13C95" w:rsidRDefault="005B47B2" w:rsidP="00053334">
      <w:pPr>
        <w:pStyle w:val="NoSpacing"/>
        <w:numPr>
          <w:ilvl w:val="0"/>
          <w:numId w:val="7"/>
        </w:numPr>
        <w:jc w:val="both"/>
        <w:rPr>
          <w:rFonts w:cs="Miriam"/>
        </w:rPr>
      </w:pPr>
      <w:r w:rsidRPr="00D13C95">
        <w:rPr>
          <w:rFonts w:cs="Miriam"/>
          <w:b/>
        </w:rPr>
        <w:t>Agresión Escrita.</w:t>
      </w:r>
      <w:r w:rsidRPr="00D13C95">
        <w:rPr>
          <w:rFonts w:cs="Miriam"/>
        </w:rPr>
        <w:t xml:space="preserve"> Dibujos o escritos que sean ofensivos o injuriosos para algún miembro de la comunidad.</w:t>
      </w:r>
    </w:p>
    <w:p w14:paraId="661491CD" w14:textId="77777777" w:rsidR="005B47B2" w:rsidRPr="00D13C95" w:rsidRDefault="005B47B2" w:rsidP="00053334">
      <w:pPr>
        <w:pStyle w:val="NoSpacing"/>
        <w:numPr>
          <w:ilvl w:val="0"/>
          <w:numId w:val="7"/>
        </w:numPr>
        <w:jc w:val="both"/>
        <w:rPr>
          <w:rFonts w:cs="Miriam"/>
        </w:rPr>
      </w:pPr>
      <w:r w:rsidRPr="00D13C95">
        <w:rPr>
          <w:rFonts w:cs="Miriam"/>
          <w:b/>
        </w:rPr>
        <w:t>Agresión gestual.</w:t>
      </w:r>
      <w:r w:rsidRPr="00D13C95">
        <w:rPr>
          <w:rFonts w:cs="Miriam"/>
        </w:rPr>
        <w:t xml:space="preserve"> Es toda acción que busque con los gestos degradar, humillar, atemorizar o descalificar a otros.</w:t>
      </w:r>
    </w:p>
    <w:p w14:paraId="3E2A4B73" w14:textId="77777777" w:rsidR="005B47B2" w:rsidRPr="00D13C95" w:rsidRDefault="005B47B2" w:rsidP="00053334">
      <w:pPr>
        <w:pStyle w:val="NoSpacing"/>
        <w:numPr>
          <w:ilvl w:val="0"/>
          <w:numId w:val="7"/>
        </w:numPr>
        <w:jc w:val="both"/>
        <w:rPr>
          <w:rFonts w:cs="Miriam"/>
        </w:rPr>
      </w:pPr>
      <w:r w:rsidRPr="00D13C95">
        <w:rPr>
          <w:rFonts w:cs="Miriam"/>
          <w:b/>
        </w:rPr>
        <w:t xml:space="preserve">Agresión relacional. </w:t>
      </w:r>
      <w:r w:rsidRPr="00D13C95">
        <w:rPr>
          <w:rFonts w:cs="Miriam"/>
        </w:rPr>
        <w:t xml:space="preserve">Es toda acción que busque afectar negativamente las relaciones que otros tienen. Incluye excluir de grupos, aislar deliberadamente y difundir rumores o secretos buscando afectar negativamente el estatus o imagen que tiene la persona frente a </w:t>
      </w:r>
      <w:r w:rsidR="00501BB8" w:rsidRPr="00D13C95">
        <w:rPr>
          <w:rFonts w:cs="Miriam"/>
        </w:rPr>
        <w:t>otros.</w:t>
      </w:r>
    </w:p>
    <w:p w14:paraId="779D5CC8" w14:textId="77777777" w:rsidR="005B47B2" w:rsidRPr="00D13C95" w:rsidRDefault="005B47B2" w:rsidP="00053334">
      <w:pPr>
        <w:pStyle w:val="NoSpacing"/>
        <w:numPr>
          <w:ilvl w:val="0"/>
          <w:numId w:val="7"/>
        </w:numPr>
        <w:jc w:val="both"/>
        <w:rPr>
          <w:rFonts w:cs="Miriam"/>
        </w:rPr>
      </w:pPr>
      <w:r w:rsidRPr="00D13C95">
        <w:rPr>
          <w:rFonts w:cs="Miriam"/>
          <w:b/>
        </w:rPr>
        <w:t>Agresión electrónica.</w:t>
      </w:r>
      <w:r w:rsidRPr="00D13C95">
        <w:rPr>
          <w:rFonts w:cs="Miriam"/>
        </w:rPr>
        <w:t xml:space="preserve"> Es toda acción que busque afectar negativamente a otros a través de medios electrónicos. Incluye la divulgación de fotos o videos íntimos o humillantes en Internet, realizar comentarios insultantes, ofensivos o amenazantes a través de redes sociales y enviar correos electrónicos o mensajes de texto insultantes, ofensivos, o amenazantes tanto de manera anónima como cuando se revela la identidad de quien los envía.</w:t>
      </w:r>
    </w:p>
    <w:p w14:paraId="6AFD54F9" w14:textId="77777777" w:rsidR="005B47B2" w:rsidRDefault="005B47B2" w:rsidP="00053334">
      <w:pPr>
        <w:pStyle w:val="NoSpacing"/>
        <w:numPr>
          <w:ilvl w:val="0"/>
          <w:numId w:val="7"/>
        </w:numPr>
        <w:jc w:val="both"/>
        <w:rPr>
          <w:rFonts w:cs="Miriam"/>
        </w:rPr>
      </w:pPr>
      <w:r w:rsidRPr="00D13C95">
        <w:rPr>
          <w:rFonts w:cs="Miriam"/>
          <w:b/>
        </w:rPr>
        <w:t>Agresión esporádica.</w:t>
      </w:r>
      <w:r w:rsidRPr="00D13C95">
        <w:rPr>
          <w:rFonts w:cs="Miriam"/>
        </w:rPr>
        <w:t xml:space="preserve"> Cualquier tipo de agresión que ocurre solo una vez, es decir, no hace parte de un patrón de agresiones repetidas contra una misma persona.</w:t>
      </w:r>
    </w:p>
    <w:p w14:paraId="13B1B917" w14:textId="77777777" w:rsidR="00702BFD" w:rsidRPr="00D13C95" w:rsidRDefault="00702BFD" w:rsidP="00702BFD">
      <w:pPr>
        <w:pStyle w:val="NoSpacing"/>
        <w:ind w:left="720"/>
        <w:jc w:val="both"/>
        <w:rPr>
          <w:rFonts w:cs="Miriam"/>
        </w:rPr>
      </w:pPr>
    </w:p>
    <w:p w14:paraId="241658BC" w14:textId="77777777" w:rsidR="00702BFD" w:rsidRDefault="005B47B2" w:rsidP="00D13C95">
      <w:pPr>
        <w:pStyle w:val="NoSpacing"/>
        <w:jc w:val="both"/>
        <w:rPr>
          <w:rFonts w:cs="Miriam"/>
        </w:rPr>
      </w:pPr>
      <w:r w:rsidRPr="00D13C95">
        <w:rPr>
          <w:rFonts w:cs="Miriam"/>
          <w:b/>
        </w:rPr>
        <w:t>Acoso Escolar o Bullying.</w:t>
      </w:r>
      <w:r w:rsidRPr="00D13C95">
        <w:rPr>
          <w:rFonts w:cs="Miriam"/>
        </w:rPr>
        <w:t xml:space="preserve"> Es toda conducta negativa intencional, metódica y sistemática de agresión, intimidación, humillación, ridiculización, difamación, coacción, aislamiento deliberado, amenaza o incitación a la violencia o cualquier forma de maltrato psicológico, verbal, físico, escrito, telefónico o por medios electrónicos, en forma directa o indirecta, contra un niño, niña o adolescente, por parte de un estudiante o varios de sus pares con quienes mantiene una relación de poder asimétrica, que se presenta de forma reiterada a lo largo de un tiempo determinado. También puede ocurrir por parte de docentes u otros miembros de la comunidad educativa contra estudiantes, o por parte de estudiantes contra docentes u otros miembros de la comunidad educativa, ante la indiferencia o complicidad de su entorno. El acoso escolar interfiere y tiene consecuencias en las oportunidades, desempeño, el ambiente de aprendizaje, la salud, el bienestar físico o emocional de un miembro de la comunidad y el clima escolar.</w:t>
      </w:r>
    </w:p>
    <w:p w14:paraId="0856F2AD" w14:textId="77777777" w:rsidR="00702BFD" w:rsidRDefault="00702BFD" w:rsidP="00D13C95">
      <w:pPr>
        <w:pStyle w:val="NoSpacing"/>
        <w:jc w:val="both"/>
        <w:rPr>
          <w:rFonts w:cs="Miriam"/>
        </w:rPr>
      </w:pPr>
    </w:p>
    <w:p w14:paraId="0AA88A2D" w14:textId="77777777" w:rsidR="005B47B2" w:rsidRDefault="005B47B2" w:rsidP="00D13C95">
      <w:pPr>
        <w:pStyle w:val="NoSpacing"/>
        <w:jc w:val="both"/>
        <w:rPr>
          <w:rFonts w:cs="Miriam"/>
        </w:rPr>
      </w:pPr>
      <w:r w:rsidRPr="00D13C95">
        <w:rPr>
          <w:rFonts w:cs="Miriam"/>
          <w:b/>
        </w:rPr>
        <w:t>Cib</w:t>
      </w:r>
      <w:r w:rsidR="00501BB8" w:rsidRPr="00D13C95">
        <w:rPr>
          <w:rFonts w:cs="Miriam"/>
          <w:b/>
        </w:rPr>
        <w:t>erbullying o Ciberacoso Escolar:</w:t>
      </w:r>
      <w:r w:rsidRPr="00D13C95">
        <w:rPr>
          <w:rFonts w:cs="Miriam"/>
        </w:rPr>
        <w:t xml:space="preserve"> Forma de intimidación con uso de tecnologías de información (Internet, redes sociales virtuales, telefonía móvil y video juegos online) para molestar, intimidar, o ejercer maltrato psicológico y continuado.</w:t>
      </w:r>
    </w:p>
    <w:p w14:paraId="7EC9A414" w14:textId="77777777" w:rsidR="002B1FB5" w:rsidRPr="00D13C95" w:rsidRDefault="002B1FB5" w:rsidP="00D13C95">
      <w:pPr>
        <w:pStyle w:val="NoSpacing"/>
        <w:jc w:val="both"/>
        <w:rPr>
          <w:rFonts w:cs="Miriam"/>
        </w:rPr>
      </w:pPr>
    </w:p>
    <w:p w14:paraId="18A89B43" w14:textId="77777777" w:rsidR="005B47B2" w:rsidRDefault="005B47B2" w:rsidP="00D13C95">
      <w:pPr>
        <w:pStyle w:val="NoSpacing"/>
        <w:jc w:val="both"/>
        <w:rPr>
          <w:rFonts w:cs="Miriam"/>
        </w:rPr>
      </w:pPr>
      <w:r w:rsidRPr="00D13C95">
        <w:rPr>
          <w:rFonts w:cs="Miriam"/>
        </w:rPr>
        <w:t>El acoso escolar, Bullying o Ciberbullying, no se tolera en nuestra comunidad. Todos los miembros de la comunidad educativa, deben rechazar el acoso escolar, o Bullying o Ciberbullying. No se debe incurrir en actos intimidantes, excluyentes, o agresivos con los demás. Además, se debe intervenir, para prevenir o denunciar el Bullying o Ciberbullying. En el evento que se presente, se deben restaurar las relaciones que hayan sido afectadas a través de actos de reparación y reconciliación.</w:t>
      </w:r>
    </w:p>
    <w:p w14:paraId="175926E5" w14:textId="77777777" w:rsidR="002B1FB5" w:rsidRPr="00D13C95" w:rsidRDefault="002B1FB5" w:rsidP="00D13C95">
      <w:pPr>
        <w:pStyle w:val="NoSpacing"/>
        <w:jc w:val="both"/>
        <w:rPr>
          <w:rFonts w:cs="Miriam"/>
        </w:rPr>
      </w:pPr>
    </w:p>
    <w:p w14:paraId="5235D297" w14:textId="77777777" w:rsidR="005B47B2" w:rsidRDefault="005B47B2" w:rsidP="00D13C95">
      <w:pPr>
        <w:pStyle w:val="NoSpacing"/>
        <w:jc w:val="both"/>
        <w:rPr>
          <w:rFonts w:cs="Miriam"/>
        </w:rPr>
      </w:pPr>
      <w:r w:rsidRPr="00D13C95">
        <w:rPr>
          <w:rFonts w:cs="Miriam"/>
          <w:b/>
        </w:rPr>
        <w:t>Acoso sexual.</w:t>
      </w:r>
      <w:r w:rsidRPr="00D13C95">
        <w:rPr>
          <w:rFonts w:cs="Miriam"/>
        </w:rPr>
        <w:t xml:space="preserve"> El que en beneficio suyo o de un tercero y valiéndose de su superioridad manifiesta o relaciones de autoridad o de poder, edad, sexo, posición laboral, social, familiar o económica, acose, persiga, hostigue o asedie física o verbalmente, con fines sexuales no consentidos, a otra persona (código penal colombiano, artículo 210A).</w:t>
      </w:r>
    </w:p>
    <w:p w14:paraId="75DCDBEB" w14:textId="77777777" w:rsidR="002B1FB5" w:rsidRPr="00D13C95" w:rsidRDefault="002B1FB5" w:rsidP="00D13C95">
      <w:pPr>
        <w:pStyle w:val="NoSpacing"/>
        <w:jc w:val="both"/>
        <w:rPr>
          <w:rFonts w:cs="Miriam"/>
        </w:rPr>
      </w:pPr>
    </w:p>
    <w:p w14:paraId="34EDCA3F" w14:textId="77777777" w:rsidR="005B47B2" w:rsidRPr="00D13C95" w:rsidRDefault="005B47B2" w:rsidP="00D13C95">
      <w:pPr>
        <w:pStyle w:val="NoSpacing"/>
        <w:jc w:val="both"/>
        <w:rPr>
          <w:rFonts w:cs="Miriam"/>
        </w:rPr>
      </w:pPr>
      <w:r w:rsidRPr="00D13C95">
        <w:rPr>
          <w:rFonts w:cs="Miriam"/>
          <w:b/>
        </w:rPr>
        <w:t>Violencia sexual.</w:t>
      </w:r>
      <w:r w:rsidRPr="00D13C95">
        <w:rPr>
          <w:rFonts w:cs="Miriam"/>
        </w:rPr>
        <w:t xml:space="preserve"> Se entiende por violencia sexual contra niños, niñas y adolescentes todo acto o comportamiento de tipo sexual ejercido sobre un niño, niña o adolescente, utilizando la fuerza o cualquier forma de coerción física, psicológica o emocional, aprovechando las condiciones de indefensión, de desigualdad y las relaciones de poder existentes entre víctima y agresor. (</w:t>
      </w:r>
      <w:r w:rsidR="00501BB8" w:rsidRPr="00D13C95">
        <w:rPr>
          <w:rFonts w:cs="Miriam"/>
        </w:rPr>
        <w:t>Artículo</w:t>
      </w:r>
      <w:r w:rsidRPr="00D13C95">
        <w:rPr>
          <w:rFonts w:cs="Miriam"/>
        </w:rPr>
        <w:t xml:space="preserve"> 2 de la Ley 1146 de 2007)</w:t>
      </w:r>
    </w:p>
    <w:p w14:paraId="2174A0BD" w14:textId="77777777" w:rsidR="00501BB8" w:rsidRPr="00D13C95" w:rsidRDefault="00501BB8" w:rsidP="00D13C95">
      <w:pPr>
        <w:pStyle w:val="NoSpacing"/>
        <w:jc w:val="both"/>
        <w:rPr>
          <w:rFonts w:cs="Miriam"/>
        </w:rPr>
      </w:pPr>
    </w:p>
    <w:p w14:paraId="124741F0" w14:textId="77777777" w:rsidR="005B47B2" w:rsidRPr="00D13C95" w:rsidRDefault="005B47B2" w:rsidP="00D13C95">
      <w:pPr>
        <w:pStyle w:val="NoSpacing"/>
        <w:jc w:val="both"/>
        <w:rPr>
          <w:rFonts w:cs="Miriam"/>
        </w:rPr>
      </w:pPr>
      <w:r w:rsidRPr="00D13C95">
        <w:rPr>
          <w:rFonts w:cs="Miriam"/>
          <w:b/>
        </w:rPr>
        <w:t xml:space="preserve">Vulneración de los derechos de los niños, niñas y adolescentes: </w:t>
      </w:r>
      <w:r w:rsidRPr="00D13C95">
        <w:rPr>
          <w:rFonts w:cs="Miriam"/>
        </w:rPr>
        <w:t>Es toda situación de daño, lesión o perjuicio que impide el ejercicio pleno de los derechos de los niños, niñas y adolescentes.</w:t>
      </w:r>
    </w:p>
    <w:p w14:paraId="52B94E68" w14:textId="77777777" w:rsidR="002B1FB5" w:rsidRDefault="002B1FB5" w:rsidP="00D13C95">
      <w:pPr>
        <w:pStyle w:val="NoSpacing"/>
        <w:jc w:val="both"/>
        <w:rPr>
          <w:rFonts w:cs="Miriam"/>
        </w:rPr>
      </w:pPr>
    </w:p>
    <w:p w14:paraId="2A01CACB" w14:textId="77777777" w:rsidR="005B47B2" w:rsidRPr="00D13C95" w:rsidRDefault="005B47B2" w:rsidP="00D13C95">
      <w:pPr>
        <w:pStyle w:val="NoSpacing"/>
        <w:jc w:val="both"/>
        <w:rPr>
          <w:rFonts w:cs="Miriam"/>
        </w:rPr>
      </w:pPr>
      <w:r w:rsidRPr="00D13C95">
        <w:rPr>
          <w:rFonts w:cs="Miriam"/>
        </w:rPr>
        <w:t>Son conductas inaceptables en las relaciones interpersonales:</w:t>
      </w:r>
    </w:p>
    <w:p w14:paraId="21CD8D83" w14:textId="2B176665" w:rsidR="005B47B2" w:rsidRPr="00D13C95" w:rsidRDefault="005B47B2" w:rsidP="00053334">
      <w:pPr>
        <w:pStyle w:val="NoSpacing"/>
        <w:numPr>
          <w:ilvl w:val="0"/>
          <w:numId w:val="8"/>
        </w:numPr>
        <w:jc w:val="both"/>
        <w:rPr>
          <w:rFonts w:cs="Miriam"/>
        </w:rPr>
      </w:pPr>
      <w:commentRangeStart w:id="173"/>
      <w:del w:id="174" w:author="Portatil CCB" w:date="2016-02-25T08:58:00Z">
        <w:r w:rsidRPr="00D13C95" w:rsidDel="00C32E61">
          <w:rPr>
            <w:rFonts w:cs="Miriam"/>
          </w:rPr>
          <w:delText>Conductas</w:delText>
        </w:r>
      </w:del>
      <w:ins w:id="175" w:author="Portatil CCB" w:date="2016-02-25T08:58:00Z">
        <w:r w:rsidR="00C32E61">
          <w:rPr>
            <w:rFonts w:cs="Miriam"/>
          </w:rPr>
          <w:t xml:space="preserve"> </w:t>
        </w:r>
        <w:r w:rsidR="00C32E61" w:rsidRPr="00281B89">
          <w:rPr>
            <w:rFonts w:cs="Miriam"/>
            <w:highlight w:val="lightGray"/>
            <w:rPrChange w:id="176" w:author="Diana Velazquez" w:date="2016-03-10T15:36:00Z">
              <w:rPr>
                <w:rFonts w:cs="Miriam"/>
              </w:rPr>
            </w:rPrChange>
          </w:rPr>
          <w:t>Aquellas</w:t>
        </w:r>
      </w:ins>
      <w:r w:rsidRPr="00281B89">
        <w:rPr>
          <w:rFonts w:cs="Miriam"/>
          <w:highlight w:val="lightGray"/>
          <w:rPrChange w:id="177" w:author="Diana Velazquez" w:date="2016-03-10T15:36:00Z">
            <w:rPr>
              <w:rFonts w:cs="Miriam"/>
            </w:rPr>
          </w:rPrChange>
        </w:rPr>
        <w:t xml:space="preserve"> </w:t>
      </w:r>
      <w:commentRangeEnd w:id="173"/>
      <w:r w:rsidR="000300D4" w:rsidRPr="00281B89">
        <w:rPr>
          <w:rStyle w:val="CommentReference"/>
          <w:highlight w:val="lightGray"/>
          <w:rPrChange w:id="178" w:author="Diana Velazquez" w:date="2016-03-10T15:36:00Z">
            <w:rPr>
              <w:rStyle w:val="CommentReference"/>
            </w:rPr>
          </w:rPrChange>
        </w:rPr>
        <w:commentReference w:id="173"/>
      </w:r>
      <w:r w:rsidRPr="00D13C95">
        <w:rPr>
          <w:rFonts w:cs="Miriam"/>
        </w:rPr>
        <w:t>que violen la dignidad personal o creen un ambiente intim</w:t>
      </w:r>
      <w:r w:rsidR="002B1FB5">
        <w:rPr>
          <w:rFonts w:cs="Miriam"/>
        </w:rPr>
        <w:t xml:space="preserve">idatorio, degradante, u hostil, </w:t>
      </w:r>
      <w:r w:rsidRPr="00D13C95">
        <w:rPr>
          <w:rFonts w:cs="Miriam"/>
        </w:rPr>
        <w:t>incluyendo contacto físico no deseado, pegar, pele</w:t>
      </w:r>
      <w:r w:rsidR="002B1FB5">
        <w:rPr>
          <w:rFonts w:cs="Miriam"/>
        </w:rPr>
        <w:t>ar jugando, bromas inapropiadas.</w:t>
      </w:r>
    </w:p>
    <w:p w14:paraId="65BAA42B" w14:textId="77777777" w:rsidR="005B47B2" w:rsidRPr="00D13C95" w:rsidRDefault="005B47B2" w:rsidP="00053334">
      <w:pPr>
        <w:pStyle w:val="NoSpacing"/>
        <w:numPr>
          <w:ilvl w:val="0"/>
          <w:numId w:val="8"/>
        </w:numPr>
        <w:jc w:val="both"/>
        <w:rPr>
          <w:rFonts w:cs="Miriam"/>
        </w:rPr>
      </w:pPr>
      <w:r w:rsidRPr="00D13C95">
        <w:rPr>
          <w:rFonts w:cs="Miriam"/>
        </w:rPr>
        <w:t>Comunicación inapropiada (verbal, gestual o escrita) incluyendo insultos, ofensas, apodos.</w:t>
      </w:r>
    </w:p>
    <w:p w14:paraId="4438EDB2" w14:textId="77777777" w:rsidR="005B47B2" w:rsidRPr="00D13C95" w:rsidRDefault="005B47B2" w:rsidP="00053334">
      <w:pPr>
        <w:pStyle w:val="NoSpacing"/>
        <w:numPr>
          <w:ilvl w:val="0"/>
          <w:numId w:val="8"/>
        </w:numPr>
        <w:jc w:val="both"/>
        <w:rPr>
          <w:rFonts w:cs="Miriam"/>
        </w:rPr>
      </w:pPr>
      <w:r w:rsidRPr="00D13C95">
        <w:rPr>
          <w:rFonts w:cs="Miriam"/>
        </w:rPr>
        <w:t>Difundir rumores maliciosos, chismes o calumnias.</w:t>
      </w:r>
    </w:p>
    <w:p w14:paraId="5703AAF7" w14:textId="77777777" w:rsidR="005B47B2" w:rsidRPr="00D13C95" w:rsidRDefault="005B47B2" w:rsidP="00053334">
      <w:pPr>
        <w:pStyle w:val="NoSpacing"/>
        <w:numPr>
          <w:ilvl w:val="0"/>
          <w:numId w:val="8"/>
        </w:numPr>
        <w:jc w:val="both"/>
        <w:rPr>
          <w:rFonts w:cs="Miriam"/>
        </w:rPr>
      </w:pPr>
      <w:r w:rsidRPr="00D13C95">
        <w:rPr>
          <w:rFonts w:cs="Miriam"/>
        </w:rPr>
        <w:t>Ridiculizar o burlarse de alguien.</w:t>
      </w:r>
    </w:p>
    <w:p w14:paraId="42C2B5C0" w14:textId="77777777" w:rsidR="005B47B2" w:rsidRPr="00D13C95" w:rsidRDefault="005B47B2" w:rsidP="00053334">
      <w:pPr>
        <w:pStyle w:val="NoSpacing"/>
        <w:numPr>
          <w:ilvl w:val="0"/>
          <w:numId w:val="8"/>
        </w:numPr>
        <w:jc w:val="both"/>
        <w:rPr>
          <w:rFonts w:cs="Miriam"/>
        </w:rPr>
      </w:pPr>
      <w:r w:rsidRPr="00D13C95">
        <w:rPr>
          <w:rFonts w:cs="Miriam"/>
        </w:rPr>
        <w:t>Aislamiento o exclusión intencionada.</w:t>
      </w:r>
    </w:p>
    <w:p w14:paraId="42C34F6E" w14:textId="77777777" w:rsidR="005B47B2" w:rsidRPr="00D13C95" w:rsidRDefault="005B47B2" w:rsidP="00053334">
      <w:pPr>
        <w:pStyle w:val="NoSpacing"/>
        <w:numPr>
          <w:ilvl w:val="0"/>
          <w:numId w:val="8"/>
        </w:numPr>
        <w:jc w:val="both"/>
        <w:rPr>
          <w:rFonts w:cs="Miriam"/>
        </w:rPr>
      </w:pPr>
      <w:r w:rsidRPr="00D13C95">
        <w:rPr>
          <w:rFonts w:cs="Miriam"/>
        </w:rPr>
        <w:t>Críticas o amenazas.</w:t>
      </w:r>
    </w:p>
    <w:p w14:paraId="59CB1024" w14:textId="77777777" w:rsidR="005B47B2" w:rsidRPr="00D13C95" w:rsidRDefault="005B47B2" w:rsidP="00053334">
      <w:pPr>
        <w:pStyle w:val="NoSpacing"/>
        <w:numPr>
          <w:ilvl w:val="0"/>
          <w:numId w:val="8"/>
        </w:numPr>
        <w:jc w:val="both"/>
        <w:rPr>
          <w:rFonts w:cs="Miriam"/>
        </w:rPr>
      </w:pPr>
      <w:r w:rsidRPr="00D13C95">
        <w:rPr>
          <w:rFonts w:cs="Miriam"/>
        </w:rPr>
        <w:t>Utilizar el poder o la popularidad en forma inapropiada.</w:t>
      </w:r>
    </w:p>
    <w:p w14:paraId="5E372578" w14:textId="77777777" w:rsidR="005B47B2" w:rsidRPr="00D13C95" w:rsidRDefault="005B47B2" w:rsidP="00053334">
      <w:pPr>
        <w:pStyle w:val="NoSpacing"/>
        <w:numPr>
          <w:ilvl w:val="0"/>
          <w:numId w:val="9"/>
        </w:numPr>
        <w:jc w:val="both"/>
        <w:rPr>
          <w:rFonts w:cs="Miriam"/>
        </w:rPr>
      </w:pPr>
      <w:r w:rsidRPr="00D13C95">
        <w:rPr>
          <w:rFonts w:cs="Miriam"/>
        </w:rPr>
        <w:t>Arriesgarse o poner en riesgo a otros en situaciones de peligro, incluyendo la posesión de materiales peligrosos o ilegales.</w:t>
      </w:r>
    </w:p>
    <w:p w14:paraId="04A5581F" w14:textId="77777777" w:rsidR="005B47B2" w:rsidRPr="00D13C95" w:rsidRDefault="005B47B2" w:rsidP="00053334">
      <w:pPr>
        <w:pStyle w:val="NoSpacing"/>
        <w:numPr>
          <w:ilvl w:val="0"/>
          <w:numId w:val="9"/>
        </w:numPr>
        <w:jc w:val="both"/>
        <w:rPr>
          <w:rFonts w:cs="Miriam"/>
        </w:rPr>
      </w:pPr>
      <w:r w:rsidRPr="00D13C95">
        <w:rPr>
          <w:rFonts w:cs="Miriam"/>
        </w:rPr>
        <w:t>Reaccionar sin autocontrol.</w:t>
      </w:r>
    </w:p>
    <w:p w14:paraId="56324379" w14:textId="77777777" w:rsidR="005B47B2" w:rsidRPr="00D13C95" w:rsidRDefault="005B47B2" w:rsidP="00053334">
      <w:pPr>
        <w:pStyle w:val="NoSpacing"/>
        <w:numPr>
          <w:ilvl w:val="0"/>
          <w:numId w:val="9"/>
        </w:numPr>
        <w:jc w:val="both"/>
        <w:rPr>
          <w:rFonts w:cs="Miriam"/>
        </w:rPr>
      </w:pPr>
      <w:r w:rsidRPr="00D13C95">
        <w:rPr>
          <w:rFonts w:cs="Miriam"/>
        </w:rPr>
        <w:t xml:space="preserve">Desafiar o </w:t>
      </w:r>
      <w:r w:rsidR="00CD3B6A" w:rsidRPr="00D13C95">
        <w:rPr>
          <w:rFonts w:cs="Miriam"/>
        </w:rPr>
        <w:t>faltarles</w:t>
      </w:r>
      <w:r w:rsidRPr="00D13C95">
        <w:rPr>
          <w:rFonts w:cs="Miriam"/>
        </w:rPr>
        <w:t xml:space="preserve"> al respeto a los adultos.</w:t>
      </w:r>
    </w:p>
    <w:p w14:paraId="61536B39" w14:textId="77777777" w:rsidR="005B47B2" w:rsidRPr="00D13C95" w:rsidRDefault="005B47B2" w:rsidP="00053334">
      <w:pPr>
        <w:pStyle w:val="NoSpacing"/>
        <w:numPr>
          <w:ilvl w:val="0"/>
          <w:numId w:val="9"/>
        </w:numPr>
        <w:jc w:val="both"/>
        <w:rPr>
          <w:rFonts w:cs="Miriam"/>
        </w:rPr>
      </w:pPr>
      <w:r w:rsidRPr="00D13C95">
        <w:rPr>
          <w:rFonts w:cs="Miriam"/>
        </w:rPr>
        <w:t>Todo tipo de agresión física, verbal, escrita, gestual, relacional o electrónica.</w:t>
      </w:r>
    </w:p>
    <w:p w14:paraId="5845439F" w14:textId="77777777" w:rsidR="005B47B2" w:rsidRPr="00D13C95" w:rsidRDefault="005B47B2" w:rsidP="00053334">
      <w:pPr>
        <w:pStyle w:val="NoSpacing"/>
        <w:numPr>
          <w:ilvl w:val="0"/>
          <w:numId w:val="9"/>
        </w:numPr>
        <w:jc w:val="both"/>
        <w:rPr>
          <w:rFonts w:cs="Miriam"/>
        </w:rPr>
      </w:pPr>
      <w:r w:rsidRPr="00D13C95">
        <w:rPr>
          <w:rFonts w:cs="Miriam"/>
        </w:rPr>
        <w:t>Todo tipo de acoso o violencia sexual.</w:t>
      </w:r>
    </w:p>
    <w:p w14:paraId="74400366" w14:textId="77777777" w:rsidR="005B47B2" w:rsidRDefault="005B47B2" w:rsidP="00053334">
      <w:pPr>
        <w:pStyle w:val="NoSpacing"/>
        <w:numPr>
          <w:ilvl w:val="0"/>
          <w:numId w:val="9"/>
        </w:numPr>
        <w:jc w:val="both"/>
        <w:rPr>
          <w:rFonts w:cs="Miriam"/>
        </w:rPr>
      </w:pPr>
      <w:r w:rsidRPr="00D13C95">
        <w:rPr>
          <w:rFonts w:cs="Miriam"/>
        </w:rPr>
        <w:t>Toda vulneración de los derechos de los niños, niñas y adolescentes.</w:t>
      </w:r>
    </w:p>
    <w:p w14:paraId="56CF5BAF" w14:textId="77777777" w:rsidR="002B1FB5" w:rsidRPr="00D13C95" w:rsidRDefault="002B1FB5" w:rsidP="002B1FB5">
      <w:pPr>
        <w:pStyle w:val="NoSpacing"/>
        <w:ind w:left="720"/>
        <w:jc w:val="both"/>
        <w:rPr>
          <w:rFonts w:cs="Miriam"/>
        </w:rPr>
      </w:pPr>
    </w:p>
    <w:p w14:paraId="6BFD3DAF" w14:textId="77777777" w:rsidR="005B47B2" w:rsidRDefault="005B47B2" w:rsidP="00D13C95">
      <w:pPr>
        <w:pStyle w:val="NoSpacing"/>
        <w:jc w:val="both"/>
        <w:rPr>
          <w:rFonts w:cs="Miriam"/>
        </w:rPr>
      </w:pPr>
      <w:r w:rsidRPr="00D13C95">
        <w:rPr>
          <w:rFonts w:cs="Miriam"/>
        </w:rPr>
        <w:t xml:space="preserve">En el evento en que ocurra una situación de agresión escolar, acoso escolar o Bullying, los estudiantes deberán asumir las siguientes actitudes de acuerdo a </w:t>
      </w:r>
      <w:r w:rsidR="002B1FB5">
        <w:rPr>
          <w:rFonts w:cs="Miriam"/>
        </w:rPr>
        <w:t xml:space="preserve">la situación y al rol que hayan </w:t>
      </w:r>
      <w:r w:rsidRPr="00D13C95">
        <w:rPr>
          <w:rFonts w:cs="Miriam"/>
        </w:rPr>
        <w:t>jugado en ésta:</w:t>
      </w:r>
    </w:p>
    <w:p w14:paraId="6D345F1A" w14:textId="77777777" w:rsidR="002B1FB5" w:rsidRPr="00D13C95" w:rsidRDefault="002B1FB5" w:rsidP="00D13C95">
      <w:pPr>
        <w:pStyle w:val="NoSpacing"/>
        <w:jc w:val="both"/>
        <w:rPr>
          <w:rFonts w:cs="Miriam"/>
        </w:rPr>
      </w:pPr>
    </w:p>
    <w:p w14:paraId="0D316474" w14:textId="77777777" w:rsidR="005B47B2" w:rsidRPr="00D13C95" w:rsidRDefault="005B47B2" w:rsidP="00D13C95">
      <w:pPr>
        <w:pStyle w:val="NoSpacing"/>
        <w:jc w:val="both"/>
        <w:rPr>
          <w:rFonts w:cs="Miriam"/>
        </w:rPr>
      </w:pPr>
      <w:r w:rsidRPr="00D13C95">
        <w:rPr>
          <w:rFonts w:cs="Miriam"/>
        </w:rPr>
        <w:t>Testigos:</w:t>
      </w:r>
    </w:p>
    <w:p w14:paraId="3AE7814B" w14:textId="77777777" w:rsidR="005B47B2" w:rsidRPr="00D13C95" w:rsidRDefault="005B47B2" w:rsidP="00053334">
      <w:pPr>
        <w:pStyle w:val="NoSpacing"/>
        <w:numPr>
          <w:ilvl w:val="0"/>
          <w:numId w:val="10"/>
        </w:numPr>
        <w:jc w:val="both"/>
        <w:rPr>
          <w:rFonts w:cs="Miriam"/>
        </w:rPr>
      </w:pPr>
      <w:r w:rsidRPr="00D13C95">
        <w:rPr>
          <w:rFonts w:cs="Miriam"/>
        </w:rPr>
        <w:t>Informar a un adulto.</w:t>
      </w:r>
    </w:p>
    <w:p w14:paraId="5E57FB34" w14:textId="77777777" w:rsidR="005B47B2" w:rsidRPr="00D13C95" w:rsidRDefault="005B47B2" w:rsidP="00053334">
      <w:pPr>
        <w:pStyle w:val="NoSpacing"/>
        <w:numPr>
          <w:ilvl w:val="0"/>
          <w:numId w:val="10"/>
        </w:numPr>
        <w:jc w:val="both"/>
        <w:rPr>
          <w:rFonts w:cs="Miriam"/>
        </w:rPr>
      </w:pPr>
      <w:r w:rsidRPr="00D13C95">
        <w:rPr>
          <w:rFonts w:cs="Miriam"/>
        </w:rPr>
        <w:t>Mediar en el conflicto.</w:t>
      </w:r>
    </w:p>
    <w:p w14:paraId="704CD560" w14:textId="77777777" w:rsidR="005B47B2" w:rsidRPr="00D13C95" w:rsidRDefault="005B47B2" w:rsidP="00053334">
      <w:pPr>
        <w:pStyle w:val="NoSpacing"/>
        <w:numPr>
          <w:ilvl w:val="0"/>
          <w:numId w:val="10"/>
        </w:numPr>
        <w:jc w:val="both"/>
        <w:rPr>
          <w:rFonts w:cs="Miriam"/>
        </w:rPr>
      </w:pPr>
      <w:r w:rsidRPr="00D13C95">
        <w:rPr>
          <w:rFonts w:cs="Miriam"/>
        </w:rPr>
        <w:t>Defender activamente los derechos de los ofendidos.</w:t>
      </w:r>
    </w:p>
    <w:p w14:paraId="4EA2BBC2" w14:textId="77777777" w:rsidR="005B47B2" w:rsidRPr="00D13C95" w:rsidRDefault="005B47B2" w:rsidP="00053334">
      <w:pPr>
        <w:pStyle w:val="NoSpacing"/>
        <w:numPr>
          <w:ilvl w:val="0"/>
          <w:numId w:val="10"/>
        </w:numPr>
        <w:jc w:val="both"/>
        <w:rPr>
          <w:rFonts w:cs="Miriam"/>
        </w:rPr>
      </w:pPr>
      <w:r w:rsidRPr="00D13C95">
        <w:rPr>
          <w:rFonts w:cs="Miriam"/>
        </w:rPr>
        <w:t>Rechazar la agresión.</w:t>
      </w:r>
    </w:p>
    <w:p w14:paraId="5409F34B" w14:textId="77777777" w:rsidR="005B47B2" w:rsidRPr="00D13C95" w:rsidRDefault="005B47B2" w:rsidP="00053334">
      <w:pPr>
        <w:pStyle w:val="NoSpacing"/>
        <w:numPr>
          <w:ilvl w:val="0"/>
          <w:numId w:val="10"/>
        </w:numPr>
        <w:jc w:val="both"/>
        <w:rPr>
          <w:rFonts w:cs="Miriam"/>
        </w:rPr>
      </w:pPr>
      <w:r w:rsidRPr="00D13C95">
        <w:rPr>
          <w:rFonts w:cs="Miriam"/>
        </w:rPr>
        <w:t>Acoger y brindar apoyo emocional a los atropellados.</w:t>
      </w:r>
    </w:p>
    <w:p w14:paraId="1CC75AB7" w14:textId="77777777" w:rsidR="005B47B2" w:rsidRPr="00D13C95" w:rsidRDefault="005B47B2" w:rsidP="00D13C95">
      <w:pPr>
        <w:pStyle w:val="NoSpacing"/>
        <w:jc w:val="both"/>
        <w:rPr>
          <w:rFonts w:cs="Miriam"/>
        </w:rPr>
      </w:pPr>
      <w:r w:rsidRPr="00D13C95">
        <w:rPr>
          <w:rFonts w:cs="Miriam"/>
        </w:rPr>
        <w:t>Ofendido:</w:t>
      </w:r>
    </w:p>
    <w:p w14:paraId="26EFE97C" w14:textId="77777777" w:rsidR="005B47B2" w:rsidRPr="00D13C95" w:rsidRDefault="005B47B2" w:rsidP="00053334">
      <w:pPr>
        <w:pStyle w:val="NoSpacing"/>
        <w:numPr>
          <w:ilvl w:val="0"/>
          <w:numId w:val="11"/>
        </w:numPr>
        <w:jc w:val="both"/>
        <w:rPr>
          <w:rFonts w:cs="Miriam"/>
        </w:rPr>
      </w:pPr>
      <w:r w:rsidRPr="00D13C95">
        <w:rPr>
          <w:rFonts w:cs="Miriam"/>
        </w:rPr>
        <w:t>Defender sus derechos asertivamente sin agredir.</w:t>
      </w:r>
    </w:p>
    <w:p w14:paraId="5CDD0D11" w14:textId="77777777" w:rsidR="005B47B2" w:rsidRPr="00D13C95" w:rsidRDefault="005B47B2" w:rsidP="00053334">
      <w:pPr>
        <w:pStyle w:val="NoSpacing"/>
        <w:numPr>
          <w:ilvl w:val="0"/>
          <w:numId w:val="11"/>
        </w:numPr>
        <w:jc w:val="both"/>
        <w:rPr>
          <w:rFonts w:cs="Miriam"/>
        </w:rPr>
      </w:pPr>
      <w:r w:rsidRPr="00D13C95">
        <w:rPr>
          <w:rFonts w:cs="Miriam"/>
        </w:rPr>
        <w:t>Buscar la ayuda de un adulto.</w:t>
      </w:r>
    </w:p>
    <w:p w14:paraId="274B28E8" w14:textId="77777777" w:rsidR="005B47B2" w:rsidRPr="00D13C95" w:rsidRDefault="005B47B2" w:rsidP="00D13C95">
      <w:pPr>
        <w:pStyle w:val="NoSpacing"/>
        <w:jc w:val="both"/>
        <w:rPr>
          <w:rFonts w:cs="Miriam"/>
        </w:rPr>
      </w:pPr>
      <w:r w:rsidRPr="00D13C95">
        <w:rPr>
          <w:rFonts w:cs="Miriam"/>
        </w:rPr>
        <w:t>Ofensor:</w:t>
      </w:r>
    </w:p>
    <w:p w14:paraId="096D1D0F" w14:textId="77777777" w:rsidR="005B47B2" w:rsidRPr="00D13C95" w:rsidRDefault="005B47B2" w:rsidP="00053334">
      <w:pPr>
        <w:pStyle w:val="NoSpacing"/>
        <w:numPr>
          <w:ilvl w:val="0"/>
          <w:numId w:val="12"/>
        </w:numPr>
        <w:jc w:val="both"/>
        <w:rPr>
          <w:rFonts w:cs="Miriam"/>
        </w:rPr>
      </w:pPr>
      <w:r w:rsidRPr="00D13C95">
        <w:rPr>
          <w:rFonts w:cs="Miriam"/>
        </w:rPr>
        <w:t>Restaurar al atropellado.</w:t>
      </w:r>
    </w:p>
    <w:p w14:paraId="3A007495" w14:textId="77777777" w:rsidR="005B47B2" w:rsidRDefault="005B47B2" w:rsidP="00053334">
      <w:pPr>
        <w:pStyle w:val="NoSpacing"/>
        <w:numPr>
          <w:ilvl w:val="0"/>
          <w:numId w:val="12"/>
        </w:numPr>
        <w:jc w:val="both"/>
        <w:rPr>
          <w:rFonts w:cs="Miriam"/>
        </w:rPr>
      </w:pPr>
      <w:r w:rsidRPr="00D13C95">
        <w:rPr>
          <w:rFonts w:cs="Miriam"/>
        </w:rPr>
        <w:t>Reparar su imagen ante el grupo.</w:t>
      </w:r>
    </w:p>
    <w:p w14:paraId="3E855172" w14:textId="77777777" w:rsidR="002B1FB5" w:rsidRPr="00D13C95" w:rsidRDefault="002B1FB5" w:rsidP="002B1FB5">
      <w:pPr>
        <w:pStyle w:val="NoSpacing"/>
        <w:ind w:left="720"/>
        <w:jc w:val="both"/>
        <w:rPr>
          <w:rFonts w:cs="Miriam"/>
        </w:rPr>
      </w:pPr>
    </w:p>
    <w:p w14:paraId="1B9249AC" w14:textId="77777777" w:rsidR="005B47B2" w:rsidRDefault="005B47B2" w:rsidP="00D13C95">
      <w:pPr>
        <w:pStyle w:val="NoSpacing"/>
        <w:jc w:val="both"/>
        <w:rPr>
          <w:rFonts w:cs="Miriam"/>
          <w:b/>
        </w:rPr>
      </w:pPr>
      <w:r w:rsidRPr="00D13C95">
        <w:rPr>
          <w:rFonts w:cs="Miriam"/>
          <w:b/>
        </w:rPr>
        <w:t>_3.7 HONESTIDAD O PROBIDAD ACADÉMICA.</w:t>
      </w:r>
    </w:p>
    <w:p w14:paraId="56211B5B" w14:textId="77777777" w:rsidR="002B1FB5" w:rsidRPr="00D13C95" w:rsidRDefault="002B1FB5" w:rsidP="00D13C95">
      <w:pPr>
        <w:pStyle w:val="NoSpacing"/>
        <w:jc w:val="both"/>
        <w:rPr>
          <w:rFonts w:cs="Miriam"/>
          <w:b/>
        </w:rPr>
      </w:pPr>
    </w:p>
    <w:p w14:paraId="4F236406" w14:textId="77777777" w:rsidR="005B47B2" w:rsidRPr="00D13C95" w:rsidRDefault="005B47B2" w:rsidP="00D13C95">
      <w:pPr>
        <w:pStyle w:val="NoSpacing"/>
        <w:jc w:val="both"/>
        <w:rPr>
          <w:rFonts w:cs="Miriam"/>
        </w:rPr>
      </w:pPr>
      <w:r w:rsidRPr="00D13C95">
        <w:rPr>
          <w:rFonts w:cs="Miriam"/>
        </w:rPr>
        <w:t>Como un Colegio perteneciente a la Organización del Bachillerato Internacional, acogemos la definición de honestidad o probidad académica de dicha organización: un trabajo original es aquel que está basado en las ideas propias del estudiante y en el que se menciona debidamente la autoría de las ideas y el trabajo de otros. Por lo tanto, en todos los trabajos (ya sean escritos u orales) que un estudiante realice para la evaluación, deben haberse empleado enteramente el lenguaje y las expresiones originales de ese estudiante. Cuando se utilicen otras fuentes o se haga referencia a ellas, ya sea con una cita directa o empleando una paráfrasis, dichas fuentes deberán citarse de manera completa y adecuada.</w:t>
      </w:r>
    </w:p>
    <w:p w14:paraId="1BC11E96" w14:textId="77777777" w:rsidR="005B47B2" w:rsidRDefault="005B47B2" w:rsidP="00D13C95">
      <w:pPr>
        <w:pStyle w:val="NoSpacing"/>
        <w:jc w:val="both"/>
        <w:rPr>
          <w:rFonts w:cs="Miriam"/>
        </w:rPr>
      </w:pPr>
      <w:r w:rsidRPr="00D13C95">
        <w:rPr>
          <w:rFonts w:cs="Miriam"/>
        </w:rPr>
        <w:t>La deshonestidad académica está constituida por cualquier actuación que permita a un estudiante salir beneficiado injustamente, o que tenga consecuencias sobre los resulta</w:t>
      </w:r>
      <w:r w:rsidR="004C7466" w:rsidRPr="00D13C95">
        <w:rPr>
          <w:rFonts w:cs="Miriam"/>
        </w:rPr>
        <w:t xml:space="preserve">dos de otro estudiante. Incluye </w:t>
      </w:r>
      <w:r w:rsidRPr="00D13C95">
        <w:rPr>
          <w:rFonts w:cs="Miriam"/>
        </w:rPr>
        <w:t>pero no está limitada a las siguientes modalidades:</w:t>
      </w:r>
    </w:p>
    <w:p w14:paraId="5ABF2341" w14:textId="77777777" w:rsidR="002B1FB5" w:rsidRPr="00D13C95" w:rsidRDefault="002B1FB5" w:rsidP="00D13C95">
      <w:pPr>
        <w:pStyle w:val="NoSpacing"/>
        <w:jc w:val="both"/>
        <w:rPr>
          <w:rFonts w:cs="Miriam"/>
        </w:rPr>
      </w:pPr>
    </w:p>
    <w:p w14:paraId="71B84861" w14:textId="77777777" w:rsidR="005B47B2" w:rsidRDefault="002B1FB5" w:rsidP="00D13C95">
      <w:pPr>
        <w:pStyle w:val="NoSpacing"/>
        <w:jc w:val="both"/>
        <w:rPr>
          <w:rFonts w:cs="Miriam"/>
        </w:rPr>
      </w:pPr>
      <w:r>
        <w:rPr>
          <w:rFonts w:cs="Miriam"/>
          <w:b/>
        </w:rPr>
        <w:t>Plagio.</w:t>
      </w:r>
      <w:r w:rsidR="00CD3B6A" w:rsidRPr="00D13C95">
        <w:rPr>
          <w:rFonts w:cs="Miriam"/>
          <w:b/>
        </w:rPr>
        <w:t xml:space="preserve"> </w:t>
      </w:r>
      <w:r w:rsidR="005B47B2" w:rsidRPr="00D13C95">
        <w:rPr>
          <w:rFonts w:cs="Miriam"/>
        </w:rPr>
        <w:t>Presentar como propio el trabajo, palabras, ideas, fotos, infor</w:t>
      </w:r>
      <w:r w:rsidR="004C7466" w:rsidRPr="00D13C95">
        <w:rPr>
          <w:rFonts w:cs="Miriam"/>
        </w:rPr>
        <w:t xml:space="preserve">mación o cualquier producto que </w:t>
      </w:r>
      <w:r w:rsidR="005B47B2" w:rsidRPr="00D13C95">
        <w:rPr>
          <w:rFonts w:cs="Miriam"/>
        </w:rPr>
        <w:t>haya sido realizado por otro; tales como:</w:t>
      </w:r>
    </w:p>
    <w:p w14:paraId="45BDB44A" w14:textId="77777777" w:rsidR="002B1FB5" w:rsidRPr="00D13C95" w:rsidRDefault="002B1FB5" w:rsidP="00D13C95">
      <w:pPr>
        <w:pStyle w:val="NoSpacing"/>
        <w:jc w:val="both"/>
        <w:rPr>
          <w:rFonts w:cs="Miriam"/>
        </w:rPr>
      </w:pPr>
    </w:p>
    <w:p w14:paraId="19BA48E3" w14:textId="77777777" w:rsidR="005B47B2" w:rsidRDefault="005B47B2" w:rsidP="00D13C95">
      <w:pPr>
        <w:pStyle w:val="NoSpacing"/>
        <w:jc w:val="both"/>
        <w:rPr>
          <w:rFonts w:cs="Miriam"/>
        </w:rPr>
      </w:pPr>
      <w:r w:rsidRPr="00D13C95">
        <w:rPr>
          <w:rFonts w:cs="Miriam"/>
        </w:rPr>
        <w:t>Utilizar las palabras de alguien sin darle crédito.</w:t>
      </w:r>
    </w:p>
    <w:p w14:paraId="1A8AE351" w14:textId="77777777" w:rsidR="002B1FB5" w:rsidRPr="00D13C95" w:rsidRDefault="002B1FB5" w:rsidP="00D13C95">
      <w:pPr>
        <w:pStyle w:val="NoSpacing"/>
        <w:jc w:val="both"/>
        <w:rPr>
          <w:rFonts w:cs="Miriam"/>
        </w:rPr>
      </w:pPr>
    </w:p>
    <w:p w14:paraId="5D3F4C67" w14:textId="77777777" w:rsidR="005B47B2" w:rsidRDefault="005B47B2" w:rsidP="00D13C95">
      <w:pPr>
        <w:pStyle w:val="NoSpacing"/>
        <w:jc w:val="both"/>
        <w:rPr>
          <w:rFonts w:cs="Miriam"/>
        </w:rPr>
      </w:pPr>
      <w:r w:rsidRPr="00D13C95">
        <w:rPr>
          <w:rFonts w:cs="Miriam"/>
        </w:rPr>
        <w:t>Parafrasear. Reformular las palabras de otra persona empleando un</w:t>
      </w:r>
      <w:r w:rsidR="004C7466" w:rsidRPr="00D13C95">
        <w:rPr>
          <w:rFonts w:cs="Miriam"/>
        </w:rPr>
        <w:t xml:space="preserve"> estilo diferente e integrarlas </w:t>
      </w:r>
      <w:r w:rsidRPr="00D13C95">
        <w:rPr>
          <w:rFonts w:cs="Miriam"/>
        </w:rPr>
        <w:t>gramaticalmente en un texto sin reconocer la fuente.</w:t>
      </w:r>
    </w:p>
    <w:p w14:paraId="6062EB2D" w14:textId="77777777" w:rsidR="002B1FB5" w:rsidRPr="00D13C95" w:rsidRDefault="002B1FB5" w:rsidP="00D13C95">
      <w:pPr>
        <w:pStyle w:val="NoSpacing"/>
        <w:jc w:val="both"/>
        <w:rPr>
          <w:rFonts w:cs="Miriam"/>
        </w:rPr>
      </w:pPr>
    </w:p>
    <w:p w14:paraId="4DE4FC6E" w14:textId="77777777" w:rsidR="005B47B2" w:rsidRDefault="005B47B2" w:rsidP="00D13C95">
      <w:pPr>
        <w:pStyle w:val="NoSpacing"/>
        <w:jc w:val="both"/>
        <w:rPr>
          <w:rFonts w:cs="Miriam"/>
        </w:rPr>
      </w:pPr>
      <w:r w:rsidRPr="00D13C95">
        <w:rPr>
          <w:rFonts w:cs="Miriam"/>
        </w:rPr>
        <w:t>Traducir las ideas de otra persona sin reconocer la fuente.</w:t>
      </w:r>
    </w:p>
    <w:p w14:paraId="64B4F50E" w14:textId="77777777" w:rsidR="002B1FB5" w:rsidRPr="00D13C95" w:rsidRDefault="002B1FB5" w:rsidP="00D13C95">
      <w:pPr>
        <w:pStyle w:val="NoSpacing"/>
        <w:jc w:val="both"/>
        <w:rPr>
          <w:rFonts w:cs="Miriam"/>
        </w:rPr>
      </w:pPr>
    </w:p>
    <w:p w14:paraId="0D2A05E9" w14:textId="77777777" w:rsidR="005B47B2" w:rsidRPr="00D13C95" w:rsidRDefault="002B1FB5" w:rsidP="00D13C95">
      <w:pPr>
        <w:pStyle w:val="NoSpacing"/>
        <w:jc w:val="both"/>
        <w:rPr>
          <w:rFonts w:cs="Miriam"/>
        </w:rPr>
      </w:pPr>
      <w:r>
        <w:rPr>
          <w:rFonts w:cs="Miriam"/>
          <w:b/>
        </w:rPr>
        <w:t>Copiar.</w:t>
      </w:r>
      <w:r w:rsidR="005B47B2" w:rsidRPr="00D13C95">
        <w:rPr>
          <w:rFonts w:cs="Miriam"/>
        </w:rPr>
        <w:t xml:space="preserve"> Presentar el trabajo de otro estudiante como si fuera propio, con o sin su conocimiento.</w:t>
      </w:r>
    </w:p>
    <w:p w14:paraId="20317DBC" w14:textId="77777777" w:rsidR="002B1FB5" w:rsidRDefault="002B1FB5" w:rsidP="00D13C95">
      <w:pPr>
        <w:pStyle w:val="NoSpacing"/>
        <w:jc w:val="both"/>
        <w:rPr>
          <w:rFonts w:cs="Miriam"/>
          <w:b/>
        </w:rPr>
      </w:pPr>
    </w:p>
    <w:p w14:paraId="25B150B8" w14:textId="77777777" w:rsidR="005B47B2" w:rsidRPr="00D13C95" w:rsidRDefault="005B47B2" w:rsidP="00D13C95">
      <w:pPr>
        <w:pStyle w:val="NoSpacing"/>
        <w:jc w:val="both"/>
        <w:rPr>
          <w:rFonts w:cs="Miriam"/>
          <w:b/>
        </w:rPr>
      </w:pPr>
      <w:r w:rsidRPr="00D13C95">
        <w:rPr>
          <w:rFonts w:cs="Miriam"/>
          <w:b/>
        </w:rPr>
        <w:t>Fraude en exámenes, incluye:</w:t>
      </w:r>
    </w:p>
    <w:p w14:paraId="1E7257E5" w14:textId="77777777" w:rsidR="005B47B2" w:rsidRPr="00D13C95" w:rsidRDefault="005B47B2" w:rsidP="00053334">
      <w:pPr>
        <w:pStyle w:val="NoSpacing"/>
        <w:numPr>
          <w:ilvl w:val="0"/>
          <w:numId w:val="13"/>
        </w:numPr>
        <w:jc w:val="both"/>
        <w:rPr>
          <w:rFonts w:cs="Miriam"/>
        </w:rPr>
      </w:pPr>
      <w:r w:rsidRPr="00D13C95">
        <w:rPr>
          <w:rFonts w:cs="Miriam"/>
        </w:rPr>
        <w:t>Obtener o dar las preguntas o respuestas de un examen, antes o durante la evaluación.</w:t>
      </w:r>
    </w:p>
    <w:p w14:paraId="23A2B6BF" w14:textId="77777777" w:rsidR="005B47B2" w:rsidRPr="00D13C95" w:rsidRDefault="005B47B2" w:rsidP="00053334">
      <w:pPr>
        <w:pStyle w:val="NoSpacing"/>
        <w:numPr>
          <w:ilvl w:val="0"/>
          <w:numId w:val="13"/>
        </w:numPr>
        <w:jc w:val="both"/>
        <w:rPr>
          <w:rFonts w:cs="Miriam"/>
        </w:rPr>
      </w:pPr>
      <w:r w:rsidRPr="00D13C95">
        <w:rPr>
          <w:rFonts w:cs="Miriam"/>
        </w:rPr>
        <w:t>Usar material no autorizado durante un examen.</w:t>
      </w:r>
    </w:p>
    <w:p w14:paraId="34498CF6" w14:textId="77777777" w:rsidR="005B47B2" w:rsidRDefault="005B47B2" w:rsidP="00053334">
      <w:pPr>
        <w:pStyle w:val="NoSpacing"/>
        <w:numPr>
          <w:ilvl w:val="0"/>
          <w:numId w:val="13"/>
        </w:numPr>
        <w:jc w:val="both"/>
        <w:rPr>
          <w:rFonts w:cs="Miriam"/>
        </w:rPr>
      </w:pPr>
      <w:r w:rsidRPr="00D13C95">
        <w:rPr>
          <w:rFonts w:cs="Miriam"/>
        </w:rPr>
        <w:t>Suplantar a otro estudiante.</w:t>
      </w:r>
    </w:p>
    <w:p w14:paraId="04B18F77" w14:textId="77777777" w:rsidR="002B1FB5" w:rsidRPr="00D13C95" w:rsidRDefault="002B1FB5" w:rsidP="00053334">
      <w:pPr>
        <w:pStyle w:val="NoSpacing"/>
        <w:numPr>
          <w:ilvl w:val="0"/>
          <w:numId w:val="13"/>
        </w:numPr>
        <w:jc w:val="both"/>
        <w:rPr>
          <w:rFonts w:cs="Miriam"/>
        </w:rPr>
      </w:pPr>
    </w:p>
    <w:p w14:paraId="2AD97065" w14:textId="77777777" w:rsidR="005B47B2" w:rsidRDefault="005B47B2" w:rsidP="00D13C95">
      <w:pPr>
        <w:pStyle w:val="NoSpacing"/>
        <w:jc w:val="both"/>
        <w:rPr>
          <w:rFonts w:cs="Miriam"/>
        </w:rPr>
      </w:pPr>
      <w:r w:rsidRPr="00D13C95">
        <w:rPr>
          <w:rFonts w:cs="Miriam"/>
          <w:b/>
        </w:rPr>
        <w:t>D</w:t>
      </w:r>
      <w:r w:rsidR="00CD3B6A" w:rsidRPr="00D13C95">
        <w:rPr>
          <w:rFonts w:cs="Miriam"/>
          <w:b/>
        </w:rPr>
        <w:t>oble Uso de un Trabajo:</w:t>
      </w:r>
      <w:r w:rsidRPr="00D13C95">
        <w:rPr>
          <w:rFonts w:cs="Miriam"/>
        </w:rPr>
        <w:t xml:space="preserve"> Presentar trabajos que sean sustancialmente </w:t>
      </w:r>
      <w:r w:rsidR="00085314" w:rsidRPr="00D13C95">
        <w:rPr>
          <w:rFonts w:cs="Miriam"/>
        </w:rPr>
        <w:t xml:space="preserve">parecidos para la evaluación en </w:t>
      </w:r>
      <w:r w:rsidRPr="00D13C95">
        <w:rPr>
          <w:rFonts w:cs="Miriam"/>
        </w:rPr>
        <w:t>diferentes cursos, sin el consentimiento de los profesores involucrados.</w:t>
      </w:r>
    </w:p>
    <w:p w14:paraId="72B993F4" w14:textId="77777777" w:rsidR="002B1FB5" w:rsidRPr="00D13C95" w:rsidRDefault="002B1FB5" w:rsidP="00D13C95">
      <w:pPr>
        <w:pStyle w:val="NoSpacing"/>
        <w:jc w:val="both"/>
        <w:rPr>
          <w:rFonts w:cs="Miriam"/>
        </w:rPr>
      </w:pPr>
    </w:p>
    <w:p w14:paraId="546DD97F" w14:textId="77777777" w:rsidR="005B47B2" w:rsidRDefault="00CD3B6A" w:rsidP="00D13C95">
      <w:pPr>
        <w:pStyle w:val="NoSpacing"/>
        <w:jc w:val="both"/>
        <w:rPr>
          <w:rFonts w:cs="Miriam"/>
        </w:rPr>
      </w:pPr>
      <w:r w:rsidRPr="00D13C95">
        <w:rPr>
          <w:rFonts w:cs="Miriam"/>
          <w:b/>
        </w:rPr>
        <w:t>Falsear Datos:</w:t>
      </w:r>
      <w:r w:rsidR="005B47B2" w:rsidRPr="00D13C95">
        <w:rPr>
          <w:rFonts w:cs="Miriam"/>
          <w:b/>
        </w:rPr>
        <w:t xml:space="preserve"> </w:t>
      </w:r>
      <w:r w:rsidR="005B47B2" w:rsidRPr="00D13C95">
        <w:rPr>
          <w:rFonts w:cs="Miriam"/>
        </w:rPr>
        <w:t>Fabricar o alterar datos para una tarea o cambiar documentos escolares.</w:t>
      </w:r>
    </w:p>
    <w:p w14:paraId="153DBFAC" w14:textId="77777777" w:rsidR="008D6A50" w:rsidRPr="00D13C95" w:rsidRDefault="008D6A50" w:rsidP="00D13C95">
      <w:pPr>
        <w:pStyle w:val="NoSpacing"/>
        <w:jc w:val="both"/>
        <w:rPr>
          <w:rFonts w:cs="Miriam"/>
        </w:rPr>
      </w:pPr>
    </w:p>
    <w:p w14:paraId="7CEED77D" w14:textId="77777777" w:rsidR="005B47B2" w:rsidRDefault="005B47B2" w:rsidP="00D13C95">
      <w:pPr>
        <w:pStyle w:val="NoSpacing"/>
        <w:jc w:val="both"/>
        <w:rPr>
          <w:rFonts w:cs="Miriam"/>
        </w:rPr>
      </w:pPr>
      <w:r w:rsidRPr="00D13C95">
        <w:rPr>
          <w:rFonts w:cs="Miriam"/>
          <w:b/>
        </w:rPr>
        <w:t>Alteraciones no Autorizadas.</w:t>
      </w:r>
      <w:r w:rsidRPr="00D13C95">
        <w:rPr>
          <w:rFonts w:cs="Miriam"/>
        </w:rPr>
        <w:t xml:space="preserve"> Realizar cambios no autorizados a calificaciones, registros estudia</w:t>
      </w:r>
      <w:r w:rsidR="00085314" w:rsidRPr="00D13C95">
        <w:rPr>
          <w:rFonts w:cs="Miriam"/>
        </w:rPr>
        <w:t xml:space="preserve">ntiles, o </w:t>
      </w:r>
      <w:r w:rsidRPr="00D13C95">
        <w:rPr>
          <w:rFonts w:cs="Miriam"/>
        </w:rPr>
        <w:t>trabajos, una vez que estos hayan sido presentados.</w:t>
      </w:r>
    </w:p>
    <w:p w14:paraId="71CDC47A" w14:textId="77777777" w:rsidR="008D6A50" w:rsidRPr="00D13C95" w:rsidRDefault="008D6A50" w:rsidP="00D13C95">
      <w:pPr>
        <w:pStyle w:val="NoSpacing"/>
        <w:jc w:val="both"/>
        <w:rPr>
          <w:rFonts w:cs="Miriam"/>
        </w:rPr>
      </w:pPr>
    </w:p>
    <w:p w14:paraId="7DF77613" w14:textId="77777777" w:rsidR="005B47B2" w:rsidRDefault="00CD3B6A" w:rsidP="00D13C95">
      <w:pPr>
        <w:pStyle w:val="NoSpacing"/>
        <w:jc w:val="both"/>
        <w:rPr>
          <w:rFonts w:cs="Miriam"/>
        </w:rPr>
      </w:pPr>
      <w:r w:rsidRPr="00D13C95">
        <w:rPr>
          <w:rFonts w:cs="Miriam"/>
          <w:b/>
        </w:rPr>
        <w:t>Robo:</w:t>
      </w:r>
      <w:r w:rsidR="005B47B2" w:rsidRPr="00D13C95">
        <w:rPr>
          <w:rFonts w:cs="Miriam"/>
        </w:rPr>
        <w:t xml:space="preserve"> Tomar o intentar tomar información relativa al trabajo académico c</w:t>
      </w:r>
      <w:r w:rsidR="00085314" w:rsidRPr="00D13C95">
        <w:rPr>
          <w:rFonts w:cs="Miriam"/>
        </w:rPr>
        <w:t xml:space="preserve">omo exámenes, calificaciones, o </w:t>
      </w:r>
      <w:r w:rsidR="005B47B2" w:rsidRPr="00D13C95">
        <w:rPr>
          <w:rFonts w:cs="Miriam"/>
        </w:rPr>
        <w:t>registros estudiantiles.</w:t>
      </w:r>
    </w:p>
    <w:p w14:paraId="1979BD8D" w14:textId="77777777" w:rsidR="008D6A50" w:rsidRPr="00D13C95" w:rsidRDefault="008D6A50" w:rsidP="00D13C95">
      <w:pPr>
        <w:pStyle w:val="NoSpacing"/>
        <w:jc w:val="both"/>
        <w:rPr>
          <w:rFonts w:cs="Miriam"/>
        </w:rPr>
      </w:pPr>
    </w:p>
    <w:p w14:paraId="6E698D6E" w14:textId="77777777" w:rsidR="005B47B2" w:rsidRDefault="00CD3B6A" w:rsidP="00D13C95">
      <w:pPr>
        <w:pStyle w:val="NoSpacing"/>
        <w:jc w:val="both"/>
        <w:rPr>
          <w:rFonts w:cs="Miriam"/>
        </w:rPr>
      </w:pPr>
      <w:r w:rsidRPr="00D13C95">
        <w:rPr>
          <w:rFonts w:cs="Miriam"/>
          <w:b/>
        </w:rPr>
        <w:t>Colusión:</w:t>
      </w:r>
      <w:r w:rsidR="005B47B2" w:rsidRPr="00D13C95">
        <w:rPr>
          <w:rFonts w:cs="Miriam"/>
        </w:rPr>
        <w:t xml:space="preserve"> El comportamiento de un estudiante que contribuye a la conducta fra</w:t>
      </w:r>
      <w:r w:rsidR="00085314" w:rsidRPr="00D13C95">
        <w:rPr>
          <w:rFonts w:cs="Miriam"/>
        </w:rPr>
        <w:t xml:space="preserve">udulenta de otro, al permitirle </w:t>
      </w:r>
      <w:r w:rsidR="005B47B2" w:rsidRPr="00D13C95">
        <w:rPr>
          <w:rFonts w:cs="Miriam"/>
        </w:rPr>
        <w:t>que copie su trabajo o lo entregue como si fuese propio. Por ejemplo:</w:t>
      </w:r>
    </w:p>
    <w:p w14:paraId="6263B28A" w14:textId="77777777" w:rsidR="008D6A50" w:rsidRPr="00D13C95" w:rsidRDefault="008D6A50" w:rsidP="00D13C95">
      <w:pPr>
        <w:pStyle w:val="NoSpacing"/>
        <w:jc w:val="both"/>
        <w:rPr>
          <w:rFonts w:cs="Miriam"/>
        </w:rPr>
      </w:pPr>
    </w:p>
    <w:p w14:paraId="25C54275" w14:textId="77777777" w:rsidR="005B47B2" w:rsidRPr="00D13C95" w:rsidRDefault="005B47B2" w:rsidP="00053334">
      <w:pPr>
        <w:pStyle w:val="NoSpacing"/>
        <w:numPr>
          <w:ilvl w:val="0"/>
          <w:numId w:val="14"/>
        </w:numPr>
        <w:jc w:val="both"/>
        <w:rPr>
          <w:rFonts w:cs="Miriam"/>
        </w:rPr>
      </w:pPr>
      <w:r w:rsidRPr="00D13C95">
        <w:rPr>
          <w:rFonts w:cs="Miriam"/>
        </w:rPr>
        <w:t>Completar o crear el trabajo para otro estudiante, o permitir que otro estudiante lo haga para usted.</w:t>
      </w:r>
    </w:p>
    <w:p w14:paraId="1B9352AE" w14:textId="77777777" w:rsidR="005B47B2" w:rsidRDefault="005B47B2" w:rsidP="00053334">
      <w:pPr>
        <w:pStyle w:val="NoSpacing"/>
        <w:numPr>
          <w:ilvl w:val="0"/>
          <w:numId w:val="14"/>
        </w:numPr>
        <w:jc w:val="both"/>
        <w:rPr>
          <w:rFonts w:cs="Miriam"/>
        </w:rPr>
      </w:pPr>
      <w:r w:rsidRPr="00D13C95">
        <w:rPr>
          <w:rFonts w:cs="Miriam"/>
        </w:rPr>
        <w:t>Someter un trabajo de grupo como si fuera el trabajo de todos los i</w:t>
      </w:r>
      <w:r w:rsidR="00085314" w:rsidRPr="00D13C95">
        <w:rPr>
          <w:rFonts w:cs="Miriam"/>
        </w:rPr>
        <w:t xml:space="preserve">ntegrantes, cuando no todos han </w:t>
      </w:r>
      <w:r w:rsidRPr="00D13C95">
        <w:rPr>
          <w:rFonts w:cs="Miriam"/>
        </w:rPr>
        <w:t>contribuido en forma sustancial en su preparación.</w:t>
      </w:r>
    </w:p>
    <w:p w14:paraId="7DD79E52" w14:textId="77777777" w:rsidR="008D6A50" w:rsidRPr="00D13C95" w:rsidRDefault="008D6A50" w:rsidP="008D6A50">
      <w:pPr>
        <w:pStyle w:val="NoSpacing"/>
        <w:ind w:left="720"/>
        <w:jc w:val="both"/>
        <w:rPr>
          <w:rFonts w:cs="Miriam"/>
        </w:rPr>
      </w:pPr>
    </w:p>
    <w:p w14:paraId="53E1AA12" w14:textId="77777777" w:rsidR="005B47B2" w:rsidRDefault="005B47B2" w:rsidP="00D13C95">
      <w:pPr>
        <w:pStyle w:val="NoSpacing"/>
        <w:jc w:val="both"/>
        <w:rPr>
          <w:rFonts w:cs="Miriam"/>
          <w:b/>
        </w:rPr>
      </w:pPr>
      <w:r w:rsidRPr="008D6A50">
        <w:rPr>
          <w:rFonts w:cs="Miriam"/>
          <w:b/>
        </w:rPr>
        <w:t>Otros actos de deshonestidad académica:</w:t>
      </w:r>
    </w:p>
    <w:p w14:paraId="13465F2A" w14:textId="77777777" w:rsidR="008D6A50" w:rsidRPr="008D6A50" w:rsidRDefault="008D6A50" w:rsidP="00D13C95">
      <w:pPr>
        <w:pStyle w:val="NoSpacing"/>
        <w:jc w:val="both"/>
        <w:rPr>
          <w:rFonts w:cs="Miriam"/>
          <w:b/>
        </w:rPr>
      </w:pPr>
    </w:p>
    <w:p w14:paraId="0DBD93F2" w14:textId="77777777" w:rsidR="005B47B2" w:rsidRPr="00D13C95" w:rsidRDefault="005B47B2" w:rsidP="00053334">
      <w:pPr>
        <w:pStyle w:val="NoSpacing"/>
        <w:numPr>
          <w:ilvl w:val="0"/>
          <w:numId w:val="15"/>
        </w:numPr>
        <w:jc w:val="both"/>
        <w:rPr>
          <w:rFonts w:cs="Miriam"/>
        </w:rPr>
      </w:pPr>
      <w:r w:rsidRPr="00D13C95">
        <w:rPr>
          <w:rFonts w:cs="Miriam"/>
        </w:rPr>
        <w:t>Ofrecer razones falsas para no completar tareas.</w:t>
      </w:r>
    </w:p>
    <w:p w14:paraId="3CE15B8B" w14:textId="77777777" w:rsidR="005B47B2" w:rsidRPr="00D13C95" w:rsidRDefault="005B47B2" w:rsidP="00053334">
      <w:pPr>
        <w:pStyle w:val="NoSpacing"/>
        <w:numPr>
          <w:ilvl w:val="0"/>
          <w:numId w:val="15"/>
        </w:numPr>
        <w:jc w:val="both"/>
        <w:rPr>
          <w:rFonts w:cs="Miriam"/>
        </w:rPr>
      </w:pPr>
      <w:r w:rsidRPr="00D13C95">
        <w:rPr>
          <w:rFonts w:cs="Miriam"/>
        </w:rPr>
        <w:t>Disminuir en forma intencional el rendimiento de otro estudiante.</w:t>
      </w:r>
    </w:p>
    <w:p w14:paraId="2C81B8EA" w14:textId="77777777" w:rsidR="005B47B2" w:rsidRDefault="005B47B2" w:rsidP="00053334">
      <w:pPr>
        <w:pStyle w:val="NoSpacing"/>
        <w:numPr>
          <w:ilvl w:val="0"/>
          <w:numId w:val="15"/>
        </w:numPr>
        <w:jc w:val="both"/>
        <w:rPr>
          <w:rFonts w:cs="Miriam"/>
        </w:rPr>
      </w:pPr>
      <w:r w:rsidRPr="00D13C95">
        <w:rPr>
          <w:rFonts w:cs="Miriam"/>
        </w:rPr>
        <w:t>Incluir material irrespetuoso en trabajo académico por razones distintas al análisis o la investigación.</w:t>
      </w:r>
    </w:p>
    <w:p w14:paraId="079FC58C" w14:textId="77777777" w:rsidR="008D6A50" w:rsidRPr="00D13C95" w:rsidRDefault="008D6A50" w:rsidP="008D6A50">
      <w:pPr>
        <w:pStyle w:val="NoSpacing"/>
        <w:ind w:left="720"/>
        <w:jc w:val="both"/>
        <w:rPr>
          <w:rFonts w:cs="Miriam"/>
        </w:rPr>
      </w:pPr>
    </w:p>
    <w:p w14:paraId="63ECA251" w14:textId="263BAEB1" w:rsidR="000032A0" w:rsidRDefault="005B47B2" w:rsidP="00D13C95">
      <w:pPr>
        <w:pStyle w:val="NoSpacing"/>
        <w:jc w:val="both"/>
        <w:rPr>
          <w:rFonts w:cs="Miriam"/>
          <w:i/>
        </w:rPr>
      </w:pPr>
      <w:r w:rsidRPr="00D13C95">
        <w:rPr>
          <w:rFonts w:cs="Miriam"/>
        </w:rPr>
        <w:t>Las consecuencias por la deshonestidad académica son serias. El prof</w:t>
      </w:r>
      <w:r w:rsidR="00085314" w:rsidRPr="00D13C95">
        <w:rPr>
          <w:rFonts w:cs="Miriam"/>
        </w:rPr>
        <w:t xml:space="preserve">esor reportará la deshonestidad </w:t>
      </w:r>
      <w:r w:rsidRPr="00D13C95">
        <w:rPr>
          <w:rFonts w:cs="Miriam"/>
        </w:rPr>
        <w:t>académica al Jefe de Sección</w:t>
      </w:r>
      <w:ins w:id="179" w:author="Diana Velazquez" w:date="2016-03-10T15:36:00Z">
        <w:r w:rsidR="00281B89">
          <w:rPr>
            <w:rFonts w:cs="Miriam"/>
          </w:rPr>
          <w:t>,</w:t>
        </w:r>
      </w:ins>
      <w:r w:rsidRPr="00D13C95">
        <w:rPr>
          <w:rFonts w:cs="Miriam"/>
        </w:rPr>
        <w:t xml:space="preserve"> </w:t>
      </w:r>
      <w:commentRangeStart w:id="180"/>
      <w:del w:id="181" w:author="Secretaria Juridico" w:date="2016-03-07T11:07:00Z">
        <w:r w:rsidRPr="00D13C95" w:rsidDel="00A47BC7">
          <w:rPr>
            <w:rFonts w:cs="Miriam"/>
          </w:rPr>
          <w:delText xml:space="preserve">o </w:delText>
        </w:r>
      </w:del>
      <w:r w:rsidRPr="00D13C95">
        <w:rPr>
          <w:rFonts w:cs="Miriam"/>
        </w:rPr>
        <w:t>a su Asistente</w:t>
      </w:r>
      <w:ins w:id="182" w:author="Secretaria Juridico" w:date="2016-03-07T11:07:00Z">
        <w:r w:rsidR="00A47BC7">
          <w:rPr>
            <w:rFonts w:cs="Miriam"/>
          </w:rPr>
          <w:t xml:space="preserve"> </w:t>
        </w:r>
        <w:r w:rsidR="00A47BC7" w:rsidRPr="00281B89">
          <w:rPr>
            <w:rFonts w:cs="Miriam"/>
            <w:highlight w:val="lightGray"/>
            <w:rPrChange w:id="183" w:author="Diana Velazquez" w:date="2016-03-10T15:36:00Z">
              <w:rPr>
                <w:rFonts w:cs="Miriam"/>
              </w:rPr>
            </w:rPrChange>
          </w:rPr>
          <w:t xml:space="preserve">o al Coordinador de </w:t>
        </w:r>
        <w:del w:id="184" w:author="Diana Velazquez" w:date="2016-03-10T15:36:00Z">
          <w:r w:rsidR="00A47BC7" w:rsidRPr="00281B89" w:rsidDel="00281B89">
            <w:rPr>
              <w:rFonts w:cs="Miriam"/>
              <w:highlight w:val="lightGray"/>
              <w:rPrChange w:id="185" w:author="Diana Velazquez" w:date="2016-03-10T15:36:00Z">
                <w:rPr>
                  <w:rFonts w:cs="Miriam"/>
                </w:rPr>
              </w:rPrChange>
            </w:rPr>
            <w:delText xml:space="preserve">Convivencia </w:delText>
          </w:r>
        </w:del>
      </w:ins>
      <w:commentRangeEnd w:id="180"/>
      <w:ins w:id="186" w:author="Diana Velazquez" w:date="2016-03-10T15:36:00Z">
        <w:r w:rsidR="00281B89" w:rsidRPr="00281B89">
          <w:rPr>
            <w:rFonts w:cs="Miriam"/>
            <w:highlight w:val="lightGray"/>
            <w:rPrChange w:id="187" w:author="Diana Velazquez" w:date="2016-03-10T15:36:00Z">
              <w:rPr>
                <w:rFonts w:cs="Miriam"/>
              </w:rPr>
            </w:rPrChange>
          </w:rPr>
          <w:t>Convivencia</w:t>
        </w:r>
      </w:ins>
      <w:ins w:id="188" w:author="Secretaria Juridico" w:date="2016-03-07T11:08:00Z">
        <w:r w:rsidR="00A47BC7" w:rsidRPr="00281B89">
          <w:rPr>
            <w:rStyle w:val="CommentReference"/>
            <w:highlight w:val="lightGray"/>
            <w:rPrChange w:id="189" w:author="Diana Velazquez" w:date="2016-03-10T15:36:00Z">
              <w:rPr>
                <w:rStyle w:val="CommentReference"/>
              </w:rPr>
            </w:rPrChange>
          </w:rPr>
          <w:commentReference w:id="180"/>
        </w:r>
      </w:ins>
      <w:r w:rsidRPr="00D13C95">
        <w:rPr>
          <w:rFonts w:cs="Miriam"/>
        </w:rPr>
        <w:t>. Las consecuencias pueden incluir</w:t>
      </w:r>
      <w:r w:rsidR="00085314" w:rsidRPr="00D13C95">
        <w:rPr>
          <w:rFonts w:cs="Miriam"/>
        </w:rPr>
        <w:t xml:space="preserve">, actividades reparadoras y las </w:t>
      </w:r>
      <w:r w:rsidRPr="00D13C95">
        <w:rPr>
          <w:rFonts w:cs="Miriam"/>
        </w:rPr>
        <w:t xml:space="preserve">sanciones disciplinarias establecidas en el Capítulo </w:t>
      </w:r>
      <w:r w:rsidRPr="00D13C95">
        <w:rPr>
          <w:rFonts w:cs="Miriam"/>
          <w:i/>
        </w:rPr>
        <w:t>(Adaptado del documento</w:t>
      </w:r>
      <w:r w:rsidR="00085314" w:rsidRPr="00D13C95">
        <w:rPr>
          <w:rFonts w:cs="Miriam"/>
          <w:i/>
        </w:rPr>
        <w:t xml:space="preserve"> Academic Honesty: Guidance for </w:t>
      </w:r>
      <w:r w:rsidRPr="00D13C95">
        <w:rPr>
          <w:rFonts w:cs="Miriam"/>
          <w:i/>
        </w:rPr>
        <w:t>Schools, IBO: 2013.)</w:t>
      </w:r>
    </w:p>
    <w:p w14:paraId="102B33CA" w14:textId="77777777" w:rsidR="001A4168" w:rsidRPr="00D13C95" w:rsidRDefault="001A4168" w:rsidP="00D13C95">
      <w:pPr>
        <w:pStyle w:val="NoSpacing"/>
        <w:jc w:val="both"/>
        <w:rPr>
          <w:rFonts w:cs="Miriam"/>
        </w:rPr>
      </w:pPr>
    </w:p>
    <w:p w14:paraId="081BD924" w14:textId="77777777" w:rsidR="00032A9E" w:rsidRDefault="00032A9E" w:rsidP="00032A9E">
      <w:pPr>
        <w:pStyle w:val="NoSpacing"/>
        <w:jc w:val="both"/>
        <w:rPr>
          <w:rFonts w:cs="Miriam"/>
          <w:b/>
        </w:rPr>
      </w:pPr>
      <w:r w:rsidRPr="00032A9E">
        <w:rPr>
          <w:rFonts w:cs="Miriam"/>
          <w:b/>
        </w:rPr>
        <w:t>_3.8 CONFLICTOS DE INTERÉS Y CAUSALES DE IMPEDIMENTO Y RECUSACIÓN.</w:t>
      </w:r>
    </w:p>
    <w:p w14:paraId="2F65FA25" w14:textId="77777777" w:rsidR="00032A9E" w:rsidRPr="00032A9E" w:rsidRDefault="00032A9E" w:rsidP="00032A9E">
      <w:pPr>
        <w:pStyle w:val="NoSpacing"/>
        <w:jc w:val="both"/>
        <w:rPr>
          <w:rFonts w:cs="Miriam"/>
          <w:b/>
        </w:rPr>
      </w:pPr>
    </w:p>
    <w:p w14:paraId="763A1C87" w14:textId="77777777" w:rsidR="000032A0" w:rsidRPr="00032A9E" w:rsidRDefault="00032A9E" w:rsidP="00032A9E">
      <w:pPr>
        <w:pStyle w:val="NoSpacing"/>
        <w:jc w:val="both"/>
        <w:rPr>
          <w:rFonts w:cs="Miriam"/>
        </w:rPr>
      </w:pPr>
      <w:r w:rsidRPr="00032A9E">
        <w:rPr>
          <w:rFonts w:cs="Miriam"/>
        </w:rPr>
        <w:t>Cuando en las actuaciones adelantadas por parte de los cuerpos colegiad</w:t>
      </w:r>
      <w:r>
        <w:rPr>
          <w:rFonts w:cs="Miriam"/>
        </w:rPr>
        <w:t xml:space="preserve">os, tales como Junta Directiva, </w:t>
      </w:r>
      <w:r w:rsidRPr="00032A9E">
        <w:rPr>
          <w:rFonts w:cs="Miriam"/>
        </w:rPr>
        <w:t>Comités de Junta Directiva, Consejo Directivo, Consejo de Padres, Comi</w:t>
      </w:r>
      <w:r>
        <w:rPr>
          <w:rFonts w:cs="Miriam"/>
        </w:rPr>
        <w:t xml:space="preserve">sión de Evaluación y Promoción, </w:t>
      </w:r>
      <w:r w:rsidRPr="00032A9E">
        <w:rPr>
          <w:rFonts w:cs="Miriam"/>
        </w:rPr>
        <w:t>Consejo Académico, PTA, Asociación de Exalumnos, Consejo Estudiantil, C</w:t>
      </w:r>
      <w:r>
        <w:rPr>
          <w:rFonts w:cs="Miriam"/>
        </w:rPr>
        <w:t xml:space="preserve">omité Escolar de Convivencia se </w:t>
      </w:r>
      <w:r w:rsidRPr="00032A9E">
        <w:rPr>
          <w:rFonts w:cs="Miriam"/>
        </w:rPr>
        <w:t>presenten conflictos de interés o causales de impedimento o recusación, r</w:t>
      </w:r>
      <w:r>
        <w:rPr>
          <w:rFonts w:cs="Miriam"/>
        </w:rPr>
        <w:t xml:space="preserve">especto de los integrantes, los </w:t>
      </w:r>
      <w:r w:rsidRPr="00032A9E">
        <w:rPr>
          <w:rFonts w:cs="Miriam"/>
        </w:rPr>
        <w:t>mismos informaran de la situación y se abstendrán de asistir a la</w:t>
      </w:r>
      <w:r>
        <w:rPr>
          <w:rFonts w:cs="Miriam"/>
        </w:rPr>
        <w:t xml:space="preserve"> </w:t>
      </w:r>
      <w:r w:rsidRPr="00032A9E">
        <w:rPr>
          <w:rFonts w:cs="Miriam"/>
        </w:rPr>
        <w:t xml:space="preserve">reunión </w:t>
      </w:r>
      <w:r>
        <w:rPr>
          <w:rFonts w:cs="Miriam"/>
        </w:rPr>
        <w:t xml:space="preserve">en que se trate el tema, y/o de </w:t>
      </w:r>
      <w:r w:rsidRPr="00032A9E">
        <w:rPr>
          <w:rFonts w:cs="Miriam"/>
        </w:rPr>
        <w:t>participar en la decisión según sea el caso. Aplicará el Código de Ética y Buen Gobierno.</w:t>
      </w:r>
    </w:p>
    <w:p w14:paraId="2E656500" w14:textId="77777777" w:rsidR="000032A0" w:rsidRPr="00D13C95" w:rsidRDefault="000032A0" w:rsidP="00D13C95">
      <w:pPr>
        <w:pStyle w:val="NoSpacing"/>
        <w:jc w:val="both"/>
        <w:rPr>
          <w:rFonts w:cs="Miriam"/>
        </w:rPr>
      </w:pPr>
    </w:p>
    <w:p w14:paraId="02E07184" w14:textId="77777777" w:rsidR="005B47B2" w:rsidRDefault="005B47B2" w:rsidP="00D13C95">
      <w:pPr>
        <w:pStyle w:val="NoSpacing"/>
        <w:jc w:val="both"/>
        <w:rPr>
          <w:rFonts w:cs="Miriam"/>
          <w:b/>
        </w:rPr>
      </w:pPr>
      <w:r w:rsidRPr="00D13C95">
        <w:rPr>
          <w:rFonts w:cs="Miriam"/>
          <w:b/>
        </w:rPr>
        <w:t>_3.9 HORARIO PARA ESTUDIANTES</w:t>
      </w:r>
    </w:p>
    <w:p w14:paraId="776F977D" w14:textId="77777777" w:rsidR="003E69AE" w:rsidRDefault="003E69AE" w:rsidP="003E69AE">
      <w:pPr>
        <w:pStyle w:val="NoSpacing"/>
        <w:jc w:val="both"/>
        <w:rPr>
          <w:rFonts w:cs="Miriam"/>
        </w:rPr>
      </w:pPr>
    </w:p>
    <w:p w14:paraId="0F137BA5" w14:textId="77777777" w:rsidR="00032A9E" w:rsidRPr="003E69AE" w:rsidRDefault="003E69AE" w:rsidP="003E69AE">
      <w:pPr>
        <w:pStyle w:val="NoSpacing"/>
        <w:jc w:val="both"/>
        <w:rPr>
          <w:rFonts w:cs="Miriam"/>
        </w:rPr>
      </w:pPr>
      <w:r w:rsidRPr="003E69AE">
        <w:rPr>
          <w:rFonts w:cs="Miriam"/>
        </w:rPr>
        <w:t>En Early Childhood los horarios son los siguientes:</w:t>
      </w:r>
    </w:p>
    <w:p w14:paraId="797B1C44" w14:textId="75AC31FF" w:rsidR="00032A9E" w:rsidRPr="003E69AE" w:rsidRDefault="00032A9E" w:rsidP="003E69AE">
      <w:pPr>
        <w:pStyle w:val="NoSpacing"/>
        <w:jc w:val="both"/>
        <w:rPr>
          <w:rFonts w:cs="Miriam"/>
        </w:rPr>
      </w:pPr>
      <w:commentRangeStart w:id="190"/>
      <w:del w:id="191" w:author="Microsoft Office User" w:date="2016-02-28T08:02:00Z">
        <w:r w:rsidRPr="003E69AE" w:rsidDel="00182870">
          <w:rPr>
            <w:rFonts w:cs="Miriam"/>
          </w:rPr>
          <w:delText>Infant</w:delText>
        </w:r>
      </w:del>
      <w:del w:id="192" w:author="Microsoft Office User" w:date="2016-02-28T07:59:00Z">
        <w:r w:rsidRPr="003E69AE" w:rsidDel="00182870">
          <w:rPr>
            <w:rFonts w:cs="Miriam"/>
          </w:rPr>
          <w:delText>s,</w:delText>
        </w:r>
      </w:del>
      <w:del w:id="193" w:author="Microsoft Office User" w:date="2016-02-28T08:01:00Z">
        <w:r w:rsidRPr="003E69AE" w:rsidDel="00182870">
          <w:rPr>
            <w:rFonts w:cs="Miriam"/>
          </w:rPr>
          <w:delText xml:space="preserve"> </w:delText>
        </w:r>
      </w:del>
      <w:commentRangeEnd w:id="190"/>
      <w:r w:rsidR="000300D4">
        <w:rPr>
          <w:rStyle w:val="CommentReference"/>
        </w:rPr>
        <w:commentReference w:id="190"/>
      </w:r>
      <w:r w:rsidRPr="003E69AE">
        <w:rPr>
          <w:rFonts w:cs="Miriam"/>
        </w:rPr>
        <w:t>Toddlers y Nursery: se inician actividades a las 9 a.m., finalizando a la 1:20 p.m.</w:t>
      </w:r>
    </w:p>
    <w:p w14:paraId="02F846CE" w14:textId="77777777" w:rsidR="00032A9E" w:rsidRDefault="00032A9E" w:rsidP="003E69AE">
      <w:pPr>
        <w:pStyle w:val="NoSpacing"/>
        <w:jc w:val="both"/>
        <w:rPr>
          <w:rFonts w:cs="Miriam"/>
        </w:rPr>
      </w:pPr>
      <w:r w:rsidRPr="003E69AE">
        <w:rPr>
          <w:rFonts w:cs="Miriam"/>
        </w:rPr>
        <w:t>Prekinder, Kinder y Primer Grado: se inician actividades a las 7:30 a.m., fin</w:t>
      </w:r>
      <w:r w:rsidR="003E69AE">
        <w:rPr>
          <w:rFonts w:cs="Miriam"/>
        </w:rPr>
        <w:t xml:space="preserve">alizando a las 1:20 p.m. El </w:t>
      </w:r>
      <w:r w:rsidRPr="003E69AE">
        <w:rPr>
          <w:rFonts w:cs="Miriam"/>
        </w:rPr>
        <w:t>Refuerzo Académico será entre las 1:30 y las 3:00 p.m., cuando sea necesario.</w:t>
      </w:r>
    </w:p>
    <w:p w14:paraId="09C1081C" w14:textId="77777777" w:rsidR="003E69AE" w:rsidRPr="003E69AE" w:rsidRDefault="003E69AE" w:rsidP="003E69AE">
      <w:pPr>
        <w:pStyle w:val="NoSpacing"/>
        <w:jc w:val="both"/>
        <w:rPr>
          <w:rFonts w:cs="Miriam"/>
        </w:rPr>
      </w:pPr>
    </w:p>
    <w:p w14:paraId="4D60C149" w14:textId="77777777" w:rsidR="00032A9E" w:rsidRPr="003E69AE" w:rsidRDefault="00032A9E" w:rsidP="003E69AE">
      <w:pPr>
        <w:pStyle w:val="NoSpacing"/>
        <w:jc w:val="both"/>
        <w:rPr>
          <w:rFonts w:cs="Miriam"/>
          <w:b/>
        </w:rPr>
      </w:pPr>
      <w:r w:rsidRPr="003E69AE">
        <w:rPr>
          <w:rFonts w:cs="Miriam"/>
          <w:b/>
        </w:rPr>
        <w:t>En Primaria</w:t>
      </w:r>
    </w:p>
    <w:p w14:paraId="13E3F750" w14:textId="77777777" w:rsidR="00032A9E" w:rsidRPr="003E69AE" w:rsidRDefault="00032A9E" w:rsidP="003E69AE">
      <w:pPr>
        <w:pStyle w:val="NoSpacing"/>
        <w:jc w:val="both"/>
        <w:rPr>
          <w:rFonts w:cs="Miriam"/>
        </w:rPr>
      </w:pPr>
      <w:r w:rsidRPr="003E69AE">
        <w:rPr>
          <w:rFonts w:cs="Miriam"/>
        </w:rPr>
        <w:t>Los alumnos inician actividades a las 7:25 a.m.</w:t>
      </w:r>
    </w:p>
    <w:p w14:paraId="2B936E89" w14:textId="14FFA02C" w:rsidR="00032A9E" w:rsidRDefault="00032A9E" w:rsidP="003E69AE">
      <w:pPr>
        <w:pStyle w:val="NoSpacing"/>
        <w:jc w:val="both"/>
        <w:rPr>
          <w:ins w:id="194" w:author="Secretaria Juridico" w:date="2016-03-03T14:24:00Z"/>
          <w:rFonts w:cs="Miriam"/>
        </w:rPr>
      </w:pPr>
      <w:r w:rsidRPr="003E69AE">
        <w:rPr>
          <w:rFonts w:cs="Miriam"/>
        </w:rPr>
        <w:t>Los grados 2°, 3° y 4, finalizan actividades a las 1:20 pm los lunes, martes, jueves y vie</w:t>
      </w:r>
      <w:r w:rsidR="003E69AE">
        <w:rPr>
          <w:rFonts w:cs="Miriam"/>
        </w:rPr>
        <w:t xml:space="preserve">rnes. Los miércoles </w:t>
      </w:r>
      <w:r w:rsidRPr="003E69AE">
        <w:rPr>
          <w:rFonts w:cs="Miriam"/>
        </w:rPr>
        <w:t>estos cursos finalizan actividades a las 3:00 p</w:t>
      </w:r>
      <w:ins w:id="195" w:author="Portatil CCB" w:date="2016-02-25T09:07:00Z">
        <w:r w:rsidR="00C53CC7">
          <w:rPr>
            <w:rFonts w:cs="Miriam"/>
          </w:rPr>
          <w:t>.</w:t>
        </w:r>
      </w:ins>
      <w:r w:rsidRPr="003E69AE">
        <w:rPr>
          <w:rFonts w:cs="Miriam"/>
        </w:rPr>
        <w:t>m.</w:t>
      </w:r>
    </w:p>
    <w:p w14:paraId="5AA973F9" w14:textId="77777777" w:rsidR="00281B89" w:rsidRDefault="00B32FD8" w:rsidP="003E69AE">
      <w:pPr>
        <w:pStyle w:val="NoSpacing"/>
        <w:jc w:val="both"/>
        <w:rPr>
          <w:ins w:id="196" w:author="Diana Velazquez" w:date="2016-03-10T15:38:00Z"/>
          <w:rFonts w:cstheme="minorHAnsi"/>
        </w:rPr>
      </w:pPr>
      <w:commentRangeStart w:id="197"/>
      <w:ins w:id="198" w:author="Secretaria Juridico" w:date="2016-03-03T14:25:00Z">
        <w:r w:rsidRPr="00C76A24">
          <w:rPr>
            <w:rFonts w:cstheme="minorHAnsi"/>
          </w:rPr>
          <w:t xml:space="preserve">El grado quinto, finaliza actividades a la 1:20 pm los lunes, jueves y viernes.  Los martes y miércoles este grado finaliza actividades a las 3:00 pm. </w:t>
        </w:r>
      </w:ins>
    </w:p>
    <w:p w14:paraId="1DA7D6DE" w14:textId="04436500" w:rsidR="00B32FD8" w:rsidRPr="003E69AE" w:rsidRDefault="00B32FD8" w:rsidP="003E69AE">
      <w:pPr>
        <w:pStyle w:val="NoSpacing"/>
        <w:jc w:val="both"/>
        <w:rPr>
          <w:rFonts w:cs="Miriam"/>
        </w:rPr>
      </w:pPr>
      <w:ins w:id="199" w:author="Secretaria Juridico" w:date="2016-03-03T14:25:00Z">
        <w:del w:id="200" w:author="Diana Velazquez" w:date="2016-03-10T15:38:00Z">
          <w:r w:rsidRPr="00C76A24" w:rsidDel="00281B89">
            <w:rPr>
              <w:rFonts w:cstheme="minorHAnsi"/>
            </w:rPr>
            <w:delText xml:space="preserve"> </w:delText>
          </w:r>
        </w:del>
        <w:r w:rsidRPr="00281B89">
          <w:rPr>
            <w:rFonts w:cstheme="minorHAnsi"/>
            <w:highlight w:val="lightGray"/>
            <w:rPrChange w:id="201" w:author="Diana Velazquez" w:date="2016-03-10T15:38:00Z">
              <w:rPr>
                <w:rFonts w:cstheme="minorHAnsi"/>
              </w:rPr>
            </w:rPrChange>
          </w:rPr>
          <w:t>El grado sexto, finaliza actividades a la 1:20 p</w:t>
        </w:r>
      </w:ins>
      <w:ins w:id="202" w:author="Secretaria Juridico" w:date="2016-03-03T14:26:00Z">
        <w:r w:rsidRPr="00281B89">
          <w:rPr>
            <w:rFonts w:cstheme="minorHAnsi"/>
            <w:highlight w:val="lightGray"/>
            <w:rPrChange w:id="203" w:author="Diana Velazquez" w:date="2016-03-10T15:38:00Z">
              <w:rPr>
                <w:rFonts w:cstheme="minorHAnsi"/>
              </w:rPr>
            </w:rPrChange>
          </w:rPr>
          <w:t>.</w:t>
        </w:r>
      </w:ins>
      <w:ins w:id="204" w:author="Secretaria Juridico" w:date="2016-03-03T14:25:00Z">
        <w:r w:rsidRPr="00281B89">
          <w:rPr>
            <w:rFonts w:cstheme="minorHAnsi"/>
            <w:highlight w:val="lightGray"/>
            <w:rPrChange w:id="205" w:author="Diana Velazquez" w:date="2016-03-10T15:38:00Z">
              <w:rPr>
                <w:rFonts w:cstheme="minorHAnsi"/>
              </w:rPr>
            </w:rPrChange>
          </w:rPr>
          <w:t>m</w:t>
        </w:r>
      </w:ins>
      <w:ins w:id="206" w:author="Secretaria Juridico" w:date="2016-03-03T14:26:00Z">
        <w:r w:rsidRPr="00281B89">
          <w:rPr>
            <w:rFonts w:cstheme="minorHAnsi"/>
            <w:highlight w:val="lightGray"/>
            <w:rPrChange w:id="207" w:author="Diana Velazquez" w:date="2016-03-10T15:38:00Z">
              <w:rPr>
                <w:rFonts w:cstheme="minorHAnsi"/>
              </w:rPr>
            </w:rPrChange>
          </w:rPr>
          <w:t>.</w:t>
        </w:r>
      </w:ins>
      <w:ins w:id="208" w:author="Secretaria Juridico" w:date="2016-03-03T14:25:00Z">
        <w:r w:rsidRPr="00281B89">
          <w:rPr>
            <w:rFonts w:cstheme="minorHAnsi"/>
            <w:highlight w:val="lightGray"/>
            <w:rPrChange w:id="209" w:author="Diana Velazquez" w:date="2016-03-10T15:38:00Z">
              <w:rPr>
                <w:rFonts w:cstheme="minorHAnsi"/>
              </w:rPr>
            </w:rPrChange>
          </w:rPr>
          <w:t xml:space="preserve"> los lunes y viernes.  Los martes, miércoles, y jueves este grado finaliza actividades a las 3:00 p</w:t>
        </w:r>
      </w:ins>
      <w:ins w:id="210" w:author="Secretaria Juridico" w:date="2016-03-03T14:26:00Z">
        <w:r w:rsidRPr="00281B89">
          <w:rPr>
            <w:rFonts w:cstheme="minorHAnsi"/>
            <w:highlight w:val="lightGray"/>
            <w:rPrChange w:id="211" w:author="Diana Velazquez" w:date="2016-03-10T15:38:00Z">
              <w:rPr>
                <w:rFonts w:cstheme="minorHAnsi"/>
              </w:rPr>
            </w:rPrChange>
          </w:rPr>
          <w:t>.</w:t>
        </w:r>
      </w:ins>
      <w:ins w:id="212" w:author="Secretaria Juridico" w:date="2016-03-03T14:25:00Z">
        <w:r w:rsidRPr="00281B89">
          <w:rPr>
            <w:rFonts w:cstheme="minorHAnsi"/>
            <w:highlight w:val="lightGray"/>
            <w:rPrChange w:id="213" w:author="Diana Velazquez" w:date="2016-03-10T15:38:00Z">
              <w:rPr>
                <w:rFonts w:cstheme="minorHAnsi"/>
              </w:rPr>
            </w:rPrChange>
          </w:rPr>
          <w:t>m</w:t>
        </w:r>
      </w:ins>
      <w:commentRangeEnd w:id="197"/>
      <w:ins w:id="214" w:author="Secretaria Juridico" w:date="2016-03-03T14:26:00Z">
        <w:r w:rsidRPr="00281B89">
          <w:rPr>
            <w:rStyle w:val="CommentReference"/>
            <w:highlight w:val="lightGray"/>
            <w:rPrChange w:id="215" w:author="Diana Velazquez" w:date="2016-03-10T15:38:00Z">
              <w:rPr>
                <w:rStyle w:val="CommentReference"/>
              </w:rPr>
            </w:rPrChange>
          </w:rPr>
          <w:commentReference w:id="197"/>
        </w:r>
        <w:r w:rsidRPr="00281B89">
          <w:rPr>
            <w:rFonts w:cstheme="minorHAnsi"/>
            <w:highlight w:val="lightGray"/>
            <w:rPrChange w:id="216" w:author="Diana Velazquez" w:date="2016-03-10T15:38:00Z">
              <w:rPr>
                <w:rFonts w:cstheme="minorHAnsi"/>
              </w:rPr>
            </w:rPrChange>
          </w:rPr>
          <w:t>.</w:t>
        </w:r>
      </w:ins>
    </w:p>
    <w:p w14:paraId="520459A1" w14:textId="72BFBA52" w:rsidR="00032A9E" w:rsidRPr="003E69AE" w:rsidDel="00B32FD8" w:rsidRDefault="00032A9E" w:rsidP="003E69AE">
      <w:pPr>
        <w:pStyle w:val="NoSpacing"/>
        <w:jc w:val="both"/>
        <w:rPr>
          <w:del w:id="217" w:author="Secretaria Juridico" w:date="2016-03-03T14:25:00Z"/>
          <w:rFonts w:cs="Miriam"/>
        </w:rPr>
      </w:pPr>
      <w:del w:id="218" w:author="Secretaria Juridico" w:date="2016-03-03T14:25:00Z">
        <w:r w:rsidRPr="003E69AE" w:rsidDel="00B32FD8">
          <w:rPr>
            <w:rFonts w:cs="Miriam"/>
          </w:rPr>
          <w:delText>Los grados 5° y 6°, finalizan actividades a las 1:20 p</w:delText>
        </w:r>
      </w:del>
      <w:ins w:id="219" w:author="Portatil CCB" w:date="2016-02-25T09:07:00Z">
        <w:del w:id="220" w:author="Secretaria Juridico" w:date="2016-03-03T14:25:00Z">
          <w:r w:rsidR="00C53CC7" w:rsidDel="00B32FD8">
            <w:rPr>
              <w:rFonts w:cs="Miriam"/>
            </w:rPr>
            <w:delText>.</w:delText>
          </w:r>
        </w:del>
      </w:ins>
      <w:del w:id="221" w:author="Secretaria Juridico" w:date="2016-03-03T14:25:00Z">
        <w:r w:rsidRPr="003E69AE" w:rsidDel="00B32FD8">
          <w:rPr>
            <w:rFonts w:cs="Miriam"/>
          </w:rPr>
          <w:delText>m</w:delText>
        </w:r>
      </w:del>
      <w:ins w:id="222" w:author="Portatil CCB" w:date="2016-02-25T09:07:00Z">
        <w:del w:id="223" w:author="Secretaria Juridico" w:date="2016-03-03T14:25:00Z">
          <w:r w:rsidR="00C53CC7" w:rsidDel="00B32FD8">
            <w:rPr>
              <w:rFonts w:cs="Miriam"/>
            </w:rPr>
            <w:delText>.</w:delText>
          </w:r>
        </w:del>
      </w:ins>
      <w:del w:id="224" w:author="Secretaria Juridico" w:date="2016-03-03T14:25:00Z">
        <w:r w:rsidRPr="003E69AE" w:rsidDel="00B32FD8">
          <w:rPr>
            <w:rFonts w:cs="Miriam"/>
          </w:rPr>
          <w:delText xml:space="preserve"> los lunes, jueves y </w:delText>
        </w:r>
        <w:r w:rsidR="003E69AE" w:rsidDel="00B32FD8">
          <w:rPr>
            <w:rFonts w:cs="Miriam"/>
          </w:rPr>
          <w:delText xml:space="preserve">viernes. Los martes y miércoles </w:delText>
        </w:r>
        <w:r w:rsidRPr="003E69AE" w:rsidDel="00B32FD8">
          <w:rPr>
            <w:rFonts w:cs="Miriam"/>
          </w:rPr>
          <w:delText>estos cursos finalizan actividades a las 3.00</w:delText>
        </w:r>
      </w:del>
      <w:ins w:id="225" w:author="Portatil CCB" w:date="2016-02-25T09:07:00Z">
        <w:del w:id="226" w:author="Secretaria Juridico" w:date="2016-03-03T14:25:00Z">
          <w:r w:rsidR="00C53CC7" w:rsidDel="00B32FD8">
            <w:rPr>
              <w:rFonts w:cs="Miriam"/>
            </w:rPr>
            <w:delText xml:space="preserve"> </w:delText>
          </w:r>
        </w:del>
      </w:ins>
      <w:del w:id="227" w:author="Secretaria Juridico" w:date="2016-03-03T14:25:00Z">
        <w:r w:rsidRPr="003E69AE" w:rsidDel="00B32FD8">
          <w:rPr>
            <w:rFonts w:cs="Miriam"/>
          </w:rPr>
          <w:delText>p</w:delText>
        </w:r>
      </w:del>
      <w:ins w:id="228" w:author="Portatil CCB" w:date="2016-02-25T09:07:00Z">
        <w:del w:id="229" w:author="Secretaria Juridico" w:date="2016-03-03T14:25:00Z">
          <w:r w:rsidR="00C53CC7" w:rsidDel="00B32FD8">
            <w:rPr>
              <w:rFonts w:cs="Miriam"/>
            </w:rPr>
            <w:delText>.</w:delText>
          </w:r>
        </w:del>
      </w:ins>
      <w:del w:id="230" w:author="Secretaria Juridico" w:date="2016-03-03T14:25:00Z">
        <w:r w:rsidRPr="003E69AE" w:rsidDel="00B32FD8">
          <w:rPr>
            <w:rFonts w:cs="Miriam"/>
          </w:rPr>
          <w:delText>m.</w:delText>
        </w:r>
      </w:del>
    </w:p>
    <w:p w14:paraId="0BEF69DB" w14:textId="6E857D85" w:rsidR="00032A9E" w:rsidRDefault="00032A9E" w:rsidP="003E69AE">
      <w:pPr>
        <w:pStyle w:val="NoSpacing"/>
        <w:jc w:val="both"/>
        <w:rPr>
          <w:rFonts w:cs="Miriam"/>
        </w:rPr>
      </w:pPr>
      <w:r w:rsidRPr="003E69AE">
        <w:rPr>
          <w:rFonts w:cs="Miriam"/>
        </w:rPr>
        <w:t>El Refuerzo Académico será entre las 1:45 p</w:t>
      </w:r>
      <w:ins w:id="231" w:author="Portatil CCB" w:date="2016-02-25T09:07:00Z">
        <w:r w:rsidR="00C53CC7">
          <w:rPr>
            <w:rFonts w:cs="Miriam"/>
          </w:rPr>
          <w:t>.</w:t>
        </w:r>
      </w:ins>
      <w:r w:rsidRPr="003E69AE">
        <w:rPr>
          <w:rFonts w:cs="Miriam"/>
        </w:rPr>
        <w:t>m</w:t>
      </w:r>
      <w:ins w:id="232" w:author="Portatil CCB" w:date="2016-02-25T09:07:00Z">
        <w:r w:rsidR="00C53CC7">
          <w:rPr>
            <w:rFonts w:cs="Miriam"/>
          </w:rPr>
          <w:t>.</w:t>
        </w:r>
      </w:ins>
      <w:r w:rsidRPr="003E69AE">
        <w:rPr>
          <w:rFonts w:cs="Miriam"/>
        </w:rPr>
        <w:t xml:space="preserve"> y las 3:00 p</w:t>
      </w:r>
      <w:ins w:id="233" w:author="Portatil CCB" w:date="2016-02-25T09:07:00Z">
        <w:r w:rsidR="00C53CC7">
          <w:rPr>
            <w:rFonts w:cs="Miriam"/>
          </w:rPr>
          <w:t>.</w:t>
        </w:r>
      </w:ins>
      <w:r w:rsidRPr="003E69AE">
        <w:rPr>
          <w:rFonts w:cs="Miriam"/>
        </w:rPr>
        <w:t>m</w:t>
      </w:r>
      <w:ins w:id="234" w:author="Portatil CCB" w:date="2016-02-25T09:07:00Z">
        <w:r w:rsidR="00C53CC7">
          <w:rPr>
            <w:rFonts w:cs="Miriam"/>
          </w:rPr>
          <w:t>.</w:t>
        </w:r>
      </w:ins>
      <w:r w:rsidRPr="003E69AE">
        <w:rPr>
          <w:rFonts w:cs="Miriam"/>
        </w:rPr>
        <w:t xml:space="preserve"> los días que fin</w:t>
      </w:r>
      <w:r w:rsidR="003E69AE">
        <w:rPr>
          <w:rFonts w:cs="Miriam"/>
        </w:rPr>
        <w:t xml:space="preserve">alizan actividades a la 1:30 pm </w:t>
      </w:r>
      <w:r w:rsidRPr="003E69AE">
        <w:rPr>
          <w:rFonts w:cs="Miriam"/>
        </w:rPr>
        <w:t>cuando sea necesario.</w:t>
      </w:r>
    </w:p>
    <w:p w14:paraId="7ABCAD67" w14:textId="77777777" w:rsidR="003E69AE" w:rsidRPr="003E69AE" w:rsidRDefault="003E69AE" w:rsidP="003E69AE">
      <w:pPr>
        <w:pStyle w:val="NoSpacing"/>
        <w:jc w:val="both"/>
        <w:rPr>
          <w:rFonts w:cs="Miriam"/>
        </w:rPr>
      </w:pPr>
    </w:p>
    <w:p w14:paraId="3355471F" w14:textId="77777777" w:rsidR="003E69AE" w:rsidRDefault="003E69AE" w:rsidP="003E69AE">
      <w:pPr>
        <w:pStyle w:val="NoSpacing"/>
        <w:jc w:val="both"/>
        <w:rPr>
          <w:rFonts w:cs="Miriam"/>
        </w:rPr>
      </w:pPr>
      <w:r w:rsidRPr="003E69AE">
        <w:rPr>
          <w:rFonts w:cs="Miriam"/>
          <w:b/>
        </w:rPr>
        <w:t>En Bachillerato</w:t>
      </w:r>
      <w:r>
        <w:rPr>
          <w:rFonts w:cs="Miriam"/>
        </w:rPr>
        <w:t xml:space="preserve"> </w:t>
      </w:r>
    </w:p>
    <w:p w14:paraId="69965018" w14:textId="1A372EA3" w:rsidR="00032A9E" w:rsidRPr="003E69AE" w:rsidRDefault="003E69AE" w:rsidP="003E69AE">
      <w:pPr>
        <w:pStyle w:val="NoSpacing"/>
        <w:jc w:val="both"/>
        <w:rPr>
          <w:rFonts w:cs="Miriam"/>
        </w:rPr>
      </w:pPr>
      <w:r w:rsidRPr="003E69AE">
        <w:rPr>
          <w:rFonts w:cs="Miriam"/>
        </w:rPr>
        <w:t>Se</w:t>
      </w:r>
      <w:r w:rsidR="00032A9E" w:rsidRPr="003E69AE">
        <w:rPr>
          <w:rFonts w:cs="Miriam"/>
        </w:rPr>
        <w:t xml:space="preserve"> inician actividades a las 7:30 a.m., finalizando a las 3:00 p.m. El Ref</w:t>
      </w:r>
      <w:r>
        <w:rPr>
          <w:rFonts w:cs="Miriam"/>
        </w:rPr>
        <w:t xml:space="preserve">uerzo Académico será en horario </w:t>
      </w:r>
      <w:r w:rsidR="00032A9E" w:rsidRPr="003E69AE">
        <w:rPr>
          <w:rFonts w:cs="Miriam"/>
        </w:rPr>
        <w:t>curricular y en horario extracurricular entre las 3 y 4 p</w:t>
      </w:r>
      <w:ins w:id="235" w:author="Portatil CCB" w:date="2016-02-25T09:07:00Z">
        <w:r w:rsidR="002140E2">
          <w:rPr>
            <w:rFonts w:cs="Miriam"/>
          </w:rPr>
          <w:t>.</w:t>
        </w:r>
      </w:ins>
      <w:r w:rsidR="00032A9E" w:rsidRPr="003E69AE">
        <w:rPr>
          <w:rFonts w:cs="Miriam"/>
        </w:rPr>
        <w:t>m., cuando sea necesario.</w:t>
      </w:r>
    </w:p>
    <w:p w14:paraId="468B8EC5" w14:textId="77777777" w:rsidR="003E69AE" w:rsidRDefault="003E69AE" w:rsidP="003E69AE">
      <w:pPr>
        <w:pStyle w:val="NoSpacing"/>
        <w:jc w:val="both"/>
        <w:rPr>
          <w:rFonts w:cs="Miriam"/>
        </w:rPr>
      </w:pPr>
    </w:p>
    <w:p w14:paraId="72F1048A" w14:textId="77777777" w:rsidR="00032A9E" w:rsidRPr="008E72B6" w:rsidRDefault="00032A9E" w:rsidP="003E69AE">
      <w:pPr>
        <w:pStyle w:val="NoSpacing"/>
        <w:jc w:val="both"/>
        <w:rPr>
          <w:rFonts w:cs="Miriam"/>
          <w:b/>
        </w:rPr>
      </w:pPr>
      <w:r w:rsidRPr="008E72B6">
        <w:rPr>
          <w:rFonts w:cs="Miriam"/>
          <w:b/>
        </w:rPr>
        <w:t>El Colegio no se hace responsable de estudiantes que lleguen antes del horario escolar establecido.</w:t>
      </w:r>
    </w:p>
    <w:p w14:paraId="23480E55" w14:textId="794CC61F" w:rsidR="00032A9E" w:rsidRDefault="00032A9E" w:rsidP="003E69AE">
      <w:pPr>
        <w:pStyle w:val="NoSpacing"/>
        <w:jc w:val="both"/>
        <w:rPr>
          <w:rFonts w:cs="Miriam"/>
          <w:b/>
        </w:rPr>
      </w:pPr>
      <w:r w:rsidRPr="008E72B6">
        <w:rPr>
          <w:rFonts w:cs="Miriam"/>
          <w:b/>
        </w:rPr>
        <w:t xml:space="preserve">En la Ludoteka de Early Childhood hay un adulto supervisando a partir </w:t>
      </w:r>
      <w:r w:rsidR="008E72B6" w:rsidRPr="008E72B6">
        <w:rPr>
          <w:rFonts w:cs="Miriam"/>
          <w:b/>
        </w:rPr>
        <w:t xml:space="preserve">de las </w:t>
      </w:r>
      <w:commentRangeStart w:id="236"/>
      <w:ins w:id="237" w:author="Portatil CCB" w:date="2016-02-25T09:09:00Z">
        <w:r w:rsidR="002140E2" w:rsidRPr="00281B89">
          <w:rPr>
            <w:rFonts w:cs="Miriam"/>
            <w:b/>
            <w:highlight w:val="lightGray"/>
            <w:rPrChange w:id="238" w:author="Diana Velazquez" w:date="2016-03-10T15:38:00Z">
              <w:rPr>
                <w:rFonts w:cs="Miriam"/>
                <w:b/>
              </w:rPr>
            </w:rPrChange>
          </w:rPr>
          <w:t>6:50</w:t>
        </w:r>
      </w:ins>
      <w:del w:id="239" w:author="Portatil CCB" w:date="2016-02-25T09:09:00Z">
        <w:r w:rsidR="008E72B6" w:rsidRPr="00281B89" w:rsidDel="002140E2">
          <w:rPr>
            <w:rFonts w:cs="Miriam"/>
            <w:b/>
            <w:highlight w:val="lightGray"/>
            <w:rPrChange w:id="240" w:author="Diana Velazquez" w:date="2016-03-10T15:38:00Z">
              <w:rPr>
                <w:rFonts w:cs="Miriam"/>
                <w:b/>
              </w:rPr>
            </w:rPrChange>
          </w:rPr>
          <w:delText>7</w:delText>
        </w:r>
      </w:del>
      <w:del w:id="241" w:author="Portatil CCB" w:date="2016-02-29T19:27:00Z">
        <w:r w:rsidR="008E72B6" w:rsidRPr="00281B89" w:rsidDel="000C7B1F">
          <w:rPr>
            <w:rFonts w:cs="Miriam"/>
            <w:b/>
            <w:highlight w:val="lightGray"/>
            <w:rPrChange w:id="242" w:author="Diana Velazquez" w:date="2016-03-10T15:38:00Z">
              <w:rPr>
                <w:rFonts w:cs="Miriam"/>
                <w:b/>
              </w:rPr>
            </w:rPrChange>
          </w:rPr>
          <w:delText>:00</w:delText>
        </w:r>
      </w:del>
      <w:r w:rsidR="008E72B6" w:rsidRPr="00281B89">
        <w:rPr>
          <w:rFonts w:cs="Miriam"/>
          <w:b/>
          <w:highlight w:val="lightGray"/>
          <w:rPrChange w:id="243" w:author="Diana Velazquez" w:date="2016-03-10T15:38:00Z">
            <w:rPr>
              <w:rFonts w:cs="Miriam"/>
              <w:b/>
            </w:rPr>
          </w:rPrChange>
        </w:rPr>
        <w:t xml:space="preserve"> </w:t>
      </w:r>
      <w:commentRangeEnd w:id="236"/>
      <w:r w:rsidR="000300D4" w:rsidRPr="00281B89">
        <w:rPr>
          <w:rStyle w:val="CommentReference"/>
          <w:highlight w:val="lightGray"/>
          <w:rPrChange w:id="244" w:author="Diana Velazquez" w:date="2016-03-10T15:38:00Z">
            <w:rPr>
              <w:rStyle w:val="CommentReference"/>
            </w:rPr>
          </w:rPrChange>
        </w:rPr>
        <w:commentReference w:id="236"/>
      </w:r>
      <w:r w:rsidR="008E72B6" w:rsidRPr="00281B89">
        <w:rPr>
          <w:rFonts w:cs="Miriam"/>
          <w:b/>
          <w:highlight w:val="lightGray"/>
          <w:rPrChange w:id="245" w:author="Diana Velazquez" w:date="2016-03-10T15:38:00Z">
            <w:rPr>
              <w:rFonts w:cs="Miriam"/>
              <w:b/>
            </w:rPr>
          </w:rPrChange>
        </w:rPr>
        <w:t>am</w:t>
      </w:r>
      <w:r w:rsidR="008E72B6" w:rsidRPr="008E72B6">
        <w:rPr>
          <w:rFonts w:cs="Miriam"/>
          <w:b/>
        </w:rPr>
        <w:t xml:space="preserve">. En el Triángulo </w:t>
      </w:r>
      <w:r w:rsidRPr="008E72B6">
        <w:rPr>
          <w:rFonts w:cs="Miriam"/>
          <w:b/>
        </w:rPr>
        <w:t>de Primaria hay un adulto supervisando a partir de las 7:00 am. En Bach</w:t>
      </w:r>
      <w:r w:rsidR="003E69AE" w:rsidRPr="008E72B6">
        <w:rPr>
          <w:rFonts w:cs="Miriam"/>
          <w:b/>
        </w:rPr>
        <w:t xml:space="preserve">illerato en la Plazoleta hay un </w:t>
      </w:r>
      <w:r w:rsidRPr="008E72B6">
        <w:rPr>
          <w:rFonts w:cs="Miriam"/>
          <w:b/>
        </w:rPr>
        <w:t>adulto supervisando a partir 7 am.</w:t>
      </w:r>
    </w:p>
    <w:p w14:paraId="1E5A9172" w14:textId="77777777" w:rsidR="008E72B6" w:rsidRPr="008E72B6" w:rsidRDefault="008E72B6" w:rsidP="003E69AE">
      <w:pPr>
        <w:pStyle w:val="NoSpacing"/>
        <w:jc w:val="both"/>
        <w:rPr>
          <w:rFonts w:cs="Miriam"/>
          <w:b/>
        </w:rPr>
      </w:pPr>
    </w:p>
    <w:p w14:paraId="138A8F98" w14:textId="77777777" w:rsidR="00032A9E" w:rsidRPr="008E72B6" w:rsidRDefault="00032A9E" w:rsidP="003E69AE">
      <w:pPr>
        <w:pStyle w:val="NoSpacing"/>
        <w:jc w:val="both"/>
        <w:rPr>
          <w:rFonts w:cs="Miriam"/>
          <w:b/>
        </w:rPr>
      </w:pPr>
      <w:r w:rsidRPr="008E72B6">
        <w:rPr>
          <w:rFonts w:cs="Miriam"/>
          <w:b/>
        </w:rPr>
        <w:t>Horario Actividades Extracurricular</w:t>
      </w:r>
    </w:p>
    <w:p w14:paraId="45B37124" w14:textId="77777777" w:rsidR="00032A9E" w:rsidRPr="003E69AE" w:rsidRDefault="00032A9E" w:rsidP="003E69AE">
      <w:pPr>
        <w:pStyle w:val="NoSpacing"/>
        <w:jc w:val="both"/>
        <w:rPr>
          <w:rFonts w:cs="Miriam"/>
        </w:rPr>
      </w:pPr>
      <w:r w:rsidRPr="003E69AE">
        <w:rPr>
          <w:rFonts w:cs="Miriam"/>
        </w:rPr>
        <w:t>En Early Childhood los estudiantes tendrán actividades extracurriculares entre las 1:30 y las 3:00 p.m.,</w:t>
      </w:r>
    </w:p>
    <w:p w14:paraId="10085164" w14:textId="77777777" w:rsidR="00032A9E" w:rsidRPr="003E69AE" w:rsidRDefault="00032A9E" w:rsidP="003E69AE">
      <w:pPr>
        <w:pStyle w:val="NoSpacing"/>
        <w:jc w:val="both"/>
        <w:rPr>
          <w:rFonts w:cs="Miriam"/>
        </w:rPr>
      </w:pPr>
      <w:r w:rsidRPr="003E69AE">
        <w:rPr>
          <w:rFonts w:cs="Miriam"/>
        </w:rPr>
        <w:t>En Primaria los estudiantes tendrán actividades extracurriculares entre las 1:3</w:t>
      </w:r>
      <w:r w:rsidR="003E69AE">
        <w:rPr>
          <w:rFonts w:cs="Miriam"/>
        </w:rPr>
        <w:t xml:space="preserve">0 y las 3:00 p.m., los días que </w:t>
      </w:r>
      <w:r w:rsidRPr="003E69AE">
        <w:rPr>
          <w:rFonts w:cs="Miriam"/>
        </w:rPr>
        <w:t>finalizan actividades a la 1:30 pm.</w:t>
      </w:r>
    </w:p>
    <w:p w14:paraId="2A271E9B" w14:textId="77777777" w:rsidR="00032A9E" w:rsidRPr="003E69AE" w:rsidRDefault="00032A9E" w:rsidP="003E69AE">
      <w:pPr>
        <w:pStyle w:val="NoSpacing"/>
        <w:jc w:val="both"/>
        <w:rPr>
          <w:rFonts w:cs="Miriam"/>
        </w:rPr>
      </w:pPr>
      <w:r w:rsidRPr="003E69AE">
        <w:rPr>
          <w:rFonts w:cs="Miriam"/>
        </w:rPr>
        <w:t>En Bachillerato los estudiantes tendrán actividades extracurriculares entre las 3:00 y las 5:00 p.m.</w:t>
      </w:r>
    </w:p>
    <w:p w14:paraId="39CDD968" w14:textId="77777777" w:rsidR="00032A9E" w:rsidRPr="00D13C95" w:rsidRDefault="00032A9E" w:rsidP="00D13C95">
      <w:pPr>
        <w:pStyle w:val="NoSpacing"/>
        <w:jc w:val="both"/>
        <w:rPr>
          <w:rFonts w:cs="Miriam"/>
          <w:b/>
        </w:rPr>
      </w:pPr>
    </w:p>
    <w:p w14:paraId="291A2DFE" w14:textId="77777777" w:rsidR="005B47B2" w:rsidRPr="00D13C95" w:rsidRDefault="005B47B2" w:rsidP="00D13C95">
      <w:pPr>
        <w:pStyle w:val="NoSpacing"/>
        <w:jc w:val="both"/>
        <w:rPr>
          <w:rFonts w:cs="Miriam"/>
          <w:b/>
        </w:rPr>
      </w:pPr>
      <w:r w:rsidRPr="00D13C95">
        <w:rPr>
          <w:rFonts w:cs="Miriam"/>
          <w:b/>
        </w:rPr>
        <w:t>_3.10 ASISTENCIA Y PUNTUALIDAD</w:t>
      </w:r>
    </w:p>
    <w:p w14:paraId="6C63407D" w14:textId="77777777" w:rsidR="005E5780" w:rsidRDefault="005E5780" w:rsidP="00D13C95">
      <w:pPr>
        <w:pStyle w:val="NoSpacing"/>
        <w:jc w:val="both"/>
        <w:rPr>
          <w:rFonts w:cs="Miriam"/>
          <w:b/>
        </w:rPr>
      </w:pPr>
    </w:p>
    <w:p w14:paraId="36ADE5BC" w14:textId="77777777" w:rsidR="005B47B2" w:rsidRPr="00D13C95" w:rsidRDefault="005B47B2" w:rsidP="00D13C95">
      <w:pPr>
        <w:pStyle w:val="NoSpacing"/>
        <w:jc w:val="both"/>
        <w:rPr>
          <w:rFonts w:cs="Miriam"/>
          <w:b/>
        </w:rPr>
      </w:pPr>
      <w:r w:rsidRPr="00D13C95">
        <w:rPr>
          <w:rFonts w:cs="Miriam"/>
          <w:b/>
        </w:rPr>
        <w:t>ASISTENCIA</w:t>
      </w:r>
    </w:p>
    <w:p w14:paraId="48532D8B" w14:textId="77777777" w:rsidR="005B47B2" w:rsidRPr="00D13C95" w:rsidRDefault="005B47B2" w:rsidP="00D13C95">
      <w:pPr>
        <w:pStyle w:val="NoSpacing"/>
        <w:jc w:val="both"/>
        <w:rPr>
          <w:rFonts w:cs="Miriam"/>
        </w:rPr>
      </w:pPr>
      <w:r w:rsidRPr="00D13C95">
        <w:rPr>
          <w:rFonts w:cs="Miriam"/>
        </w:rPr>
        <w:t>La asistencia a clases es esencial para alcanzar los logros y objetiv</w:t>
      </w:r>
      <w:r w:rsidR="00085314" w:rsidRPr="00D13C95">
        <w:rPr>
          <w:rFonts w:cs="Miriam"/>
        </w:rPr>
        <w:t xml:space="preserve">os académicos. Los profesores y </w:t>
      </w:r>
      <w:r w:rsidRPr="00D13C95">
        <w:rPr>
          <w:rFonts w:cs="Miriam"/>
        </w:rPr>
        <w:t>compañeros dependen de cada miembro de la clase para construir y enri</w:t>
      </w:r>
      <w:r w:rsidR="0076196C" w:rsidRPr="00D13C95">
        <w:rPr>
          <w:rFonts w:cs="Miriam"/>
        </w:rPr>
        <w:t xml:space="preserve">quecer el aprendizaje de todos. </w:t>
      </w:r>
      <w:r w:rsidRPr="00D13C95">
        <w:rPr>
          <w:rFonts w:cs="Miriam"/>
        </w:rPr>
        <w:t>Adicionalmente, las discusiones en clase, explicaciones, proyectos, pre</w:t>
      </w:r>
      <w:r w:rsidR="00085314" w:rsidRPr="00D13C95">
        <w:rPr>
          <w:rFonts w:cs="Miriam"/>
        </w:rPr>
        <w:t xml:space="preserve">sentaciones, trabajo en equipo, </w:t>
      </w:r>
      <w:r w:rsidRPr="00D13C95">
        <w:rPr>
          <w:rFonts w:cs="Miriam"/>
        </w:rPr>
        <w:t>actividades especiales y en general la participación en clase, son esen</w:t>
      </w:r>
      <w:r w:rsidR="00085314" w:rsidRPr="00D13C95">
        <w:rPr>
          <w:rFonts w:cs="Miriam"/>
        </w:rPr>
        <w:t xml:space="preserve">ciales para el aprendizaje. Las </w:t>
      </w:r>
      <w:r w:rsidRPr="00D13C95">
        <w:rPr>
          <w:rFonts w:cs="Miriam"/>
        </w:rPr>
        <w:t>ausencias afectan en forma negativa la calidad y cantidad del aprendizaje. P</w:t>
      </w:r>
      <w:r w:rsidR="00085314" w:rsidRPr="00D13C95">
        <w:rPr>
          <w:rFonts w:cs="Miriam"/>
        </w:rPr>
        <w:t xml:space="preserve">or ello, las ausencias se deben </w:t>
      </w:r>
      <w:r w:rsidRPr="00D13C95">
        <w:rPr>
          <w:rFonts w:cs="Miriam"/>
        </w:rPr>
        <w:t>mantener en el mínimo posible.</w:t>
      </w:r>
    </w:p>
    <w:p w14:paraId="3A071BF1" w14:textId="77777777" w:rsidR="005E5780" w:rsidRDefault="005E5780" w:rsidP="00D13C95">
      <w:pPr>
        <w:pStyle w:val="NoSpacing"/>
        <w:jc w:val="both"/>
        <w:rPr>
          <w:rFonts w:cs="Miriam"/>
        </w:rPr>
      </w:pPr>
    </w:p>
    <w:p w14:paraId="3DC7BC5A" w14:textId="77777777" w:rsidR="005B47B2" w:rsidRDefault="005B47B2" w:rsidP="00D13C95">
      <w:pPr>
        <w:pStyle w:val="NoSpacing"/>
        <w:jc w:val="both"/>
        <w:rPr>
          <w:rFonts w:cs="Miriam"/>
        </w:rPr>
      </w:pPr>
      <w:r w:rsidRPr="00D13C95">
        <w:rPr>
          <w:rFonts w:cs="Miriam"/>
        </w:rPr>
        <w:t>Se ha establecido el 10% de inasistencias por materia por año escolar</w:t>
      </w:r>
      <w:r w:rsidR="00085314" w:rsidRPr="00D13C95">
        <w:rPr>
          <w:rFonts w:cs="Miriam"/>
        </w:rPr>
        <w:t xml:space="preserve">, como el máximo aceptable para </w:t>
      </w:r>
      <w:r w:rsidRPr="00D13C95">
        <w:rPr>
          <w:rFonts w:cs="Miriam"/>
        </w:rPr>
        <w:t>poder aprobar el año escolar, excepto en casos extraordinarios de carácter</w:t>
      </w:r>
      <w:r w:rsidR="00085314" w:rsidRPr="00D13C95">
        <w:rPr>
          <w:rFonts w:cs="Miriam"/>
        </w:rPr>
        <w:t xml:space="preserve"> clínico, deportivo, calamidad, </w:t>
      </w:r>
      <w:r w:rsidRPr="00D13C95">
        <w:rPr>
          <w:rFonts w:cs="Miriam"/>
        </w:rPr>
        <w:t xml:space="preserve">fuerza mayor o a discreción del Rector (siempre y cuando durante </w:t>
      </w:r>
      <w:r w:rsidR="00085314" w:rsidRPr="00D13C95">
        <w:rPr>
          <w:rFonts w:cs="Miriam"/>
        </w:rPr>
        <w:t xml:space="preserve">la ausencia el estudiante tenga </w:t>
      </w:r>
      <w:r w:rsidRPr="00D13C95">
        <w:rPr>
          <w:rFonts w:cs="Miriam"/>
        </w:rPr>
        <w:t>escolaridad).</w:t>
      </w:r>
    </w:p>
    <w:p w14:paraId="32918D55" w14:textId="77777777" w:rsidR="005E5780" w:rsidRPr="00D13C95" w:rsidRDefault="005E5780" w:rsidP="00D13C95">
      <w:pPr>
        <w:pStyle w:val="NoSpacing"/>
        <w:jc w:val="both"/>
        <w:rPr>
          <w:rFonts w:cs="Miriam"/>
        </w:rPr>
      </w:pPr>
    </w:p>
    <w:p w14:paraId="14E7B80B" w14:textId="77777777" w:rsidR="005B47B2" w:rsidRDefault="005B47B2" w:rsidP="00D13C95">
      <w:pPr>
        <w:pStyle w:val="NoSpacing"/>
        <w:jc w:val="both"/>
        <w:rPr>
          <w:rFonts w:cs="Miriam"/>
        </w:rPr>
      </w:pPr>
      <w:r w:rsidRPr="00D13C95">
        <w:rPr>
          <w:rFonts w:cs="Miriam"/>
          <w:b/>
        </w:rPr>
        <w:t>Ausencias No Justificadas:</w:t>
      </w:r>
      <w:r w:rsidRPr="00D13C95">
        <w:rPr>
          <w:rFonts w:cs="Miriam"/>
        </w:rPr>
        <w:t xml:space="preserve"> Los estudiantes no deben ausentarse</w:t>
      </w:r>
      <w:r w:rsidR="00085314" w:rsidRPr="00D13C95">
        <w:rPr>
          <w:rFonts w:cs="Miriam"/>
        </w:rPr>
        <w:t xml:space="preserve"> por vacaciones extras o viajes </w:t>
      </w:r>
      <w:r w:rsidRPr="00D13C95">
        <w:rPr>
          <w:rFonts w:cs="Miriam"/>
        </w:rPr>
        <w:t xml:space="preserve">programados durante días escolares. En caso de presentarse, estas </w:t>
      </w:r>
      <w:r w:rsidR="00085314" w:rsidRPr="00D13C95">
        <w:rPr>
          <w:rFonts w:cs="Miriam"/>
        </w:rPr>
        <w:t xml:space="preserve">ausencias serán consideradas no </w:t>
      </w:r>
      <w:r w:rsidRPr="00D13C95">
        <w:rPr>
          <w:rFonts w:cs="Miriam"/>
        </w:rPr>
        <w:t>justificadas, y si exceden el 10% de inasistencias por materia por año escolar, acarrearán la reprobación.</w:t>
      </w:r>
    </w:p>
    <w:p w14:paraId="188C4063" w14:textId="77777777" w:rsidR="005E5780" w:rsidRPr="00D13C95" w:rsidRDefault="005E5780" w:rsidP="00D13C95">
      <w:pPr>
        <w:pStyle w:val="NoSpacing"/>
        <w:jc w:val="both"/>
        <w:rPr>
          <w:rFonts w:cs="Miriam"/>
        </w:rPr>
      </w:pPr>
    </w:p>
    <w:p w14:paraId="578EC6E4" w14:textId="77777777" w:rsidR="00085314" w:rsidRDefault="00085314" w:rsidP="00D13C95">
      <w:pPr>
        <w:pStyle w:val="NoSpacing"/>
        <w:jc w:val="both"/>
        <w:rPr>
          <w:rFonts w:cs="Miriam"/>
        </w:rPr>
      </w:pPr>
      <w:r w:rsidRPr="00D13C95">
        <w:rPr>
          <w:rFonts w:cs="Miriam"/>
        </w:rPr>
        <w:t>En Bachillerato, de coincidir con una evaluación, el estudiante recibirá una n</w:t>
      </w:r>
      <w:r w:rsidR="00813E00" w:rsidRPr="00D13C95">
        <w:rPr>
          <w:rFonts w:cs="Miriam"/>
        </w:rPr>
        <w:t xml:space="preserve">ota de 0. Los padres de familia </w:t>
      </w:r>
      <w:r w:rsidRPr="00D13C95">
        <w:rPr>
          <w:rFonts w:cs="Miriam"/>
        </w:rPr>
        <w:t>serán responsables por la posibilidad de que el alumno repruebe el añ</w:t>
      </w:r>
      <w:r w:rsidR="00813E00" w:rsidRPr="00D13C95">
        <w:rPr>
          <w:rFonts w:cs="Miriam"/>
        </w:rPr>
        <w:t xml:space="preserve">o, por ausencias o no presentar </w:t>
      </w:r>
      <w:r w:rsidRPr="00D13C95">
        <w:rPr>
          <w:rFonts w:cs="Miriam"/>
        </w:rPr>
        <w:t>evidencias suficientes de su proceso académico que indiquen que han alcanza</w:t>
      </w:r>
      <w:r w:rsidR="00813E00" w:rsidRPr="00D13C95">
        <w:rPr>
          <w:rFonts w:cs="Miriam"/>
        </w:rPr>
        <w:t xml:space="preserve">do el nivel suficiente para ser </w:t>
      </w:r>
      <w:r w:rsidRPr="00D13C95">
        <w:rPr>
          <w:rFonts w:cs="Miriam"/>
        </w:rPr>
        <w:t>promovido.</w:t>
      </w:r>
    </w:p>
    <w:p w14:paraId="1B710A1F" w14:textId="77777777" w:rsidR="005E5780" w:rsidRPr="00D13C95" w:rsidRDefault="005E5780" w:rsidP="00D13C95">
      <w:pPr>
        <w:pStyle w:val="NoSpacing"/>
        <w:jc w:val="both"/>
        <w:rPr>
          <w:rFonts w:cs="Miriam"/>
        </w:rPr>
      </w:pPr>
    </w:p>
    <w:p w14:paraId="5A9E1350" w14:textId="77777777" w:rsidR="00085314" w:rsidRDefault="00085314" w:rsidP="00D13C95">
      <w:pPr>
        <w:pStyle w:val="NoSpacing"/>
        <w:jc w:val="both"/>
        <w:rPr>
          <w:rFonts w:cs="Miriam"/>
        </w:rPr>
      </w:pPr>
      <w:r w:rsidRPr="00D13C95">
        <w:rPr>
          <w:rFonts w:cs="Miriam"/>
          <w:b/>
        </w:rPr>
        <w:t>Ausencias Justificadas:</w:t>
      </w:r>
      <w:r w:rsidRPr="00D13C95">
        <w:rPr>
          <w:rFonts w:cs="Miriam"/>
        </w:rPr>
        <w:t xml:space="preserve"> Toda inasistencia a las actividades curriculare</w:t>
      </w:r>
      <w:r w:rsidR="00813E00" w:rsidRPr="00D13C95">
        <w:rPr>
          <w:rFonts w:cs="Miriam"/>
        </w:rPr>
        <w:t xml:space="preserve">s por enfermedad, imprevistos o </w:t>
      </w:r>
      <w:r w:rsidRPr="00D13C95">
        <w:rPr>
          <w:rFonts w:cs="Miriam"/>
        </w:rPr>
        <w:t>calamidad debe ser justificada inmediatamente al regresar al Colegio, por escrito y firmada p</w:t>
      </w:r>
      <w:r w:rsidR="00813E00" w:rsidRPr="00D13C95">
        <w:rPr>
          <w:rFonts w:cs="Miriam"/>
        </w:rPr>
        <w:t xml:space="preserve">or los padres </w:t>
      </w:r>
      <w:r w:rsidRPr="00D13C95">
        <w:rPr>
          <w:rFonts w:cs="Miriam"/>
        </w:rPr>
        <w:t>o acudientes al Jefe de Sección. En caso de enfermedad, se debe prese</w:t>
      </w:r>
      <w:r w:rsidR="00813E00" w:rsidRPr="00D13C95">
        <w:rPr>
          <w:rFonts w:cs="Miriam"/>
        </w:rPr>
        <w:t xml:space="preserve">ntar un certificado médico. Los </w:t>
      </w:r>
      <w:r w:rsidRPr="00D13C95">
        <w:rPr>
          <w:rFonts w:cs="Miriam"/>
        </w:rPr>
        <w:t xml:space="preserve">padres serán responsables de informar por escrito al Colegio, y supervisar </w:t>
      </w:r>
      <w:r w:rsidR="00813E00" w:rsidRPr="00D13C95">
        <w:rPr>
          <w:rFonts w:cs="Miriam"/>
        </w:rPr>
        <w:t xml:space="preserve">que los estudiantes cumplan con </w:t>
      </w:r>
      <w:r w:rsidRPr="00D13C95">
        <w:rPr>
          <w:rFonts w:cs="Miriam"/>
        </w:rPr>
        <w:t>los compromisos académicos que esta ausencia acarrea. El estudiante será</w:t>
      </w:r>
      <w:r w:rsidR="00813E00" w:rsidRPr="00D13C95">
        <w:rPr>
          <w:rFonts w:cs="Miriam"/>
        </w:rPr>
        <w:t xml:space="preserve"> responsable de cumplir con los </w:t>
      </w:r>
      <w:r w:rsidRPr="00D13C95">
        <w:rPr>
          <w:rFonts w:cs="Miriam"/>
        </w:rPr>
        <w:t>compromisos de refuerzo o nivelación, establecidos por el Colegio, dentro o fuera de la institución.</w:t>
      </w:r>
    </w:p>
    <w:p w14:paraId="7D57CBE9" w14:textId="77777777" w:rsidR="005E5780" w:rsidRDefault="005E5780" w:rsidP="00D13C95">
      <w:pPr>
        <w:pStyle w:val="NoSpacing"/>
        <w:jc w:val="both"/>
        <w:rPr>
          <w:rFonts w:cs="Miriam"/>
        </w:rPr>
      </w:pPr>
    </w:p>
    <w:p w14:paraId="2C36A068" w14:textId="77777777" w:rsidR="005E5780" w:rsidRDefault="005E5780" w:rsidP="005E5780">
      <w:pPr>
        <w:pStyle w:val="NoSpacing"/>
        <w:jc w:val="both"/>
        <w:rPr>
          <w:rFonts w:cs="Miriam"/>
        </w:rPr>
      </w:pPr>
      <w:r w:rsidRPr="005E5780">
        <w:rPr>
          <w:rFonts w:cs="Miriam"/>
        </w:rPr>
        <w:t>En Bachillerato, de coincidir la ausencia justificada con una evaluación, se</w:t>
      </w:r>
      <w:r>
        <w:rPr>
          <w:rFonts w:cs="Miriam"/>
        </w:rPr>
        <w:t xml:space="preserve">rá reprogramada por el profesor </w:t>
      </w:r>
      <w:r w:rsidRPr="005E5780">
        <w:rPr>
          <w:rFonts w:cs="Miriam"/>
        </w:rPr>
        <w:t>responsable de la asignatura.</w:t>
      </w:r>
    </w:p>
    <w:p w14:paraId="2B374136" w14:textId="643D2296" w:rsidR="00293F86" w:rsidDel="007074D1" w:rsidRDefault="00293F86" w:rsidP="005E5780">
      <w:pPr>
        <w:pStyle w:val="NoSpacing"/>
        <w:jc w:val="both"/>
        <w:rPr>
          <w:ins w:id="246" w:author="Secretaria Juridico" w:date="2016-03-07T11:13:00Z"/>
          <w:del w:id="247" w:author="Diana Velazquez" w:date="2016-03-28T14:27:00Z"/>
          <w:rFonts w:cs="Miriam"/>
        </w:rPr>
      </w:pPr>
    </w:p>
    <w:p w14:paraId="21EF2B64" w14:textId="3F18BBA4" w:rsidR="00293F86" w:rsidRPr="00281B89" w:rsidDel="00281B89" w:rsidRDefault="00293F86" w:rsidP="005E5780">
      <w:pPr>
        <w:pStyle w:val="NoSpacing"/>
        <w:jc w:val="both"/>
        <w:rPr>
          <w:ins w:id="248" w:author="Secretaria Juridico" w:date="2016-03-07T11:16:00Z"/>
          <w:del w:id="249" w:author="Diana Velazquez" w:date="2016-03-10T15:39:00Z"/>
          <w:rFonts w:cs="Miriam"/>
          <w:highlight w:val="lightGray"/>
          <w:rPrChange w:id="250" w:author="Diana Velazquez" w:date="2016-03-10T15:39:00Z">
            <w:rPr>
              <w:ins w:id="251" w:author="Secretaria Juridico" w:date="2016-03-07T11:16:00Z"/>
              <w:del w:id="252" w:author="Diana Velazquez" w:date="2016-03-10T15:39:00Z"/>
              <w:rFonts w:cs="Miriam"/>
            </w:rPr>
          </w:rPrChange>
        </w:rPr>
      </w:pPr>
      <w:commentRangeStart w:id="253"/>
      <w:ins w:id="254" w:author="Secretaria Juridico" w:date="2016-03-07T11:14:00Z">
        <w:del w:id="255" w:author="Diana Velazquez" w:date="2016-03-10T15:39:00Z">
          <w:r w:rsidRPr="00281B89" w:rsidDel="00281B89">
            <w:rPr>
              <w:rFonts w:cs="Miriam"/>
              <w:highlight w:val="lightGray"/>
              <w:rPrChange w:id="256" w:author="Diana Velazquez" w:date="2016-03-10T15:39:00Z">
                <w:rPr>
                  <w:rFonts w:cs="Miriam"/>
                </w:rPr>
              </w:rPrChange>
            </w:rPr>
            <w:delText>En Bahillerato no se permite el ingreso de los estudiantes después de las 7:40 a.m. a excepción de aquellos que presenten una excusa justificada.</w:delText>
          </w:r>
        </w:del>
      </w:ins>
    </w:p>
    <w:p w14:paraId="48090576" w14:textId="28866DD8" w:rsidR="00293F86" w:rsidRPr="00281B89" w:rsidDel="00281B89" w:rsidRDefault="00293F86" w:rsidP="005E5780">
      <w:pPr>
        <w:pStyle w:val="NoSpacing"/>
        <w:jc w:val="both"/>
        <w:rPr>
          <w:ins w:id="257" w:author="Secretaria Juridico" w:date="2016-03-07T11:16:00Z"/>
          <w:del w:id="258" w:author="Diana Velazquez" w:date="2016-03-10T15:39:00Z"/>
          <w:rFonts w:cs="Miriam"/>
          <w:highlight w:val="lightGray"/>
          <w:rPrChange w:id="259" w:author="Diana Velazquez" w:date="2016-03-10T15:39:00Z">
            <w:rPr>
              <w:ins w:id="260" w:author="Secretaria Juridico" w:date="2016-03-07T11:16:00Z"/>
              <w:del w:id="261" w:author="Diana Velazquez" w:date="2016-03-10T15:39:00Z"/>
              <w:rFonts w:cs="Miriam"/>
            </w:rPr>
          </w:rPrChange>
        </w:rPr>
      </w:pPr>
    </w:p>
    <w:p w14:paraId="714EF9C0" w14:textId="32E36A48" w:rsidR="00293F86" w:rsidRPr="00281B89" w:rsidDel="00281B89" w:rsidRDefault="00293F86" w:rsidP="00293F86">
      <w:pPr>
        <w:pStyle w:val="NormalWeb"/>
        <w:spacing w:before="0" w:beforeAutospacing="0" w:after="0" w:afterAutospacing="0"/>
        <w:rPr>
          <w:ins w:id="262" w:author="Secretaria Juridico" w:date="2016-03-07T11:16:00Z"/>
          <w:del w:id="263" w:author="Diana Velazquez" w:date="2016-03-10T15:39:00Z"/>
          <w:rFonts w:asciiTheme="minorHAnsi" w:hAnsiTheme="minorHAnsi" w:cstheme="minorHAnsi"/>
          <w:sz w:val="22"/>
          <w:szCs w:val="22"/>
          <w:highlight w:val="lightGray"/>
          <w:rPrChange w:id="264" w:author="Diana Velazquez" w:date="2016-03-10T15:39:00Z">
            <w:rPr>
              <w:ins w:id="265" w:author="Secretaria Juridico" w:date="2016-03-07T11:16:00Z"/>
              <w:del w:id="266" w:author="Diana Velazquez" w:date="2016-03-10T15:39:00Z"/>
              <w:rFonts w:asciiTheme="minorHAnsi" w:hAnsiTheme="minorHAnsi" w:cstheme="minorHAnsi"/>
              <w:sz w:val="22"/>
              <w:szCs w:val="22"/>
            </w:rPr>
          </w:rPrChange>
        </w:rPr>
      </w:pPr>
      <w:ins w:id="267" w:author="Secretaria Juridico" w:date="2016-03-07T11:16:00Z">
        <w:del w:id="268" w:author="Diana Velazquez" w:date="2016-03-10T15:39:00Z">
          <w:r w:rsidRPr="00281B89" w:rsidDel="00281B89">
            <w:rPr>
              <w:rFonts w:cstheme="minorHAnsi"/>
              <w:highlight w:val="lightGray"/>
              <w:rPrChange w:id="269" w:author="Diana Velazquez" w:date="2016-03-10T15:39:00Z">
                <w:rPr>
                  <w:rFonts w:cstheme="minorHAnsi"/>
                </w:rPr>
              </w:rPrChange>
            </w:rPr>
            <w:delText>Procedimiento:</w:delText>
          </w:r>
        </w:del>
      </w:ins>
    </w:p>
    <w:p w14:paraId="7DD02645" w14:textId="614AA1A8" w:rsidR="00293F86" w:rsidRPr="00281B89" w:rsidDel="00281B89" w:rsidRDefault="00293F86" w:rsidP="00293F86">
      <w:pPr>
        <w:pStyle w:val="NormalWeb"/>
        <w:spacing w:before="0" w:beforeAutospacing="0" w:after="0" w:afterAutospacing="0"/>
        <w:rPr>
          <w:ins w:id="270" w:author="Secretaria Juridico" w:date="2016-03-07T11:16:00Z"/>
          <w:del w:id="271" w:author="Diana Velazquez" w:date="2016-03-10T15:39:00Z"/>
          <w:rFonts w:asciiTheme="minorHAnsi" w:hAnsiTheme="minorHAnsi" w:cstheme="minorHAnsi"/>
          <w:sz w:val="22"/>
          <w:szCs w:val="22"/>
          <w:highlight w:val="lightGray"/>
          <w:rPrChange w:id="272" w:author="Diana Velazquez" w:date="2016-03-10T15:39:00Z">
            <w:rPr>
              <w:ins w:id="273" w:author="Secretaria Juridico" w:date="2016-03-07T11:16:00Z"/>
              <w:del w:id="274" w:author="Diana Velazquez" w:date="2016-03-10T15:39:00Z"/>
              <w:rFonts w:asciiTheme="minorHAnsi" w:hAnsiTheme="minorHAnsi" w:cstheme="minorHAnsi"/>
              <w:sz w:val="22"/>
              <w:szCs w:val="22"/>
            </w:rPr>
          </w:rPrChange>
        </w:rPr>
      </w:pPr>
      <w:ins w:id="275" w:author="Secretaria Juridico" w:date="2016-03-07T11:16:00Z">
        <w:del w:id="276" w:author="Diana Velazquez" w:date="2016-03-10T15:39:00Z">
          <w:r w:rsidRPr="00281B89" w:rsidDel="00281B89">
            <w:rPr>
              <w:rFonts w:cstheme="minorHAnsi"/>
              <w:highlight w:val="lightGray"/>
              <w:rPrChange w:id="277" w:author="Diana Velazquez" w:date="2016-03-10T15:39:00Z">
                <w:rPr>
                  <w:rFonts w:cstheme="minorHAnsi"/>
                </w:rPr>
              </w:rPrChange>
            </w:rPr>
            <w:delText>Primera vez: El maestro dialoga con el estudiante</w:delText>
          </w:r>
        </w:del>
      </w:ins>
    </w:p>
    <w:p w14:paraId="35591815" w14:textId="07289735" w:rsidR="00293F86" w:rsidRPr="00281B89" w:rsidDel="00281B89" w:rsidRDefault="00293F86" w:rsidP="00293F86">
      <w:pPr>
        <w:pStyle w:val="NormalWeb"/>
        <w:spacing w:before="0" w:beforeAutospacing="0" w:after="0" w:afterAutospacing="0"/>
        <w:rPr>
          <w:ins w:id="278" w:author="Secretaria Juridico" w:date="2016-03-07T11:16:00Z"/>
          <w:del w:id="279" w:author="Diana Velazquez" w:date="2016-03-10T15:39:00Z"/>
          <w:rFonts w:asciiTheme="minorHAnsi" w:hAnsiTheme="minorHAnsi" w:cstheme="minorHAnsi"/>
          <w:sz w:val="22"/>
          <w:szCs w:val="22"/>
          <w:highlight w:val="lightGray"/>
          <w:rPrChange w:id="280" w:author="Diana Velazquez" w:date="2016-03-10T15:39:00Z">
            <w:rPr>
              <w:ins w:id="281" w:author="Secretaria Juridico" w:date="2016-03-07T11:16:00Z"/>
              <w:del w:id="282" w:author="Diana Velazquez" w:date="2016-03-10T15:39:00Z"/>
              <w:rFonts w:asciiTheme="minorHAnsi" w:hAnsiTheme="minorHAnsi" w:cstheme="minorHAnsi"/>
              <w:sz w:val="22"/>
              <w:szCs w:val="22"/>
            </w:rPr>
          </w:rPrChange>
        </w:rPr>
      </w:pPr>
      <w:ins w:id="283" w:author="Secretaria Juridico" w:date="2016-03-07T11:16:00Z">
        <w:del w:id="284" w:author="Diana Velazquez" w:date="2016-03-10T15:39:00Z">
          <w:r w:rsidRPr="00281B89" w:rsidDel="00281B89">
            <w:rPr>
              <w:rFonts w:cstheme="minorHAnsi"/>
              <w:highlight w:val="lightGray"/>
              <w:rPrChange w:id="285" w:author="Diana Velazquez" w:date="2016-03-10T15:39:00Z">
                <w:rPr>
                  <w:rFonts w:cstheme="minorHAnsi"/>
                </w:rPr>
              </w:rPrChange>
            </w:rPr>
            <w:delText>Segunda vez: Lunch detention con el maestro</w:delText>
          </w:r>
        </w:del>
      </w:ins>
    </w:p>
    <w:p w14:paraId="35FDB093" w14:textId="3B3D7251" w:rsidR="00293F86" w:rsidRPr="00281B89" w:rsidDel="00281B89" w:rsidRDefault="00293F86" w:rsidP="00293F86">
      <w:pPr>
        <w:pStyle w:val="NormalWeb"/>
        <w:spacing w:before="0" w:beforeAutospacing="0" w:after="0" w:afterAutospacing="0"/>
        <w:rPr>
          <w:ins w:id="286" w:author="Secretaria Juridico" w:date="2016-03-07T11:16:00Z"/>
          <w:del w:id="287" w:author="Diana Velazquez" w:date="2016-03-10T15:39:00Z"/>
          <w:rFonts w:asciiTheme="minorHAnsi" w:hAnsiTheme="minorHAnsi" w:cstheme="minorHAnsi"/>
          <w:sz w:val="22"/>
          <w:szCs w:val="22"/>
          <w:highlight w:val="lightGray"/>
          <w:rPrChange w:id="288" w:author="Diana Velazquez" w:date="2016-03-10T15:39:00Z">
            <w:rPr>
              <w:ins w:id="289" w:author="Secretaria Juridico" w:date="2016-03-07T11:16:00Z"/>
              <w:del w:id="290" w:author="Diana Velazquez" w:date="2016-03-10T15:39:00Z"/>
              <w:rFonts w:asciiTheme="minorHAnsi" w:hAnsiTheme="minorHAnsi" w:cstheme="minorHAnsi"/>
              <w:sz w:val="22"/>
              <w:szCs w:val="22"/>
            </w:rPr>
          </w:rPrChange>
        </w:rPr>
      </w:pPr>
      <w:ins w:id="291" w:author="Secretaria Juridico" w:date="2016-03-07T11:16:00Z">
        <w:del w:id="292" w:author="Diana Velazquez" w:date="2016-03-10T15:39:00Z">
          <w:r w:rsidRPr="00281B89" w:rsidDel="00281B89">
            <w:rPr>
              <w:rFonts w:cstheme="minorHAnsi"/>
              <w:highlight w:val="lightGray"/>
              <w:rPrChange w:id="293" w:author="Diana Velazquez" w:date="2016-03-10T15:39:00Z">
                <w:rPr>
                  <w:rFonts w:cstheme="minorHAnsi"/>
                </w:rPr>
              </w:rPrChange>
            </w:rPr>
            <w:delText>Tercera vez: Informe a padres y oficina – Detention en la tarde.</w:delText>
          </w:r>
        </w:del>
      </w:ins>
    </w:p>
    <w:p w14:paraId="606BD429" w14:textId="3F5771C1" w:rsidR="00293F86" w:rsidRPr="00281B89" w:rsidDel="00281B89" w:rsidRDefault="00293F86" w:rsidP="00293F86">
      <w:pPr>
        <w:pStyle w:val="NormalWeb"/>
        <w:spacing w:before="0" w:beforeAutospacing="0" w:after="0" w:afterAutospacing="0"/>
        <w:rPr>
          <w:ins w:id="294" w:author="Secretaria Juridico" w:date="2016-03-07T11:16:00Z"/>
          <w:del w:id="295" w:author="Diana Velazquez" w:date="2016-03-10T15:39:00Z"/>
          <w:rFonts w:asciiTheme="minorHAnsi" w:hAnsiTheme="minorHAnsi" w:cstheme="minorHAnsi"/>
          <w:sz w:val="22"/>
          <w:szCs w:val="22"/>
          <w:highlight w:val="lightGray"/>
          <w:rPrChange w:id="296" w:author="Diana Velazquez" w:date="2016-03-10T15:39:00Z">
            <w:rPr>
              <w:ins w:id="297" w:author="Secretaria Juridico" w:date="2016-03-07T11:16:00Z"/>
              <w:del w:id="298" w:author="Diana Velazquez" w:date="2016-03-10T15:39:00Z"/>
              <w:rFonts w:asciiTheme="minorHAnsi" w:hAnsiTheme="minorHAnsi" w:cstheme="minorHAnsi"/>
              <w:sz w:val="22"/>
              <w:szCs w:val="22"/>
            </w:rPr>
          </w:rPrChange>
        </w:rPr>
      </w:pPr>
      <w:ins w:id="299" w:author="Secretaria Juridico" w:date="2016-03-07T11:16:00Z">
        <w:del w:id="300" w:author="Diana Velazquez" w:date="2016-03-10T15:39:00Z">
          <w:r w:rsidRPr="00281B89" w:rsidDel="00281B89">
            <w:rPr>
              <w:rFonts w:cstheme="minorHAnsi"/>
              <w:highlight w:val="lightGray"/>
              <w:rPrChange w:id="301" w:author="Diana Velazquez" w:date="2016-03-10T15:39:00Z">
                <w:rPr>
                  <w:rFonts w:cstheme="minorHAnsi"/>
                </w:rPr>
              </w:rPrChange>
            </w:rPr>
            <w:delText>Cuarta vez: Suspensión</w:delText>
          </w:r>
        </w:del>
      </w:ins>
    </w:p>
    <w:p w14:paraId="1D23610D" w14:textId="0BB1C0E0" w:rsidR="00293F86" w:rsidRPr="00293F86" w:rsidDel="00281B89" w:rsidRDefault="00293F86" w:rsidP="00293F86">
      <w:pPr>
        <w:pStyle w:val="NoSpacing"/>
        <w:jc w:val="both"/>
        <w:rPr>
          <w:del w:id="302" w:author="Diana Velazquez" w:date="2016-03-10T15:39:00Z"/>
          <w:rFonts w:cs="Miriam"/>
        </w:rPr>
      </w:pPr>
      <w:ins w:id="303" w:author="Secretaria Juridico" w:date="2016-03-07T11:16:00Z">
        <w:del w:id="304" w:author="Diana Velazquez" w:date="2016-03-10T15:39:00Z">
          <w:r w:rsidRPr="00281B89" w:rsidDel="00281B89">
            <w:rPr>
              <w:rFonts w:cstheme="minorHAnsi"/>
              <w:highlight w:val="lightGray"/>
              <w:rPrChange w:id="305" w:author="Diana Velazquez" w:date="2016-03-10T15:39:00Z">
                <w:rPr>
                  <w:rFonts w:cstheme="minorHAnsi"/>
                </w:rPr>
              </w:rPrChange>
            </w:rPr>
            <w:delText xml:space="preserve">(Nota: Importante revisar una vez se conozca lo que ofrece </w:delText>
          </w:r>
          <w:r w:rsidRPr="00281B89" w:rsidDel="00281B89">
            <w:rPr>
              <w:rFonts w:cstheme="minorHAnsi"/>
              <w:i/>
              <w:highlight w:val="lightGray"/>
              <w:rPrChange w:id="306" w:author="Diana Velazquez" w:date="2016-03-10T15:39:00Z">
                <w:rPr>
                  <w:rFonts w:cstheme="minorHAnsi"/>
                  <w:i/>
                </w:rPr>
              </w:rPrChange>
            </w:rPr>
            <w:delText>Rediker</w:delText>
          </w:r>
          <w:r w:rsidRPr="00281B89" w:rsidDel="00281B89">
            <w:rPr>
              <w:rFonts w:cstheme="minorHAnsi"/>
              <w:highlight w:val="lightGray"/>
              <w:rPrChange w:id="307" w:author="Diana Velazquez" w:date="2016-03-10T15:39:00Z">
                <w:rPr>
                  <w:rFonts w:cstheme="minorHAnsi"/>
                </w:rPr>
              </w:rPrChange>
            </w:rPr>
            <w:delText>)</w:delText>
          </w:r>
        </w:del>
      </w:ins>
    </w:p>
    <w:commentRangeEnd w:id="253"/>
    <w:p w14:paraId="3B589332" w14:textId="77777777" w:rsidR="00293F86" w:rsidRDefault="00293F86" w:rsidP="005E5780">
      <w:pPr>
        <w:pStyle w:val="NoSpacing"/>
        <w:jc w:val="both"/>
        <w:rPr>
          <w:rFonts w:cs="Miriam"/>
        </w:rPr>
      </w:pPr>
      <w:r>
        <w:rPr>
          <w:rStyle w:val="CommentReference"/>
        </w:rPr>
        <w:commentReference w:id="253"/>
      </w:r>
    </w:p>
    <w:p w14:paraId="1766DEE7" w14:textId="77777777" w:rsidR="00085314" w:rsidRDefault="00085314" w:rsidP="00D13C95">
      <w:pPr>
        <w:pStyle w:val="NoSpacing"/>
        <w:jc w:val="both"/>
        <w:rPr>
          <w:rFonts w:cs="Miriam"/>
        </w:rPr>
      </w:pPr>
      <w:r w:rsidRPr="00D13C95">
        <w:rPr>
          <w:rFonts w:cs="Miriam"/>
        </w:rPr>
        <w:t>En caso de incapacidad o impedimento para participar en las actividad</w:t>
      </w:r>
      <w:r w:rsidR="00813E00" w:rsidRPr="00D13C95">
        <w:rPr>
          <w:rFonts w:cs="Miriam"/>
        </w:rPr>
        <w:t xml:space="preserve">es de educación física, se debe </w:t>
      </w:r>
      <w:r w:rsidRPr="00D13C95">
        <w:rPr>
          <w:rFonts w:cs="Miriam"/>
        </w:rPr>
        <w:t>presentar al Profesor de Educación Física la excusa firmada por los padres o el certificado médico. En</w:t>
      </w:r>
      <w:r w:rsidR="00813E00" w:rsidRPr="00D13C95">
        <w:rPr>
          <w:rFonts w:cs="Miriam"/>
        </w:rPr>
        <w:t xml:space="preserve"> los casos </w:t>
      </w:r>
      <w:r w:rsidRPr="00D13C95">
        <w:rPr>
          <w:rFonts w:cs="Miriam"/>
        </w:rPr>
        <w:t>que se considere necesario, el docente procede a asignar al estudiante un t</w:t>
      </w:r>
      <w:r w:rsidR="00813E00" w:rsidRPr="00D13C95">
        <w:rPr>
          <w:rFonts w:cs="Miriam"/>
        </w:rPr>
        <w:t xml:space="preserve">rabajo diferenciado con base en </w:t>
      </w:r>
      <w:r w:rsidRPr="00D13C95">
        <w:rPr>
          <w:rFonts w:cs="Miriam"/>
        </w:rPr>
        <w:t>las indicaciones y/o restricciones específicas del médico tratante. A partir de 2</w:t>
      </w:r>
      <w:r w:rsidR="00A54BC3" w:rsidRPr="00D13C95">
        <w:rPr>
          <w:rFonts w:cs="Miriam"/>
        </w:rPr>
        <w:t xml:space="preserve"> ausencias a clase de Educación </w:t>
      </w:r>
      <w:r w:rsidRPr="00D13C95">
        <w:rPr>
          <w:rFonts w:cs="Miriam"/>
        </w:rPr>
        <w:t>Física durante la misma unidad de indagación, por falta de uniforme o por incapacidad, se procede a citar a</w:t>
      </w:r>
      <w:r w:rsidR="00813E00" w:rsidRPr="00D13C95">
        <w:rPr>
          <w:rFonts w:cs="Miriam"/>
        </w:rPr>
        <w:t xml:space="preserve"> </w:t>
      </w:r>
      <w:r w:rsidRPr="00D13C95">
        <w:rPr>
          <w:rFonts w:cs="Miriam"/>
        </w:rPr>
        <w:t>refuerzo/recuperación.</w:t>
      </w:r>
    </w:p>
    <w:p w14:paraId="6082052E" w14:textId="77777777" w:rsidR="005E5780" w:rsidRPr="00D13C95" w:rsidRDefault="005E5780" w:rsidP="00D13C95">
      <w:pPr>
        <w:pStyle w:val="NoSpacing"/>
        <w:jc w:val="both"/>
        <w:rPr>
          <w:rFonts w:cs="Miriam"/>
        </w:rPr>
      </w:pPr>
    </w:p>
    <w:p w14:paraId="770D9790" w14:textId="77777777" w:rsidR="00A54BC3" w:rsidRPr="00D13C95" w:rsidRDefault="00085314" w:rsidP="00D13C95">
      <w:pPr>
        <w:pStyle w:val="NoSpacing"/>
        <w:jc w:val="both"/>
        <w:rPr>
          <w:rFonts w:cs="Miriam"/>
        </w:rPr>
      </w:pPr>
      <w:r w:rsidRPr="00D13C95">
        <w:rPr>
          <w:rFonts w:cs="Miriam"/>
          <w:b/>
        </w:rPr>
        <w:t>Salidas Antes de la Finalización de la Jornada Escolar:</w:t>
      </w:r>
      <w:r w:rsidRPr="00D13C95">
        <w:rPr>
          <w:rFonts w:cs="Miriam"/>
        </w:rPr>
        <w:t xml:space="preserve"> Es deber de los pad</w:t>
      </w:r>
      <w:r w:rsidR="00813E00" w:rsidRPr="00D13C95">
        <w:rPr>
          <w:rFonts w:cs="Miriam"/>
        </w:rPr>
        <w:t xml:space="preserve">res de familia esperar a que la </w:t>
      </w:r>
      <w:r w:rsidRPr="00D13C95">
        <w:rPr>
          <w:rFonts w:cs="Miriam"/>
        </w:rPr>
        <w:t>jornada finalice y no retirar a los estudiantes</w:t>
      </w:r>
      <w:r w:rsidR="00A54BC3" w:rsidRPr="00D13C95">
        <w:rPr>
          <w:rFonts w:cs="Miriam"/>
        </w:rPr>
        <w:t xml:space="preserve"> antes de que termine la misma. </w:t>
      </w:r>
    </w:p>
    <w:p w14:paraId="5F7C780E" w14:textId="77777777" w:rsidR="00085314" w:rsidRDefault="00085314" w:rsidP="00D13C95">
      <w:pPr>
        <w:pStyle w:val="NoSpacing"/>
        <w:jc w:val="both"/>
        <w:rPr>
          <w:rFonts w:cs="Miriam"/>
        </w:rPr>
      </w:pPr>
      <w:r w:rsidRPr="00D13C95">
        <w:rPr>
          <w:rFonts w:cs="Miriam"/>
        </w:rPr>
        <w:t>Las citas médicas u odontológicas deben programarse por fuera del h</w:t>
      </w:r>
      <w:r w:rsidR="00813E00" w:rsidRPr="00D13C95">
        <w:rPr>
          <w:rFonts w:cs="Miriam"/>
        </w:rPr>
        <w:t xml:space="preserve">orario escolar, a menos que sea </w:t>
      </w:r>
      <w:r w:rsidRPr="00D13C95">
        <w:rPr>
          <w:rFonts w:cs="Miriam"/>
        </w:rPr>
        <w:t>inevitable.</w:t>
      </w:r>
    </w:p>
    <w:p w14:paraId="45169DF5" w14:textId="77777777" w:rsidR="005E5780" w:rsidRPr="00D13C95" w:rsidRDefault="005E5780" w:rsidP="00D13C95">
      <w:pPr>
        <w:pStyle w:val="NoSpacing"/>
        <w:jc w:val="both"/>
        <w:rPr>
          <w:rFonts w:cs="Miriam"/>
        </w:rPr>
      </w:pPr>
    </w:p>
    <w:p w14:paraId="0FB696ED" w14:textId="77777777" w:rsidR="00085314" w:rsidRDefault="00085314" w:rsidP="00D13C95">
      <w:pPr>
        <w:pStyle w:val="NoSpacing"/>
        <w:jc w:val="both"/>
        <w:rPr>
          <w:rFonts w:cs="Miriam"/>
        </w:rPr>
      </w:pPr>
      <w:r w:rsidRPr="00D13C95">
        <w:rPr>
          <w:rFonts w:cs="Miriam"/>
        </w:rPr>
        <w:t>Los permisos para salir del Colegio durante horas de estudio, son dados ún</w:t>
      </w:r>
      <w:r w:rsidR="00813E00" w:rsidRPr="00D13C95">
        <w:rPr>
          <w:rFonts w:cs="Miriam"/>
        </w:rPr>
        <w:t xml:space="preserve">icamente en casos excepcionales </w:t>
      </w:r>
      <w:r w:rsidRPr="00D13C95">
        <w:rPr>
          <w:rFonts w:cs="Miriam"/>
        </w:rPr>
        <w:t xml:space="preserve">por el Jefe de Sección o su Asistente y deben solicitarse en fecha anterior al </w:t>
      </w:r>
      <w:r w:rsidR="00813E00" w:rsidRPr="00D13C95">
        <w:rPr>
          <w:rFonts w:cs="Miriam"/>
        </w:rPr>
        <w:t xml:space="preserve">día para el cual se solicita el </w:t>
      </w:r>
      <w:r w:rsidRPr="00D13C95">
        <w:rPr>
          <w:rFonts w:cs="Miriam"/>
        </w:rPr>
        <w:t>permiso.</w:t>
      </w:r>
    </w:p>
    <w:p w14:paraId="6AC8AA2F" w14:textId="77777777" w:rsidR="005E5780" w:rsidRPr="00D13C95" w:rsidRDefault="005E5780" w:rsidP="00D13C95">
      <w:pPr>
        <w:pStyle w:val="NoSpacing"/>
        <w:jc w:val="both"/>
        <w:rPr>
          <w:rFonts w:cs="Miriam"/>
        </w:rPr>
      </w:pPr>
    </w:p>
    <w:p w14:paraId="2F35ADBC" w14:textId="77777777" w:rsidR="00085314" w:rsidRDefault="00085314" w:rsidP="00D13C95">
      <w:pPr>
        <w:pStyle w:val="NoSpacing"/>
        <w:jc w:val="both"/>
        <w:rPr>
          <w:rFonts w:cs="Miriam"/>
          <w:b/>
        </w:rPr>
      </w:pPr>
      <w:r w:rsidRPr="00D13C95">
        <w:rPr>
          <w:rFonts w:cs="Miriam"/>
          <w:b/>
        </w:rPr>
        <w:t>PUNTUALIDAD</w:t>
      </w:r>
    </w:p>
    <w:p w14:paraId="3956C510" w14:textId="77777777" w:rsidR="005E5780" w:rsidRPr="00D13C95" w:rsidRDefault="005E5780" w:rsidP="00D13C95">
      <w:pPr>
        <w:pStyle w:val="NoSpacing"/>
        <w:jc w:val="both"/>
        <w:rPr>
          <w:rFonts w:cs="Miriam"/>
          <w:b/>
        </w:rPr>
      </w:pPr>
    </w:p>
    <w:p w14:paraId="50D2C064" w14:textId="77777777" w:rsidR="00085314" w:rsidRPr="00D13C95" w:rsidRDefault="00085314" w:rsidP="00D13C95">
      <w:pPr>
        <w:pStyle w:val="NoSpacing"/>
        <w:jc w:val="both"/>
        <w:rPr>
          <w:rFonts w:cs="Miriam"/>
        </w:rPr>
      </w:pPr>
      <w:r w:rsidRPr="00D13C95">
        <w:rPr>
          <w:rFonts w:cs="Miriam"/>
        </w:rPr>
        <w:t>La comunidad debe observar estricta puntualidad en asambleas, clases, activ</w:t>
      </w:r>
      <w:r w:rsidR="00813E00" w:rsidRPr="00D13C95">
        <w:rPr>
          <w:rFonts w:cs="Miriam"/>
        </w:rPr>
        <w:t xml:space="preserve">idades culturales y deportivas, </w:t>
      </w:r>
      <w:r w:rsidRPr="00D13C95">
        <w:rPr>
          <w:rFonts w:cs="Miriam"/>
        </w:rPr>
        <w:t>de acuerdo con la programación presentada por el Colegio. Los estudiant</w:t>
      </w:r>
      <w:r w:rsidR="00813E00" w:rsidRPr="00D13C95">
        <w:rPr>
          <w:rFonts w:cs="Miriam"/>
        </w:rPr>
        <w:t xml:space="preserve">es deben asistir puntualmente a </w:t>
      </w:r>
      <w:r w:rsidRPr="00D13C95">
        <w:rPr>
          <w:rFonts w:cs="Miriam"/>
        </w:rPr>
        <w:t>todas las clases. Se considerará como falta de puntualidad si un estudiante lle</w:t>
      </w:r>
      <w:r w:rsidR="00813E00" w:rsidRPr="00D13C95">
        <w:rPr>
          <w:rFonts w:cs="Miriam"/>
        </w:rPr>
        <w:t xml:space="preserve">ga tarde, sin excusa aceptable, </w:t>
      </w:r>
      <w:r w:rsidRPr="00D13C95">
        <w:rPr>
          <w:rFonts w:cs="Miriam"/>
        </w:rPr>
        <w:t>bien sea al inicio de la jornada, entre clases o después de los descansos.</w:t>
      </w:r>
    </w:p>
    <w:p w14:paraId="402BA467" w14:textId="77777777" w:rsidR="005E5780" w:rsidRDefault="005E5780" w:rsidP="00D13C95">
      <w:pPr>
        <w:pStyle w:val="NoSpacing"/>
        <w:jc w:val="both"/>
        <w:rPr>
          <w:rFonts w:cs="Miriam"/>
          <w:b/>
        </w:rPr>
      </w:pPr>
    </w:p>
    <w:p w14:paraId="654EE8B8" w14:textId="77777777" w:rsidR="00085314" w:rsidRPr="00D13C95" w:rsidRDefault="00085314" w:rsidP="00D13C95">
      <w:pPr>
        <w:pStyle w:val="NoSpacing"/>
        <w:jc w:val="both"/>
        <w:rPr>
          <w:rFonts w:cs="Miriam"/>
          <w:b/>
        </w:rPr>
      </w:pPr>
      <w:r w:rsidRPr="00D13C95">
        <w:rPr>
          <w:rFonts w:cs="Miriam"/>
          <w:b/>
        </w:rPr>
        <w:t>CONSECUENCIAS</w:t>
      </w:r>
    </w:p>
    <w:p w14:paraId="3D4115EF" w14:textId="1CD6C19F" w:rsidR="00281B89" w:rsidRPr="009B6AA8" w:rsidRDefault="00281B89">
      <w:pPr>
        <w:pStyle w:val="NoSpacing"/>
        <w:jc w:val="both"/>
        <w:rPr>
          <w:ins w:id="308" w:author="Diana Velazquez" w:date="2016-03-10T15:40:00Z"/>
          <w:rFonts w:cs="Miriam"/>
          <w:highlight w:val="lightGray"/>
        </w:rPr>
        <w:pPrChange w:id="309" w:author="Diana Velazquez" w:date="2016-03-10T15:40:00Z">
          <w:pPr>
            <w:pStyle w:val="NoSpacing"/>
            <w:numPr>
              <w:numId w:val="16"/>
            </w:numPr>
            <w:ind w:left="720" w:hanging="360"/>
            <w:jc w:val="both"/>
          </w:pPr>
        </w:pPrChange>
      </w:pPr>
      <w:ins w:id="310" w:author="Diana Velazquez" w:date="2016-03-10T15:40:00Z">
        <w:r w:rsidRPr="007074D1">
          <w:rPr>
            <w:rFonts w:cs="Miriam"/>
            <w:b/>
            <w:highlight w:val="lightGray"/>
            <w:rPrChange w:id="311" w:author="Diana Velazquez" w:date="2016-03-28T14:29:00Z">
              <w:rPr>
                <w:rFonts w:cs="Miriam"/>
                <w:highlight w:val="lightGray"/>
              </w:rPr>
            </w:rPrChange>
          </w:rPr>
          <w:t>En Ba</w:t>
        </w:r>
      </w:ins>
      <w:ins w:id="312" w:author="Diana Velazquez" w:date="2016-03-28T14:29:00Z">
        <w:r w:rsidR="007074D1">
          <w:rPr>
            <w:rFonts w:cs="Miriam"/>
            <w:b/>
            <w:highlight w:val="lightGray"/>
          </w:rPr>
          <w:t>c</w:t>
        </w:r>
      </w:ins>
      <w:ins w:id="313" w:author="Diana Velazquez" w:date="2016-03-10T15:40:00Z">
        <w:r w:rsidRPr="007074D1">
          <w:rPr>
            <w:rFonts w:cs="Miriam"/>
            <w:b/>
            <w:highlight w:val="lightGray"/>
            <w:rPrChange w:id="314" w:author="Diana Velazquez" w:date="2016-03-28T14:29:00Z">
              <w:rPr>
                <w:rFonts w:cs="Miriam"/>
                <w:highlight w:val="lightGray"/>
              </w:rPr>
            </w:rPrChange>
          </w:rPr>
          <w:t>hillerato</w:t>
        </w:r>
        <w:r w:rsidRPr="009B6AA8">
          <w:rPr>
            <w:rFonts w:cs="Miriam"/>
            <w:highlight w:val="lightGray"/>
          </w:rPr>
          <w:t xml:space="preserve"> no se permite el ingreso de los estudiantes después de las 7:40 a.m. a excepción de aquellos que presenten una excusa </w:t>
        </w:r>
        <w:commentRangeStart w:id="315"/>
        <w:r w:rsidRPr="009B6AA8">
          <w:rPr>
            <w:rFonts w:cs="Miriam"/>
            <w:highlight w:val="lightGray"/>
          </w:rPr>
          <w:t>justificada</w:t>
        </w:r>
      </w:ins>
      <w:commentRangeEnd w:id="315"/>
      <w:ins w:id="316" w:author="Diana Velazquez" w:date="2016-03-10T15:41:00Z">
        <w:r>
          <w:rPr>
            <w:rStyle w:val="CommentReference"/>
          </w:rPr>
          <w:commentReference w:id="315"/>
        </w:r>
      </w:ins>
      <w:ins w:id="317" w:author="Diana Velazquez" w:date="2016-03-10T15:40:00Z">
        <w:r w:rsidRPr="009B6AA8">
          <w:rPr>
            <w:rFonts w:cs="Miriam"/>
            <w:highlight w:val="lightGray"/>
          </w:rPr>
          <w:t>.</w:t>
        </w:r>
      </w:ins>
    </w:p>
    <w:p w14:paraId="04F35363" w14:textId="77777777" w:rsidR="00281B89" w:rsidRPr="009B6AA8" w:rsidRDefault="00281B89" w:rsidP="00281B89">
      <w:pPr>
        <w:pStyle w:val="NormalWeb"/>
        <w:numPr>
          <w:ilvl w:val="0"/>
          <w:numId w:val="16"/>
        </w:numPr>
        <w:spacing w:before="0" w:beforeAutospacing="0" w:after="0" w:afterAutospacing="0"/>
        <w:rPr>
          <w:ins w:id="318" w:author="Diana Velazquez" w:date="2016-03-10T15:40:00Z"/>
          <w:rFonts w:asciiTheme="minorHAnsi" w:hAnsiTheme="minorHAnsi" w:cstheme="minorHAnsi"/>
          <w:sz w:val="22"/>
          <w:szCs w:val="22"/>
          <w:highlight w:val="lightGray"/>
        </w:rPr>
      </w:pPr>
      <w:ins w:id="319" w:author="Diana Velazquez" w:date="2016-03-10T15:40:00Z">
        <w:r w:rsidRPr="009B6AA8">
          <w:rPr>
            <w:rFonts w:asciiTheme="minorHAnsi" w:hAnsiTheme="minorHAnsi" w:cstheme="minorHAnsi"/>
            <w:sz w:val="22"/>
            <w:szCs w:val="22"/>
            <w:highlight w:val="lightGray"/>
          </w:rPr>
          <w:t>Procedimiento:</w:t>
        </w:r>
      </w:ins>
    </w:p>
    <w:p w14:paraId="05D29D1D" w14:textId="77777777" w:rsidR="00281B89" w:rsidRPr="009B6AA8" w:rsidRDefault="00281B89" w:rsidP="00281B89">
      <w:pPr>
        <w:pStyle w:val="NormalWeb"/>
        <w:numPr>
          <w:ilvl w:val="0"/>
          <w:numId w:val="16"/>
        </w:numPr>
        <w:spacing w:before="0" w:beforeAutospacing="0" w:after="0" w:afterAutospacing="0"/>
        <w:rPr>
          <w:ins w:id="320" w:author="Diana Velazquez" w:date="2016-03-10T15:40:00Z"/>
          <w:rFonts w:asciiTheme="minorHAnsi" w:hAnsiTheme="minorHAnsi" w:cstheme="minorHAnsi"/>
          <w:sz w:val="22"/>
          <w:szCs w:val="22"/>
          <w:highlight w:val="lightGray"/>
        </w:rPr>
      </w:pPr>
      <w:ins w:id="321" w:author="Diana Velazquez" w:date="2016-03-10T15:40:00Z">
        <w:r w:rsidRPr="009B6AA8">
          <w:rPr>
            <w:rFonts w:asciiTheme="minorHAnsi" w:hAnsiTheme="minorHAnsi" w:cstheme="minorHAnsi"/>
            <w:sz w:val="22"/>
            <w:szCs w:val="22"/>
            <w:highlight w:val="lightGray"/>
          </w:rPr>
          <w:t>Primera vez: El maestro dialoga con el estudiante</w:t>
        </w:r>
      </w:ins>
    </w:p>
    <w:p w14:paraId="7BE21216" w14:textId="77777777" w:rsidR="00281B89" w:rsidRPr="009B6AA8" w:rsidRDefault="00281B89" w:rsidP="00281B89">
      <w:pPr>
        <w:pStyle w:val="NormalWeb"/>
        <w:numPr>
          <w:ilvl w:val="0"/>
          <w:numId w:val="16"/>
        </w:numPr>
        <w:spacing w:before="0" w:beforeAutospacing="0" w:after="0" w:afterAutospacing="0"/>
        <w:rPr>
          <w:ins w:id="322" w:author="Diana Velazquez" w:date="2016-03-10T15:40:00Z"/>
          <w:rFonts w:asciiTheme="minorHAnsi" w:hAnsiTheme="minorHAnsi" w:cstheme="minorHAnsi"/>
          <w:sz w:val="22"/>
          <w:szCs w:val="22"/>
          <w:highlight w:val="lightGray"/>
        </w:rPr>
      </w:pPr>
      <w:ins w:id="323" w:author="Diana Velazquez" w:date="2016-03-10T15:40:00Z">
        <w:r w:rsidRPr="009B6AA8">
          <w:rPr>
            <w:rFonts w:asciiTheme="minorHAnsi" w:hAnsiTheme="minorHAnsi" w:cstheme="minorHAnsi"/>
            <w:sz w:val="22"/>
            <w:szCs w:val="22"/>
            <w:highlight w:val="lightGray"/>
          </w:rPr>
          <w:t>Segunda vez: Lunch detention con el maestro</w:t>
        </w:r>
      </w:ins>
    </w:p>
    <w:p w14:paraId="2ADCCACF" w14:textId="77777777" w:rsidR="00281B89" w:rsidRPr="009B6AA8" w:rsidRDefault="00281B89" w:rsidP="00281B89">
      <w:pPr>
        <w:pStyle w:val="NormalWeb"/>
        <w:numPr>
          <w:ilvl w:val="0"/>
          <w:numId w:val="16"/>
        </w:numPr>
        <w:spacing w:before="0" w:beforeAutospacing="0" w:after="0" w:afterAutospacing="0"/>
        <w:rPr>
          <w:ins w:id="324" w:author="Diana Velazquez" w:date="2016-03-10T15:40:00Z"/>
          <w:rFonts w:asciiTheme="minorHAnsi" w:hAnsiTheme="minorHAnsi" w:cstheme="minorHAnsi"/>
          <w:sz w:val="22"/>
          <w:szCs w:val="22"/>
          <w:highlight w:val="lightGray"/>
        </w:rPr>
      </w:pPr>
      <w:ins w:id="325" w:author="Diana Velazquez" w:date="2016-03-10T15:40:00Z">
        <w:r w:rsidRPr="009B6AA8">
          <w:rPr>
            <w:rFonts w:asciiTheme="minorHAnsi" w:hAnsiTheme="minorHAnsi" w:cstheme="minorHAnsi"/>
            <w:sz w:val="22"/>
            <w:szCs w:val="22"/>
            <w:highlight w:val="lightGray"/>
          </w:rPr>
          <w:t>Tercera vez: Informe a padres y oficina – Detention en la tarde.</w:t>
        </w:r>
      </w:ins>
    </w:p>
    <w:p w14:paraId="735D2191" w14:textId="77777777" w:rsidR="00281B89" w:rsidRPr="009B6AA8" w:rsidRDefault="00281B89" w:rsidP="00281B89">
      <w:pPr>
        <w:pStyle w:val="NormalWeb"/>
        <w:numPr>
          <w:ilvl w:val="0"/>
          <w:numId w:val="16"/>
        </w:numPr>
        <w:spacing w:before="0" w:beforeAutospacing="0" w:after="0" w:afterAutospacing="0"/>
        <w:rPr>
          <w:ins w:id="326" w:author="Diana Velazquez" w:date="2016-03-10T15:40:00Z"/>
          <w:rFonts w:asciiTheme="minorHAnsi" w:hAnsiTheme="minorHAnsi" w:cstheme="minorHAnsi"/>
          <w:sz w:val="22"/>
          <w:szCs w:val="22"/>
          <w:highlight w:val="lightGray"/>
        </w:rPr>
      </w:pPr>
      <w:ins w:id="327" w:author="Diana Velazquez" w:date="2016-03-10T15:40:00Z">
        <w:r w:rsidRPr="009B6AA8">
          <w:rPr>
            <w:rFonts w:asciiTheme="minorHAnsi" w:hAnsiTheme="minorHAnsi" w:cstheme="minorHAnsi"/>
            <w:sz w:val="22"/>
            <w:szCs w:val="22"/>
            <w:highlight w:val="lightGray"/>
          </w:rPr>
          <w:t>Cuarta vez: Suspensión</w:t>
        </w:r>
      </w:ins>
    </w:p>
    <w:p w14:paraId="56DDA49F" w14:textId="77777777" w:rsidR="00281B89" w:rsidRPr="00293F86" w:rsidRDefault="00281B89" w:rsidP="00281B89">
      <w:pPr>
        <w:pStyle w:val="NoSpacing"/>
        <w:numPr>
          <w:ilvl w:val="0"/>
          <w:numId w:val="16"/>
        </w:numPr>
        <w:jc w:val="both"/>
        <w:rPr>
          <w:ins w:id="328" w:author="Diana Velazquez" w:date="2016-03-10T15:40:00Z"/>
          <w:rFonts w:cs="Miriam"/>
        </w:rPr>
      </w:pPr>
      <w:ins w:id="329" w:author="Diana Velazquez" w:date="2016-03-10T15:40:00Z">
        <w:r w:rsidRPr="009B6AA8">
          <w:rPr>
            <w:rFonts w:cstheme="minorHAnsi"/>
            <w:highlight w:val="lightGray"/>
          </w:rPr>
          <w:t xml:space="preserve">(Nota: Importante revisar una vez se conozca lo que ofrece </w:t>
        </w:r>
        <w:r w:rsidRPr="009B6AA8">
          <w:rPr>
            <w:rFonts w:cstheme="minorHAnsi"/>
            <w:i/>
            <w:highlight w:val="lightGray"/>
          </w:rPr>
          <w:t>Rediker</w:t>
        </w:r>
        <w:r w:rsidRPr="009B6AA8">
          <w:rPr>
            <w:rFonts w:cstheme="minorHAnsi"/>
            <w:highlight w:val="lightGray"/>
          </w:rPr>
          <w:t>)</w:t>
        </w:r>
      </w:ins>
    </w:p>
    <w:p w14:paraId="100145CD" w14:textId="77777777" w:rsidR="00281B89" w:rsidRDefault="00281B89">
      <w:pPr>
        <w:pStyle w:val="NoSpacing"/>
        <w:jc w:val="both"/>
        <w:rPr>
          <w:ins w:id="330" w:author="Diana Velazquez" w:date="2016-03-10T15:40:00Z"/>
          <w:rFonts w:cs="Miriam"/>
          <w:b/>
        </w:rPr>
        <w:pPrChange w:id="331" w:author="Diana Velazquez" w:date="2016-03-10T15:40:00Z">
          <w:pPr>
            <w:pStyle w:val="NoSpacing"/>
            <w:numPr>
              <w:numId w:val="16"/>
            </w:numPr>
            <w:ind w:left="720" w:hanging="360"/>
            <w:jc w:val="both"/>
          </w:pPr>
        </w:pPrChange>
      </w:pPr>
    </w:p>
    <w:p w14:paraId="1F42CADD" w14:textId="77777777" w:rsidR="00085314" w:rsidRPr="00281B89" w:rsidRDefault="00085314">
      <w:pPr>
        <w:pStyle w:val="NoSpacing"/>
        <w:jc w:val="both"/>
        <w:rPr>
          <w:rFonts w:cs="Miriam"/>
          <w:strike/>
          <w:rPrChange w:id="332" w:author="Diana Velazquez" w:date="2016-03-10T15:40:00Z">
            <w:rPr>
              <w:rFonts w:cs="Miriam"/>
            </w:rPr>
          </w:rPrChange>
        </w:rPr>
        <w:pPrChange w:id="333" w:author="Diana Velazquez" w:date="2016-03-10T15:40:00Z">
          <w:pPr>
            <w:pStyle w:val="NoSpacing"/>
            <w:numPr>
              <w:numId w:val="16"/>
            </w:numPr>
            <w:ind w:left="720" w:hanging="360"/>
            <w:jc w:val="both"/>
          </w:pPr>
        </w:pPrChange>
      </w:pPr>
      <w:r w:rsidRPr="00281B89">
        <w:rPr>
          <w:rFonts w:cs="Miriam"/>
          <w:b/>
          <w:strike/>
          <w:rPrChange w:id="334" w:author="Diana Velazquez" w:date="2016-03-10T15:40:00Z">
            <w:rPr>
              <w:rFonts w:cs="Miriam"/>
              <w:b/>
            </w:rPr>
          </w:rPrChange>
        </w:rPr>
        <w:t>En Bachillerato:</w:t>
      </w:r>
      <w:r w:rsidRPr="00281B89">
        <w:rPr>
          <w:rFonts w:cs="Miriam"/>
          <w:strike/>
          <w:rPrChange w:id="335" w:author="Diana Velazquez" w:date="2016-03-10T15:40:00Z">
            <w:rPr>
              <w:rFonts w:cs="Miriam"/>
            </w:rPr>
          </w:rPrChange>
        </w:rPr>
        <w:t xml:space="preserve"> Los profesores registrarán las llegadas tarde en </w:t>
      </w:r>
      <w:r w:rsidR="00813E00" w:rsidRPr="00281B89">
        <w:rPr>
          <w:rFonts w:cs="Miriam"/>
          <w:strike/>
          <w:rPrChange w:id="336" w:author="Diana Velazquez" w:date="2016-03-10T15:40:00Z">
            <w:rPr>
              <w:rFonts w:cs="Miriam"/>
            </w:rPr>
          </w:rPrChange>
        </w:rPr>
        <w:t xml:space="preserve">el formato correspondiente. Los </w:t>
      </w:r>
      <w:r w:rsidRPr="00281B89">
        <w:rPr>
          <w:rFonts w:cs="Miriam"/>
          <w:strike/>
          <w:rPrChange w:id="337" w:author="Diana Velazquez" w:date="2016-03-10T15:40:00Z">
            <w:rPr>
              <w:rFonts w:cs="Miriam"/>
            </w:rPr>
          </w:rPrChange>
        </w:rPr>
        <w:t xml:space="preserve">estudiantes que lleguen a la clase después del inicio (cuando suena el </w:t>
      </w:r>
      <w:r w:rsidR="00813E00" w:rsidRPr="00281B89">
        <w:rPr>
          <w:rFonts w:cs="Miriam"/>
          <w:strike/>
          <w:rPrChange w:id="338" w:author="Diana Velazquez" w:date="2016-03-10T15:40:00Z">
            <w:rPr>
              <w:rFonts w:cs="Miriam"/>
            </w:rPr>
          </w:rPrChange>
        </w:rPr>
        <w:t xml:space="preserve">timbre), tendrán las siguientes </w:t>
      </w:r>
      <w:r w:rsidRPr="00281B89">
        <w:rPr>
          <w:rFonts w:cs="Miriam"/>
          <w:strike/>
          <w:rPrChange w:id="339" w:author="Diana Velazquez" w:date="2016-03-10T15:40:00Z">
            <w:rPr>
              <w:rFonts w:cs="Miriam"/>
            </w:rPr>
          </w:rPrChange>
        </w:rPr>
        <w:t>consecuencias:</w:t>
      </w:r>
    </w:p>
    <w:p w14:paraId="606D48F7" w14:textId="77777777" w:rsidR="002126E1" w:rsidRPr="00281B89" w:rsidRDefault="002126E1" w:rsidP="00D13C95">
      <w:pPr>
        <w:pStyle w:val="NoSpacing"/>
        <w:jc w:val="both"/>
        <w:rPr>
          <w:rFonts w:cs="Miriam"/>
          <w:strike/>
          <w:rPrChange w:id="340" w:author="Diana Velazquez" w:date="2016-03-10T15:40:00Z">
            <w:rPr>
              <w:rFonts w:cs="Miriam"/>
            </w:rPr>
          </w:rPrChange>
        </w:rPr>
      </w:pPr>
    </w:p>
    <w:p w14:paraId="5B950CE9" w14:textId="77777777" w:rsidR="00085314" w:rsidRPr="00281B89" w:rsidRDefault="00085314" w:rsidP="00053334">
      <w:pPr>
        <w:pStyle w:val="NoSpacing"/>
        <w:numPr>
          <w:ilvl w:val="0"/>
          <w:numId w:val="17"/>
        </w:numPr>
        <w:jc w:val="both"/>
        <w:rPr>
          <w:rFonts w:cs="Miriam"/>
          <w:strike/>
          <w:rPrChange w:id="341" w:author="Diana Velazquez" w:date="2016-03-10T15:40:00Z">
            <w:rPr>
              <w:rFonts w:cs="Miriam"/>
            </w:rPr>
          </w:rPrChange>
        </w:rPr>
      </w:pPr>
      <w:r w:rsidRPr="00281B89">
        <w:rPr>
          <w:rFonts w:cs="Miriam"/>
          <w:strike/>
          <w:rPrChange w:id="342" w:author="Diana Velazquez" w:date="2016-03-10T15:40:00Z">
            <w:rPr>
              <w:rFonts w:cs="Miriam"/>
            </w:rPr>
          </w:rPrChange>
        </w:rPr>
        <w:t>Primera llegada tarde: Llamado de atención.</w:t>
      </w:r>
    </w:p>
    <w:p w14:paraId="001D370B" w14:textId="77777777" w:rsidR="00085314" w:rsidRPr="00281B89" w:rsidRDefault="00085314" w:rsidP="00053334">
      <w:pPr>
        <w:pStyle w:val="NoSpacing"/>
        <w:numPr>
          <w:ilvl w:val="0"/>
          <w:numId w:val="17"/>
        </w:numPr>
        <w:jc w:val="both"/>
        <w:rPr>
          <w:rFonts w:cs="Miriam"/>
          <w:strike/>
          <w:rPrChange w:id="343" w:author="Diana Velazquez" w:date="2016-03-10T15:40:00Z">
            <w:rPr>
              <w:rFonts w:cs="Miriam"/>
            </w:rPr>
          </w:rPrChange>
        </w:rPr>
      </w:pPr>
      <w:r w:rsidRPr="00281B89">
        <w:rPr>
          <w:rFonts w:cs="Miriam"/>
          <w:strike/>
          <w:rPrChange w:id="344" w:author="Diana Velazquez" w:date="2016-03-10T15:40:00Z">
            <w:rPr>
              <w:rFonts w:cs="Miriam"/>
            </w:rPr>
          </w:rPrChange>
        </w:rPr>
        <w:t>Segunda llegada tarde: Registro en el formato correspondiente y llamado de atención.</w:t>
      </w:r>
    </w:p>
    <w:p w14:paraId="7BD53FCA" w14:textId="77777777" w:rsidR="00085314" w:rsidRPr="00281B89" w:rsidRDefault="00085314" w:rsidP="00053334">
      <w:pPr>
        <w:pStyle w:val="NoSpacing"/>
        <w:numPr>
          <w:ilvl w:val="0"/>
          <w:numId w:val="17"/>
        </w:numPr>
        <w:jc w:val="both"/>
        <w:rPr>
          <w:rFonts w:cs="Miriam"/>
          <w:strike/>
          <w:rPrChange w:id="345" w:author="Diana Velazquez" w:date="2016-03-10T15:40:00Z">
            <w:rPr>
              <w:rFonts w:cs="Miriam"/>
            </w:rPr>
          </w:rPrChange>
        </w:rPr>
      </w:pPr>
      <w:r w:rsidRPr="00281B89">
        <w:rPr>
          <w:rFonts w:cs="Miriam"/>
          <w:strike/>
          <w:rPrChange w:id="346" w:author="Diana Velazquez" w:date="2016-03-10T15:40:00Z">
            <w:rPr>
              <w:rFonts w:cs="Miriam"/>
            </w:rPr>
          </w:rPrChange>
        </w:rPr>
        <w:t>Tercera llegada tarde: Lunch detention asignada por el Coordinador de Grado.</w:t>
      </w:r>
    </w:p>
    <w:p w14:paraId="3EFD1B53" w14:textId="77777777" w:rsidR="00085314" w:rsidRPr="00281B89" w:rsidRDefault="00085314" w:rsidP="00053334">
      <w:pPr>
        <w:pStyle w:val="NoSpacing"/>
        <w:numPr>
          <w:ilvl w:val="0"/>
          <w:numId w:val="17"/>
        </w:numPr>
        <w:jc w:val="both"/>
        <w:rPr>
          <w:rFonts w:cs="Miriam"/>
          <w:strike/>
          <w:rPrChange w:id="347" w:author="Diana Velazquez" w:date="2016-03-10T15:40:00Z">
            <w:rPr>
              <w:rFonts w:cs="Miriam"/>
            </w:rPr>
          </w:rPrChange>
        </w:rPr>
      </w:pPr>
      <w:r w:rsidRPr="00281B89">
        <w:rPr>
          <w:rFonts w:cs="Miriam"/>
          <w:strike/>
          <w:rPrChange w:id="348" w:author="Diana Velazquez" w:date="2016-03-10T15:40:00Z">
            <w:rPr>
              <w:rFonts w:cs="Miriam"/>
            </w:rPr>
          </w:rPrChange>
        </w:rPr>
        <w:t>Cuarta llegada tarde: Lunch detention e informe a los padres.</w:t>
      </w:r>
    </w:p>
    <w:p w14:paraId="0F0E1972" w14:textId="77777777" w:rsidR="00085314" w:rsidRPr="00281B89" w:rsidRDefault="00085314" w:rsidP="00053334">
      <w:pPr>
        <w:pStyle w:val="NoSpacing"/>
        <w:numPr>
          <w:ilvl w:val="0"/>
          <w:numId w:val="17"/>
        </w:numPr>
        <w:jc w:val="both"/>
        <w:rPr>
          <w:rFonts w:cs="Miriam"/>
          <w:strike/>
          <w:rPrChange w:id="349" w:author="Diana Velazquez" w:date="2016-03-10T15:40:00Z">
            <w:rPr>
              <w:rFonts w:cs="Miriam"/>
            </w:rPr>
          </w:rPrChange>
        </w:rPr>
      </w:pPr>
      <w:r w:rsidRPr="00281B89">
        <w:rPr>
          <w:rFonts w:cs="Miriam"/>
          <w:strike/>
          <w:rPrChange w:id="350" w:author="Diana Velazquez" w:date="2016-03-10T15:40:00Z">
            <w:rPr>
              <w:rFonts w:cs="Miriam"/>
            </w:rPr>
          </w:rPrChange>
        </w:rPr>
        <w:t>Quinta llegada tarde: Detención viernes en la tarde de 3:</w:t>
      </w:r>
      <w:r w:rsidR="00813E00" w:rsidRPr="00281B89">
        <w:rPr>
          <w:rFonts w:cs="Miriam"/>
          <w:strike/>
          <w:rPrChange w:id="351" w:author="Diana Velazquez" w:date="2016-03-10T15:40:00Z">
            <w:rPr>
              <w:rFonts w:cs="Miriam"/>
            </w:rPr>
          </w:rPrChange>
        </w:rPr>
        <w:t xml:space="preserve">00 pm a 4:00 pm. Padres deberán </w:t>
      </w:r>
      <w:r w:rsidRPr="00281B89">
        <w:rPr>
          <w:rFonts w:cs="Miriam"/>
          <w:strike/>
          <w:rPrChange w:id="352" w:author="Diana Velazquez" w:date="2016-03-10T15:40:00Z">
            <w:rPr>
              <w:rFonts w:cs="Miriam"/>
            </w:rPr>
          </w:rPrChange>
        </w:rPr>
        <w:t>recogerlo después de cumplir el tiempo de detention.</w:t>
      </w:r>
    </w:p>
    <w:p w14:paraId="2AF2D92C" w14:textId="77777777" w:rsidR="00A54BC3" w:rsidRPr="00281B89" w:rsidRDefault="00A54BC3" w:rsidP="00D13C95">
      <w:pPr>
        <w:pStyle w:val="NoSpacing"/>
        <w:jc w:val="both"/>
        <w:rPr>
          <w:rFonts w:cs="Miriam"/>
          <w:strike/>
          <w:rPrChange w:id="353" w:author="Diana Velazquez" w:date="2016-03-10T15:40:00Z">
            <w:rPr>
              <w:rFonts w:cs="Miriam"/>
            </w:rPr>
          </w:rPrChange>
        </w:rPr>
      </w:pPr>
    </w:p>
    <w:p w14:paraId="41822DA6" w14:textId="77777777" w:rsidR="00085314" w:rsidRPr="00281B89" w:rsidRDefault="00085314" w:rsidP="00053334">
      <w:pPr>
        <w:pStyle w:val="NoSpacing"/>
        <w:numPr>
          <w:ilvl w:val="0"/>
          <w:numId w:val="17"/>
        </w:numPr>
        <w:jc w:val="both"/>
        <w:rPr>
          <w:rFonts w:cs="Miriam"/>
          <w:strike/>
          <w:rPrChange w:id="354" w:author="Diana Velazquez" w:date="2016-03-10T15:40:00Z">
            <w:rPr>
              <w:rFonts w:cs="Miriam"/>
            </w:rPr>
          </w:rPrChange>
        </w:rPr>
      </w:pPr>
      <w:r w:rsidRPr="00281B89">
        <w:rPr>
          <w:rFonts w:cs="Miriam"/>
          <w:strike/>
          <w:rPrChange w:id="355" w:author="Diana Velazquez" w:date="2016-03-10T15:40:00Z">
            <w:rPr>
              <w:rFonts w:cs="Miriam"/>
            </w:rPr>
          </w:rPrChange>
        </w:rPr>
        <w:t>Sexta llegada tarde: Suspensión interna de un día.</w:t>
      </w:r>
    </w:p>
    <w:p w14:paraId="3A1E09C7" w14:textId="77777777" w:rsidR="00085314" w:rsidRPr="00281B89" w:rsidRDefault="00085314" w:rsidP="00053334">
      <w:pPr>
        <w:pStyle w:val="NoSpacing"/>
        <w:numPr>
          <w:ilvl w:val="0"/>
          <w:numId w:val="17"/>
        </w:numPr>
        <w:jc w:val="both"/>
        <w:rPr>
          <w:rFonts w:cs="Miriam"/>
          <w:strike/>
          <w:rPrChange w:id="356" w:author="Diana Velazquez" w:date="2016-03-10T15:40:00Z">
            <w:rPr>
              <w:rFonts w:cs="Miriam"/>
            </w:rPr>
          </w:rPrChange>
        </w:rPr>
      </w:pPr>
      <w:r w:rsidRPr="00281B89">
        <w:rPr>
          <w:rFonts w:cs="Miriam"/>
          <w:strike/>
          <w:rPrChange w:id="357" w:author="Diana Velazquez" w:date="2016-03-10T15:40:00Z">
            <w:rPr>
              <w:rFonts w:cs="Miriam"/>
            </w:rPr>
          </w:rPrChange>
        </w:rPr>
        <w:t>Séptima llegada tarde: Cita con padres y suspensión externa.</w:t>
      </w:r>
    </w:p>
    <w:p w14:paraId="2D69F448" w14:textId="77777777" w:rsidR="00085314" w:rsidRPr="00281B89" w:rsidRDefault="00085314" w:rsidP="00053334">
      <w:pPr>
        <w:pStyle w:val="NoSpacing"/>
        <w:numPr>
          <w:ilvl w:val="0"/>
          <w:numId w:val="17"/>
        </w:numPr>
        <w:jc w:val="both"/>
        <w:rPr>
          <w:rFonts w:cs="Miriam"/>
          <w:strike/>
          <w:rPrChange w:id="358" w:author="Diana Velazquez" w:date="2016-03-10T15:40:00Z">
            <w:rPr>
              <w:rFonts w:cs="Miriam"/>
            </w:rPr>
          </w:rPrChange>
        </w:rPr>
      </w:pPr>
      <w:r w:rsidRPr="00281B89">
        <w:rPr>
          <w:rFonts w:cs="Miriam"/>
          <w:strike/>
          <w:rPrChange w:id="359" w:author="Diana Velazquez" w:date="2016-03-10T15:40:00Z">
            <w:rPr>
              <w:rFonts w:cs="Miriam"/>
            </w:rPr>
          </w:rPrChange>
        </w:rPr>
        <w:t xml:space="preserve">La reincidencia de faltas leves es considerada una falta grave en el </w:t>
      </w:r>
      <w:r w:rsidR="00813E00" w:rsidRPr="00281B89">
        <w:rPr>
          <w:rFonts w:cs="Miriam"/>
          <w:strike/>
          <w:rPrChange w:id="360" w:author="Diana Velazquez" w:date="2016-03-10T15:40:00Z">
            <w:rPr>
              <w:rFonts w:cs="Miriam"/>
            </w:rPr>
          </w:rPrChange>
        </w:rPr>
        <w:t xml:space="preserve">Manual de Convivencia. Por esta </w:t>
      </w:r>
      <w:r w:rsidRPr="00281B89">
        <w:rPr>
          <w:rFonts w:cs="Miriam"/>
          <w:strike/>
          <w:rPrChange w:id="361" w:author="Diana Velazquez" w:date="2016-03-10T15:40:00Z">
            <w:rPr>
              <w:rFonts w:cs="Miriam"/>
            </w:rPr>
          </w:rPrChange>
        </w:rPr>
        <w:t>razón, deberá aplicarse lo estipulado en el capítulo 4 si el estudiante reincide en la falta.</w:t>
      </w:r>
    </w:p>
    <w:p w14:paraId="54CD3197" w14:textId="77777777" w:rsidR="00085314" w:rsidRPr="00D13C95" w:rsidRDefault="00085314" w:rsidP="005E5780">
      <w:pPr>
        <w:pStyle w:val="NoSpacing"/>
        <w:ind w:left="709"/>
        <w:jc w:val="both"/>
        <w:rPr>
          <w:rFonts w:cs="Miriam"/>
        </w:rPr>
      </w:pPr>
      <w:r w:rsidRPr="00281B89">
        <w:rPr>
          <w:rFonts w:cs="Miriam"/>
          <w:strike/>
          <w:rPrChange w:id="362" w:author="Diana Velazquez" w:date="2016-03-10T15:40:00Z">
            <w:rPr>
              <w:rFonts w:cs="Miriam"/>
            </w:rPr>
          </w:rPrChange>
        </w:rPr>
        <w:t>Las llegadas tarde se acumularán en cada periodo académico</w:t>
      </w:r>
      <w:r w:rsidRPr="00D13C95">
        <w:rPr>
          <w:rFonts w:cs="Miriam"/>
        </w:rPr>
        <w:t>.</w:t>
      </w:r>
    </w:p>
    <w:p w14:paraId="5EF459FA" w14:textId="77777777" w:rsidR="002126E1" w:rsidRPr="00D13C95" w:rsidRDefault="002126E1" w:rsidP="00D13C95">
      <w:pPr>
        <w:pStyle w:val="NoSpacing"/>
        <w:jc w:val="both"/>
        <w:rPr>
          <w:rFonts w:cs="Miriam"/>
        </w:rPr>
      </w:pPr>
    </w:p>
    <w:p w14:paraId="5F2CA9C7" w14:textId="77777777" w:rsidR="00085314" w:rsidRPr="00D13C95" w:rsidRDefault="00085314">
      <w:pPr>
        <w:pStyle w:val="NoSpacing"/>
        <w:jc w:val="both"/>
        <w:rPr>
          <w:rFonts w:cs="Miriam"/>
        </w:rPr>
        <w:pPrChange w:id="363" w:author="Diana Velazquez" w:date="2016-03-28T14:29:00Z">
          <w:pPr>
            <w:pStyle w:val="NoSpacing"/>
            <w:numPr>
              <w:numId w:val="16"/>
            </w:numPr>
            <w:ind w:left="720" w:hanging="360"/>
            <w:jc w:val="both"/>
          </w:pPr>
        </w:pPrChange>
      </w:pPr>
      <w:r w:rsidRPr="00D13C95">
        <w:rPr>
          <w:rFonts w:cs="Miriam"/>
          <w:b/>
        </w:rPr>
        <w:t>En Primaria:</w:t>
      </w:r>
      <w:r w:rsidRPr="00D13C95">
        <w:rPr>
          <w:rFonts w:cs="Miriam"/>
        </w:rPr>
        <w:t xml:space="preserve"> Los estudiantes que lleguen a la clase después del i</w:t>
      </w:r>
      <w:r w:rsidR="00813E00" w:rsidRPr="00D13C95">
        <w:rPr>
          <w:rFonts w:cs="Miriam"/>
        </w:rPr>
        <w:t xml:space="preserve">nicio (cuando suena el timbre), </w:t>
      </w:r>
      <w:r w:rsidRPr="00D13C95">
        <w:rPr>
          <w:rFonts w:cs="Miriam"/>
        </w:rPr>
        <w:t>tendrán las siguientes consecuencias:</w:t>
      </w:r>
    </w:p>
    <w:p w14:paraId="4F7A2EF4" w14:textId="77777777" w:rsidR="002126E1" w:rsidRPr="00D13C95" w:rsidRDefault="002126E1" w:rsidP="00D13C95">
      <w:pPr>
        <w:pStyle w:val="NoSpacing"/>
        <w:jc w:val="both"/>
        <w:rPr>
          <w:rFonts w:cs="Miriam"/>
        </w:rPr>
      </w:pPr>
    </w:p>
    <w:p w14:paraId="1D68238E" w14:textId="77777777" w:rsidR="00085314" w:rsidRPr="00D13C95" w:rsidRDefault="00085314" w:rsidP="00053334">
      <w:pPr>
        <w:pStyle w:val="NoSpacing"/>
        <w:numPr>
          <w:ilvl w:val="0"/>
          <w:numId w:val="18"/>
        </w:numPr>
        <w:jc w:val="both"/>
        <w:rPr>
          <w:rFonts w:cs="Miriam"/>
        </w:rPr>
      </w:pPr>
      <w:r w:rsidRPr="00D13C95">
        <w:rPr>
          <w:rFonts w:cs="Miriam"/>
        </w:rPr>
        <w:t>Con cada tardanza, el profesor hace una llamada de atención verbal al estudiante.</w:t>
      </w:r>
    </w:p>
    <w:p w14:paraId="3F28BB0E" w14:textId="77777777" w:rsidR="00085314" w:rsidRPr="00D13C95" w:rsidRDefault="00085314" w:rsidP="00053334">
      <w:pPr>
        <w:pStyle w:val="NoSpacing"/>
        <w:numPr>
          <w:ilvl w:val="0"/>
          <w:numId w:val="18"/>
        </w:numPr>
        <w:jc w:val="both"/>
        <w:rPr>
          <w:rFonts w:cs="Miriam"/>
        </w:rPr>
      </w:pPr>
      <w:r w:rsidRPr="00D13C95">
        <w:rPr>
          <w:rFonts w:cs="Miriam"/>
        </w:rPr>
        <w:t>En el evento en que se presenten reincidencias, en la tercera llega</w:t>
      </w:r>
      <w:r w:rsidR="00813E00" w:rsidRPr="00D13C95">
        <w:rPr>
          <w:rFonts w:cs="Miriam"/>
        </w:rPr>
        <w:t xml:space="preserve">da tarde, sin excusa aceptable, </w:t>
      </w:r>
      <w:r w:rsidRPr="00D13C95">
        <w:rPr>
          <w:rFonts w:cs="Miriam"/>
        </w:rPr>
        <w:t>el estudiante será sancionado con una detención.</w:t>
      </w:r>
    </w:p>
    <w:p w14:paraId="189CD1F8" w14:textId="77777777" w:rsidR="00085314" w:rsidRPr="00D13C95" w:rsidRDefault="00085314" w:rsidP="00053334">
      <w:pPr>
        <w:pStyle w:val="NoSpacing"/>
        <w:numPr>
          <w:ilvl w:val="0"/>
          <w:numId w:val="18"/>
        </w:numPr>
        <w:jc w:val="both"/>
        <w:rPr>
          <w:rFonts w:cs="Miriam"/>
        </w:rPr>
      </w:pPr>
      <w:r w:rsidRPr="00D13C95">
        <w:rPr>
          <w:rFonts w:cs="Miriam"/>
        </w:rPr>
        <w:t xml:space="preserve">En el evento en que se presenten reincidencias, en la sexta llegada </w:t>
      </w:r>
      <w:r w:rsidR="00813E00" w:rsidRPr="00D13C95">
        <w:rPr>
          <w:rFonts w:cs="Miriam"/>
        </w:rPr>
        <w:t xml:space="preserve">tarde, sin excusa aceptable, el </w:t>
      </w:r>
      <w:r w:rsidRPr="00D13C95">
        <w:rPr>
          <w:rFonts w:cs="Miriam"/>
        </w:rPr>
        <w:t>Jefe de Sección envía carta a los padres.</w:t>
      </w:r>
    </w:p>
    <w:p w14:paraId="532FCE51" w14:textId="77777777" w:rsidR="00085314" w:rsidRPr="00D13C95" w:rsidRDefault="00085314" w:rsidP="00053334">
      <w:pPr>
        <w:pStyle w:val="NoSpacing"/>
        <w:numPr>
          <w:ilvl w:val="0"/>
          <w:numId w:val="18"/>
        </w:numPr>
        <w:jc w:val="both"/>
        <w:rPr>
          <w:rFonts w:cs="Miriam"/>
        </w:rPr>
      </w:pPr>
      <w:r w:rsidRPr="00D13C95">
        <w:rPr>
          <w:rFonts w:cs="Miriam"/>
        </w:rPr>
        <w:t>En el evento en que se presenten reincidencias, en la novena llega</w:t>
      </w:r>
      <w:r w:rsidR="00813E00" w:rsidRPr="00D13C95">
        <w:rPr>
          <w:rFonts w:cs="Miriam"/>
        </w:rPr>
        <w:t xml:space="preserve">da tarde, sin excusa aceptable, </w:t>
      </w:r>
      <w:r w:rsidRPr="00D13C95">
        <w:rPr>
          <w:rFonts w:cs="Miriam"/>
        </w:rPr>
        <w:t>el Jefe de Sección citará a los padres y al estudiante.</w:t>
      </w:r>
    </w:p>
    <w:p w14:paraId="6C0ACE3E" w14:textId="77777777" w:rsidR="002126E1" w:rsidRPr="00D13C95" w:rsidRDefault="002126E1" w:rsidP="00D13C95">
      <w:pPr>
        <w:pStyle w:val="NoSpacing"/>
        <w:jc w:val="both"/>
        <w:rPr>
          <w:rFonts w:cs="Miriam"/>
        </w:rPr>
      </w:pPr>
    </w:p>
    <w:p w14:paraId="75971209" w14:textId="77777777" w:rsidR="005E5780" w:rsidRDefault="005E5780">
      <w:pPr>
        <w:pStyle w:val="NoSpacing"/>
        <w:jc w:val="both"/>
        <w:rPr>
          <w:rFonts w:cs="Miriam"/>
        </w:rPr>
        <w:pPrChange w:id="364" w:author="Diana Velazquez" w:date="2016-03-28T14:29:00Z">
          <w:pPr>
            <w:pStyle w:val="NoSpacing"/>
            <w:numPr>
              <w:numId w:val="16"/>
            </w:numPr>
            <w:ind w:left="720" w:hanging="360"/>
            <w:jc w:val="both"/>
          </w:pPr>
        </w:pPrChange>
      </w:pPr>
      <w:r w:rsidRPr="005E5780">
        <w:rPr>
          <w:rFonts w:cs="Miriam"/>
          <w:b/>
        </w:rPr>
        <w:t xml:space="preserve">En Early Childhood: </w:t>
      </w:r>
      <w:r w:rsidRPr="005E5780">
        <w:rPr>
          <w:rFonts w:cs="Miriam"/>
        </w:rPr>
        <w:t>Dada la edad de los niños, la responsabilidad de llegar a tiempo es de los padres.</w:t>
      </w:r>
    </w:p>
    <w:p w14:paraId="3F9BEAAA" w14:textId="77777777" w:rsidR="005E5780" w:rsidRPr="005E5780" w:rsidRDefault="005E5780" w:rsidP="005E5780">
      <w:pPr>
        <w:pStyle w:val="NoSpacing"/>
        <w:ind w:left="720"/>
        <w:jc w:val="both"/>
        <w:rPr>
          <w:rFonts w:cs="Miriam"/>
        </w:rPr>
      </w:pPr>
    </w:p>
    <w:p w14:paraId="5B865E4A" w14:textId="77777777" w:rsidR="00085314" w:rsidRPr="00D13C95" w:rsidRDefault="00085314" w:rsidP="00053334">
      <w:pPr>
        <w:pStyle w:val="NoSpacing"/>
        <w:numPr>
          <w:ilvl w:val="0"/>
          <w:numId w:val="19"/>
        </w:numPr>
        <w:jc w:val="both"/>
        <w:rPr>
          <w:rFonts w:cs="Miriam"/>
        </w:rPr>
      </w:pPr>
      <w:r w:rsidRPr="00D13C95">
        <w:rPr>
          <w:rFonts w:cs="Miriam"/>
        </w:rPr>
        <w:t>Los profesores enviarán una nota a casa después de la tercera tardanza.</w:t>
      </w:r>
    </w:p>
    <w:p w14:paraId="4CDC1140" w14:textId="77777777" w:rsidR="00085314" w:rsidRPr="00D13C95" w:rsidRDefault="00085314" w:rsidP="00053334">
      <w:pPr>
        <w:pStyle w:val="NoSpacing"/>
        <w:numPr>
          <w:ilvl w:val="0"/>
          <w:numId w:val="19"/>
        </w:numPr>
        <w:jc w:val="both"/>
        <w:rPr>
          <w:rFonts w:cs="Miriam"/>
        </w:rPr>
      </w:pPr>
      <w:r w:rsidRPr="00D13C95">
        <w:rPr>
          <w:rFonts w:cs="Miriam"/>
        </w:rPr>
        <w:t>En el evento de reincidencia, después de la sexta tardanza, el Je</w:t>
      </w:r>
      <w:r w:rsidR="00813E00" w:rsidRPr="00D13C95">
        <w:rPr>
          <w:rFonts w:cs="Miriam"/>
        </w:rPr>
        <w:t xml:space="preserve">fe de Sección manda una carta a </w:t>
      </w:r>
      <w:r w:rsidRPr="00D13C95">
        <w:rPr>
          <w:rFonts w:cs="Miriam"/>
        </w:rPr>
        <w:t>los padres.</w:t>
      </w:r>
    </w:p>
    <w:p w14:paraId="318EB252" w14:textId="77777777" w:rsidR="00085314" w:rsidRDefault="00085314" w:rsidP="00053334">
      <w:pPr>
        <w:pStyle w:val="NoSpacing"/>
        <w:numPr>
          <w:ilvl w:val="0"/>
          <w:numId w:val="19"/>
        </w:numPr>
        <w:jc w:val="both"/>
        <w:rPr>
          <w:rFonts w:cs="Miriam"/>
        </w:rPr>
      </w:pPr>
      <w:r w:rsidRPr="00D13C95">
        <w:rPr>
          <w:rFonts w:cs="Miriam"/>
        </w:rPr>
        <w:t>En el evento en que se presenten reincidencias, en la novena llega</w:t>
      </w:r>
      <w:r w:rsidR="00813E00" w:rsidRPr="00D13C95">
        <w:rPr>
          <w:rFonts w:cs="Miriam"/>
        </w:rPr>
        <w:t xml:space="preserve">da tarde, sin excusa aceptable, </w:t>
      </w:r>
      <w:r w:rsidRPr="00D13C95">
        <w:rPr>
          <w:rFonts w:cs="Miriam"/>
        </w:rPr>
        <w:t>el Jefe de Sección citará a los padres y al estudiante.</w:t>
      </w:r>
    </w:p>
    <w:p w14:paraId="4A5BC71C" w14:textId="77777777" w:rsidR="005E5780" w:rsidRPr="00D13C95" w:rsidRDefault="005E5780" w:rsidP="005E5780">
      <w:pPr>
        <w:pStyle w:val="NoSpacing"/>
        <w:ind w:left="720"/>
        <w:jc w:val="both"/>
        <w:rPr>
          <w:rFonts w:cs="Miriam"/>
        </w:rPr>
      </w:pPr>
    </w:p>
    <w:p w14:paraId="3DF25669" w14:textId="77777777" w:rsidR="00085314" w:rsidRDefault="00085314" w:rsidP="00D13C95">
      <w:pPr>
        <w:pStyle w:val="NoSpacing"/>
        <w:jc w:val="both"/>
        <w:rPr>
          <w:rFonts w:cs="Miriam"/>
          <w:b/>
        </w:rPr>
      </w:pPr>
      <w:r w:rsidRPr="00D13C95">
        <w:rPr>
          <w:rFonts w:cs="Miriam"/>
          <w:b/>
        </w:rPr>
        <w:t>_3.11 PERTENENCIAS</w:t>
      </w:r>
    </w:p>
    <w:p w14:paraId="14E9E0CD" w14:textId="77777777" w:rsidR="005E5780" w:rsidRPr="00D13C95" w:rsidRDefault="005E5780" w:rsidP="00D13C95">
      <w:pPr>
        <w:pStyle w:val="NoSpacing"/>
        <w:jc w:val="both"/>
        <w:rPr>
          <w:rFonts w:cs="Miriam"/>
          <w:b/>
        </w:rPr>
      </w:pPr>
    </w:p>
    <w:p w14:paraId="6B61C61A" w14:textId="77777777" w:rsidR="00085314" w:rsidRPr="00D13C95" w:rsidRDefault="00085314" w:rsidP="00D13C95">
      <w:pPr>
        <w:pStyle w:val="NoSpacing"/>
        <w:jc w:val="both"/>
        <w:rPr>
          <w:rFonts w:cs="Miriam"/>
        </w:rPr>
      </w:pPr>
      <w:r w:rsidRPr="00D13C95">
        <w:rPr>
          <w:rFonts w:cs="Miriam"/>
        </w:rPr>
        <w:t>Motivamos a nuestros estudiantes para que asuman responsabilidad por sus objetos personales.</w:t>
      </w:r>
    </w:p>
    <w:p w14:paraId="20F9C50A" w14:textId="77777777" w:rsidR="005E5780" w:rsidRPr="00D13C95" w:rsidRDefault="00085314" w:rsidP="00D13C95">
      <w:pPr>
        <w:pStyle w:val="NoSpacing"/>
        <w:jc w:val="both"/>
        <w:rPr>
          <w:rFonts w:cs="Miriam"/>
        </w:rPr>
      </w:pPr>
      <w:r w:rsidRPr="00D13C95">
        <w:rPr>
          <w:rFonts w:cs="Miriam"/>
        </w:rPr>
        <w:t>Los estudiantes que tienen casilleros deben dejar sus pertenencias en est</w:t>
      </w:r>
      <w:r w:rsidR="00813E00" w:rsidRPr="00D13C95">
        <w:rPr>
          <w:rFonts w:cs="Miriam"/>
        </w:rPr>
        <w:t xml:space="preserve">os, con candado, y no compartir </w:t>
      </w:r>
      <w:r w:rsidRPr="00D13C95">
        <w:rPr>
          <w:rFonts w:cs="Miriam"/>
        </w:rPr>
        <w:t>sus claves. Durante las actividades desarrolladas en el área deportiva, los</w:t>
      </w:r>
      <w:r w:rsidR="00813E00" w:rsidRPr="00D13C95">
        <w:rPr>
          <w:rFonts w:cs="Miriam"/>
        </w:rPr>
        <w:t xml:space="preserve"> estudiantes deben hacer uso de </w:t>
      </w:r>
      <w:r w:rsidRPr="00D13C95">
        <w:rPr>
          <w:rFonts w:cs="Miriam"/>
        </w:rPr>
        <w:t>los casilleros dispuestos fuera de los vestuarios.</w:t>
      </w:r>
    </w:p>
    <w:p w14:paraId="2908D232" w14:textId="77777777" w:rsidR="00085314" w:rsidRDefault="00085314" w:rsidP="00D13C95">
      <w:pPr>
        <w:pStyle w:val="NoSpacing"/>
        <w:jc w:val="both"/>
        <w:rPr>
          <w:rFonts w:cs="Miriam"/>
        </w:rPr>
      </w:pPr>
      <w:r w:rsidRPr="00D13C95">
        <w:rPr>
          <w:rFonts w:cs="Miriam"/>
        </w:rPr>
        <w:t>Todas las pertenencias deben estar claramente marcadas con el nombre del dueño.</w:t>
      </w:r>
    </w:p>
    <w:p w14:paraId="52749F88" w14:textId="77777777" w:rsidR="005E5780" w:rsidRPr="00D13C95" w:rsidRDefault="005E5780" w:rsidP="00D13C95">
      <w:pPr>
        <w:pStyle w:val="NoSpacing"/>
        <w:jc w:val="both"/>
        <w:rPr>
          <w:rFonts w:cs="Miriam"/>
        </w:rPr>
      </w:pPr>
    </w:p>
    <w:p w14:paraId="5F18F64D" w14:textId="77777777" w:rsidR="00085314" w:rsidRPr="00D13C95" w:rsidRDefault="00085314" w:rsidP="00D13C95">
      <w:pPr>
        <w:pStyle w:val="NoSpacing"/>
        <w:jc w:val="both"/>
        <w:rPr>
          <w:rFonts w:cs="Miriam"/>
        </w:rPr>
      </w:pPr>
      <w:r w:rsidRPr="00D13C95">
        <w:rPr>
          <w:rFonts w:cs="Miriam"/>
        </w:rPr>
        <w:t xml:space="preserve">Los estudiantes no deben traer al Colegio objetos valiosos. El CCB no se </w:t>
      </w:r>
      <w:r w:rsidR="00813E00" w:rsidRPr="00D13C95">
        <w:rPr>
          <w:rFonts w:cs="Miriam"/>
        </w:rPr>
        <w:t xml:space="preserve">hace responsable de juguetes, </w:t>
      </w:r>
      <w:r w:rsidRPr="00D13C95">
        <w:rPr>
          <w:rFonts w:cs="Miriam"/>
        </w:rPr>
        <w:t>joyas, celulares de cualquier tipo, tabletas, reproductores de música, port</w:t>
      </w:r>
      <w:r w:rsidR="00813E00" w:rsidRPr="00D13C95">
        <w:rPr>
          <w:rFonts w:cs="Miriam"/>
        </w:rPr>
        <w:t xml:space="preserve">átiles, sumas de dinero u otros </w:t>
      </w:r>
      <w:r w:rsidRPr="00D13C95">
        <w:rPr>
          <w:rFonts w:cs="Miriam"/>
        </w:rPr>
        <w:t>artículos personales.</w:t>
      </w:r>
    </w:p>
    <w:p w14:paraId="5BADD644" w14:textId="77777777" w:rsidR="00A07253" w:rsidRDefault="00A07253" w:rsidP="00D13C95">
      <w:pPr>
        <w:pStyle w:val="NoSpacing"/>
        <w:jc w:val="both"/>
        <w:rPr>
          <w:rFonts w:cs="Miriam"/>
        </w:rPr>
      </w:pPr>
    </w:p>
    <w:p w14:paraId="3701D6EE" w14:textId="77777777" w:rsidR="00A07253" w:rsidRPr="00A07253" w:rsidRDefault="00A07253" w:rsidP="00A07253">
      <w:pPr>
        <w:pStyle w:val="NoSpacing"/>
        <w:jc w:val="both"/>
        <w:rPr>
          <w:rFonts w:cs="Miriam"/>
        </w:rPr>
      </w:pPr>
      <w:r w:rsidRPr="00A07253">
        <w:rPr>
          <w:rFonts w:cs="Miriam"/>
        </w:rPr>
        <w:t>Los objetos perdidos y/o encontrados deben entregarse en las secretaría</w:t>
      </w:r>
      <w:r>
        <w:rPr>
          <w:rFonts w:cs="Miriam"/>
        </w:rPr>
        <w:t xml:space="preserve">s de las secciones. Los objetos </w:t>
      </w:r>
      <w:r w:rsidRPr="00A07253">
        <w:rPr>
          <w:rFonts w:cs="Miriam"/>
        </w:rPr>
        <w:t xml:space="preserve">encontrados se depositarán en el Lost and Found del </w:t>
      </w:r>
      <w:commentRangeStart w:id="365"/>
      <w:r w:rsidRPr="00A07253">
        <w:rPr>
          <w:rFonts w:cs="Miriam"/>
        </w:rPr>
        <w:t xml:space="preserve">P.T.A. </w:t>
      </w:r>
      <w:commentRangeEnd w:id="365"/>
      <w:r w:rsidR="00CF2EEF">
        <w:rPr>
          <w:rStyle w:val="CommentReference"/>
        </w:rPr>
        <w:commentReference w:id="365"/>
      </w:r>
      <w:r w:rsidRPr="00A07253">
        <w:rPr>
          <w:rFonts w:cs="Miriam"/>
        </w:rPr>
        <w:t>(para Early Childhood, Primaria y Bachillerato).</w:t>
      </w:r>
    </w:p>
    <w:p w14:paraId="5C9F3556" w14:textId="77777777" w:rsidR="002126E1" w:rsidRPr="00D13C95" w:rsidRDefault="00A07253" w:rsidP="00A07253">
      <w:pPr>
        <w:pStyle w:val="NoSpacing"/>
        <w:jc w:val="both"/>
        <w:rPr>
          <w:rFonts w:cs="Miriam"/>
        </w:rPr>
      </w:pPr>
      <w:r w:rsidRPr="00A07253">
        <w:rPr>
          <w:rFonts w:cs="Miriam"/>
        </w:rPr>
        <w:t>Periódicamente se donarán los objetos no reclamados. Los objetos de va</w:t>
      </w:r>
      <w:r>
        <w:rPr>
          <w:rFonts w:cs="Miriam"/>
        </w:rPr>
        <w:t xml:space="preserve">lor (dispositivos electrónicos, </w:t>
      </w:r>
      <w:r w:rsidRPr="00A07253">
        <w:rPr>
          <w:rFonts w:cs="Miriam"/>
        </w:rPr>
        <w:t>joyas, etc.) serán entregados al Departamento de Seguridad.</w:t>
      </w:r>
    </w:p>
    <w:p w14:paraId="62CE0C04" w14:textId="77777777" w:rsidR="002126E1" w:rsidRPr="00D13C95" w:rsidRDefault="002126E1" w:rsidP="00D13C95">
      <w:pPr>
        <w:pStyle w:val="NoSpacing"/>
        <w:jc w:val="both"/>
        <w:rPr>
          <w:rFonts w:cs="Miriam"/>
        </w:rPr>
      </w:pPr>
    </w:p>
    <w:p w14:paraId="15AFE540" w14:textId="77777777" w:rsidR="00085314" w:rsidRDefault="00085314" w:rsidP="00D13C95">
      <w:pPr>
        <w:pStyle w:val="NoSpacing"/>
        <w:jc w:val="both"/>
        <w:rPr>
          <w:rFonts w:cs="Miriam"/>
        </w:rPr>
      </w:pPr>
      <w:r w:rsidRPr="00D13C95">
        <w:rPr>
          <w:rFonts w:cs="Miriam"/>
        </w:rPr>
        <w:t>Se prohíbe a los estudiantes de Early Childhood traer al Colegio teléfonos ce</w:t>
      </w:r>
      <w:r w:rsidR="002126E1" w:rsidRPr="00D13C95">
        <w:rPr>
          <w:rFonts w:cs="Miriam"/>
        </w:rPr>
        <w:t xml:space="preserve">lulares, equipos </w:t>
      </w:r>
      <w:r w:rsidR="00813E00" w:rsidRPr="00D13C95">
        <w:rPr>
          <w:rFonts w:cs="Miriam"/>
        </w:rPr>
        <w:t xml:space="preserve">electrónicos y </w:t>
      </w:r>
      <w:r w:rsidRPr="00D13C95">
        <w:rPr>
          <w:rFonts w:cs="Miriam"/>
        </w:rPr>
        <w:t>juguetes, a menos que sean solicitados expresamente por sus maestros.</w:t>
      </w:r>
    </w:p>
    <w:p w14:paraId="17FA7C07" w14:textId="77777777" w:rsidR="00A07253" w:rsidRPr="00D13C95" w:rsidRDefault="00A07253" w:rsidP="00D13C95">
      <w:pPr>
        <w:pStyle w:val="NoSpacing"/>
        <w:jc w:val="both"/>
        <w:rPr>
          <w:rFonts w:cs="Miriam"/>
        </w:rPr>
      </w:pPr>
    </w:p>
    <w:p w14:paraId="7F74DFB9" w14:textId="77777777" w:rsidR="00085314" w:rsidRDefault="00085314" w:rsidP="00D13C95">
      <w:pPr>
        <w:pStyle w:val="NoSpacing"/>
        <w:jc w:val="both"/>
        <w:rPr>
          <w:rFonts w:cs="Miriam"/>
        </w:rPr>
      </w:pPr>
      <w:r w:rsidRPr="00D13C95">
        <w:rPr>
          <w:rFonts w:cs="Miriam"/>
        </w:rPr>
        <w:t xml:space="preserve">No se permite a los estudiantes de Primaria el uso de equipos electrónicos </w:t>
      </w:r>
      <w:r w:rsidR="00813E00" w:rsidRPr="00D13C95">
        <w:rPr>
          <w:rFonts w:cs="Miriam"/>
        </w:rPr>
        <w:t xml:space="preserve">tales como teléfonos celulares, </w:t>
      </w:r>
      <w:r w:rsidRPr="00D13C95">
        <w:rPr>
          <w:rFonts w:cs="Miriam"/>
        </w:rPr>
        <w:t>reproductores de música, juegos electrónicos, etc., durante la jornada escola</w:t>
      </w:r>
      <w:r w:rsidR="00813E00" w:rsidRPr="00D13C95">
        <w:rPr>
          <w:rFonts w:cs="Miriam"/>
        </w:rPr>
        <w:t xml:space="preserve">r, a menos que sean solicitados </w:t>
      </w:r>
      <w:r w:rsidRPr="00D13C95">
        <w:rPr>
          <w:rFonts w:cs="Miriam"/>
        </w:rPr>
        <w:t>expresamente por sus maestros. Su cuidado es de exclusiva responsabilidad del estudiante.</w:t>
      </w:r>
    </w:p>
    <w:p w14:paraId="41B7AB7A" w14:textId="77777777" w:rsidR="00A07253" w:rsidRPr="00D13C95" w:rsidRDefault="00A07253" w:rsidP="00D13C95">
      <w:pPr>
        <w:pStyle w:val="NoSpacing"/>
        <w:jc w:val="both"/>
        <w:rPr>
          <w:rFonts w:cs="Miriam"/>
        </w:rPr>
      </w:pPr>
    </w:p>
    <w:p w14:paraId="3E3A371F" w14:textId="77777777" w:rsidR="00085314" w:rsidRDefault="00085314" w:rsidP="00D13C95">
      <w:pPr>
        <w:pStyle w:val="NoSpacing"/>
        <w:jc w:val="both"/>
        <w:rPr>
          <w:rFonts w:cs="Miriam"/>
        </w:rPr>
      </w:pPr>
      <w:r w:rsidRPr="00D13C95">
        <w:rPr>
          <w:rFonts w:cs="Miriam"/>
        </w:rPr>
        <w:t>Los estudiantes de Bachillerato podrán traer al Colegio equipos electró</w:t>
      </w:r>
      <w:r w:rsidR="00813E00" w:rsidRPr="00D13C95">
        <w:rPr>
          <w:rFonts w:cs="Miriam"/>
        </w:rPr>
        <w:t xml:space="preserve">nicos, bajo su propio cuidado y </w:t>
      </w:r>
      <w:r w:rsidRPr="00D13C95">
        <w:rPr>
          <w:rFonts w:cs="Miriam"/>
        </w:rPr>
        <w:t>responsabilidad. Estos deberán estar debidamente guardados durante los</w:t>
      </w:r>
      <w:r w:rsidR="00813E00" w:rsidRPr="00D13C95">
        <w:rPr>
          <w:rFonts w:cs="Miriam"/>
        </w:rPr>
        <w:t xml:space="preserve"> períodos de clase, a menos que </w:t>
      </w:r>
      <w:r w:rsidRPr="00D13C95">
        <w:rPr>
          <w:rFonts w:cs="Miriam"/>
        </w:rPr>
        <w:t>sean solicitados expresamente por sus maestros. Su cuidado es de exclusiva responsabilidad del estudiante.</w:t>
      </w:r>
    </w:p>
    <w:p w14:paraId="5A6164E5" w14:textId="77777777" w:rsidR="00A07253" w:rsidRPr="00D13C95" w:rsidRDefault="00A07253" w:rsidP="00D13C95">
      <w:pPr>
        <w:pStyle w:val="NoSpacing"/>
        <w:jc w:val="both"/>
        <w:rPr>
          <w:rFonts w:cs="Miriam"/>
        </w:rPr>
      </w:pPr>
    </w:p>
    <w:p w14:paraId="65688DB7" w14:textId="77777777" w:rsidR="00085314" w:rsidRDefault="00085314" w:rsidP="00D13C95">
      <w:pPr>
        <w:pStyle w:val="NoSpacing"/>
        <w:jc w:val="both"/>
        <w:rPr>
          <w:rFonts w:cs="Miriam"/>
        </w:rPr>
      </w:pPr>
      <w:r w:rsidRPr="00D13C95">
        <w:rPr>
          <w:rFonts w:cs="Miriam"/>
          <w:b/>
        </w:rPr>
        <w:t>VENTAS PROHIBIDAS:</w:t>
      </w:r>
      <w:r w:rsidRPr="00D13C95">
        <w:rPr>
          <w:rFonts w:cs="Miriam"/>
        </w:rPr>
        <w:t xml:space="preserve"> No se permite comprar ni vender ninguna clase de artí</w:t>
      </w:r>
      <w:r w:rsidR="00813E00" w:rsidRPr="00D13C95">
        <w:rPr>
          <w:rFonts w:cs="Miriam"/>
        </w:rPr>
        <w:t xml:space="preserve">culos dentro de los predios del </w:t>
      </w:r>
      <w:r w:rsidRPr="00D13C95">
        <w:rPr>
          <w:rFonts w:cs="Miriam"/>
        </w:rPr>
        <w:t>Colegio, fuera de las ventas establecidas por la Institución. El Colegio confisc</w:t>
      </w:r>
      <w:r w:rsidR="00813E00" w:rsidRPr="00D13C95">
        <w:rPr>
          <w:rFonts w:cs="Miriam"/>
        </w:rPr>
        <w:t xml:space="preserve">ará los productos que se vendan </w:t>
      </w:r>
      <w:r w:rsidRPr="00D13C95">
        <w:rPr>
          <w:rFonts w:cs="Miriam"/>
        </w:rPr>
        <w:t>sin autorización, el dinero producto de la venta y se entregarán al Jefe de Sección, quien lo donará al COS.</w:t>
      </w:r>
    </w:p>
    <w:p w14:paraId="77118E3A" w14:textId="77777777" w:rsidR="00A07253" w:rsidRPr="00D13C95" w:rsidRDefault="00A07253" w:rsidP="00D13C95">
      <w:pPr>
        <w:pStyle w:val="NoSpacing"/>
        <w:jc w:val="both"/>
        <w:rPr>
          <w:rFonts w:cs="Miriam"/>
        </w:rPr>
      </w:pPr>
    </w:p>
    <w:p w14:paraId="778A44B9" w14:textId="77777777" w:rsidR="00085314" w:rsidRDefault="00085314" w:rsidP="00D13C95">
      <w:pPr>
        <w:pStyle w:val="NoSpacing"/>
        <w:jc w:val="both"/>
        <w:rPr>
          <w:rFonts w:cs="Miriam"/>
          <w:b/>
        </w:rPr>
      </w:pPr>
      <w:r w:rsidRPr="00D13C95">
        <w:rPr>
          <w:rFonts w:cs="Miriam"/>
          <w:b/>
        </w:rPr>
        <w:t>_3.12 UNIFORME</w:t>
      </w:r>
    </w:p>
    <w:p w14:paraId="0E7B5E94" w14:textId="77777777" w:rsidR="00A07253" w:rsidRPr="00D13C95" w:rsidRDefault="00A07253" w:rsidP="00D13C95">
      <w:pPr>
        <w:pStyle w:val="NoSpacing"/>
        <w:jc w:val="both"/>
        <w:rPr>
          <w:rFonts w:cs="Miriam"/>
          <w:b/>
        </w:rPr>
      </w:pPr>
    </w:p>
    <w:p w14:paraId="2DE80080" w14:textId="5EE5D8DE" w:rsidR="00085314" w:rsidRDefault="00085314" w:rsidP="00D13C95">
      <w:pPr>
        <w:pStyle w:val="NoSpacing"/>
        <w:jc w:val="both"/>
        <w:rPr>
          <w:rFonts w:cs="Miriam"/>
        </w:rPr>
      </w:pPr>
      <w:r w:rsidRPr="00D13C95">
        <w:rPr>
          <w:rFonts w:cs="Miriam"/>
        </w:rPr>
        <w:t>Diariamente los estudiantes deben venir con el uniforme exigido, lucirl</w:t>
      </w:r>
      <w:r w:rsidR="00813E00" w:rsidRPr="00D13C95">
        <w:rPr>
          <w:rFonts w:cs="Miriam"/>
        </w:rPr>
        <w:t>o correctamente</w:t>
      </w:r>
      <w:ins w:id="366" w:author="Portatil CCB" w:date="2016-02-25T09:24:00Z">
        <w:r w:rsidR="001E063D">
          <w:rPr>
            <w:rFonts w:cs="Miriam"/>
          </w:rPr>
          <w:t>,</w:t>
        </w:r>
      </w:ins>
      <w:r w:rsidR="00813E00" w:rsidRPr="00D13C95">
        <w:rPr>
          <w:rFonts w:cs="Miriam"/>
        </w:rPr>
        <w:t xml:space="preserve"> presentarse con </w:t>
      </w:r>
      <w:r w:rsidRPr="00D13C95">
        <w:rPr>
          <w:rFonts w:cs="Miriam"/>
        </w:rPr>
        <w:t>uniforme de gala en actos especiales y en los días en que se les solicite.</w:t>
      </w:r>
    </w:p>
    <w:p w14:paraId="3867F2D6" w14:textId="77777777" w:rsidR="00A07253" w:rsidRPr="00D13C95" w:rsidRDefault="00A07253" w:rsidP="00D13C95">
      <w:pPr>
        <w:pStyle w:val="NoSpacing"/>
        <w:jc w:val="both"/>
        <w:rPr>
          <w:rFonts w:cs="Miriam"/>
        </w:rPr>
      </w:pPr>
    </w:p>
    <w:p w14:paraId="06DBC866" w14:textId="50BD2B46" w:rsidR="00085314" w:rsidRDefault="00085314" w:rsidP="00D13C95">
      <w:pPr>
        <w:pStyle w:val="NoSpacing"/>
        <w:jc w:val="both"/>
        <w:rPr>
          <w:rFonts w:cs="Miriam"/>
        </w:rPr>
      </w:pPr>
      <w:r w:rsidRPr="00D13C95">
        <w:rPr>
          <w:rFonts w:cs="Miriam"/>
        </w:rPr>
        <w:t>Los estudiantes de Early Childhood</w:t>
      </w:r>
      <w:ins w:id="367" w:author="Portatil CCB" w:date="2016-02-25T09:24:00Z">
        <w:r w:rsidR="001E063D">
          <w:rPr>
            <w:rFonts w:cs="Miriam"/>
          </w:rPr>
          <w:t xml:space="preserve"> y </w:t>
        </w:r>
      </w:ins>
      <w:del w:id="368" w:author="Portatil CCB" w:date="2016-02-25T09:24:00Z">
        <w:r w:rsidRPr="00D13C95" w:rsidDel="001E063D">
          <w:rPr>
            <w:rFonts w:cs="Miriam"/>
          </w:rPr>
          <w:delText>,</w:delText>
        </w:r>
      </w:del>
      <w:r w:rsidRPr="00D13C95">
        <w:rPr>
          <w:rFonts w:cs="Miriam"/>
        </w:rPr>
        <w:t xml:space="preserve"> Primaria pueden asistir en uniforme </w:t>
      </w:r>
      <w:r w:rsidR="00813E00" w:rsidRPr="00D13C95">
        <w:rPr>
          <w:rFonts w:cs="Miriam"/>
        </w:rPr>
        <w:t xml:space="preserve">de Educación Física en los días </w:t>
      </w:r>
      <w:r w:rsidRPr="00D13C95">
        <w:rPr>
          <w:rFonts w:cs="Miriam"/>
        </w:rPr>
        <w:t>asignados.</w:t>
      </w:r>
    </w:p>
    <w:p w14:paraId="38A39D90" w14:textId="77777777" w:rsidR="00A07253" w:rsidRPr="00D13C95" w:rsidRDefault="00A07253" w:rsidP="00D13C95">
      <w:pPr>
        <w:pStyle w:val="NoSpacing"/>
        <w:jc w:val="both"/>
        <w:rPr>
          <w:rFonts w:cs="Miriam"/>
        </w:rPr>
      </w:pPr>
    </w:p>
    <w:p w14:paraId="77E0731A" w14:textId="77777777" w:rsidR="00085314" w:rsidRPr="00D13C95" w:rsidRDefault="00085314" w:rsidP="00D13C95">
      <w:pPr>
        <w:pStyle w:val="NoSpacing"/>
        <w:jc w:val="both"/>
        <w:rPr>
          <w:rFonts w:cs="Miriam"/>
        </w:rPr>
      </w:pPr>
      <w:r w:rsidRPr="00D13C95">
        <w:rPr>
          <w:rFonts w:cs="Miriam"/>
        </w:rPr>
        <w:t>Todas las piezas del uniforme deben estar marcadas interiormente con el nombre del estudiante.</w:t>
      </w:r>
    </w:p>
    <w:p w14:paraId="78ACABD2" w14:textId="77777777" w:rsidR="00085314" w:rsidRDefault="00085314" w:rsidP="00D13C95">
      <w:pPr>
        <w:pStyle w:val="NoSpacing"/>
        <w:jc w:val="both"/>
        <w:rPr>
          <w:rFonts w:cs="Miriam"/>
        </w:rPr>
      </w:pPr>
      <w:r w:rsidRPr="00D13C95">
        <w:rPr>
          <w:rFonts w:cs="Miriam"/>
        </w:rPr>
        <w:t>No se permite el uso de piercings, excepto aretes adecuados a las actividades escolares.</w:t>
      </w:r>
    </w:p>
    <w:p w14:paraId="13488F67" w14:textId="77777777" w:rsidR="00A07253" w:rsidRPr="00D13C95" w:rsidRDefault="00A07253" w:rsidP="00D13C95">
      <w:pPr>
        <w:pStyle w:val="NoSpacing"/>
        <w:jc w:val="both"/>
        <w:rPr>
          <w:rFonts w:cs="Miriam"/>
        </w:rPr>
      </w:pPr>
    </w:p>
    <w:p w14:paraId="61B21C7C" w14:textId="77777777" w:rsidR="00085314" w:rsidRDefault="00085314" w:rsidP="00D13C95">
      <w:pPr>
        <w:pStyle w:val="NoSpacing"/>
        <w:jc w:val="both"/>
        <w:rPr>
          <w:rFonts w:cs="Miriam"/>
        </w:rPr>
      </w:pPr>
      <w:r w:rsidRPr="00D13C95">
        <w:rPr>
          <w:rFonts w:cs="Miriam"/>
        </w:rPr>
        <w:t>Se deben observar reglas de higiene personal y de salud pública que preserv</w:t>
      </w:r>
      <w:r w:rsidR="00813E00" w:rsidRPr="00D13C95">
        <w:rPr>
          <w:rFonts w:cs="Miriam"/>
        </w:rPr>
        <w:t xml:space="preserve">en el bienestar de la comunidad </w:t>
      </w:r>
      <w:r w:rsidRPr="00D13C95">
        <w:rPr>
          <w:rFonts w:cs="Miriam"/>
        </w:rPr>
        <w:t>educativa, de acuerdo con las normas vigentes de salubridad.</w:t>
      </w:r>
    </w:p>
    <w:p w14:paraId="08FBB87C" w14:textId="77777777" w:rsidR="00A07253" w:rsidRPr="00D13C95" w:rsidRDefault="00A07253" w:rsidP="00D13C95">
      <w:pPr>
        <w:pStyle w:val="NoSpacing"/>
        <w:jc w:val="both"/>
        <w:rPr>
          <w:rFonts w:cs="Miriam"/>
        </w:rPr>
      </w:pPr>
    </w:p>
    <w:p w14:paraId="3BE1350E" w14:textId="254A3338" w:rsidR="00085314" w:rsidRDefault="00085314" w:rsidP="00D13C95">
      <w:pPr>
        <w:pStyle w:val="NoSpacing"/>
        <w:jc w:val="both"/>
        <w:rPr>
          <w:rFonts w:cs="Miriam"/>
          <w:b/>
        </w:rPr>
      </w:pPr>
      <w:r w:rsidRPr="00D13C95">
        <w:rPr>
          <w:rFonts w:cs="Miriam"/>
          <w:b/>
        </w:rPr>
        <w:t>_3.1</w:t>
      </w:r>
      <w:ins w:id="369" w:author="Portatil CCB" w:date="2016-02-25T09:14:00Z">
        <w:r w:rsidR="00E02ED5">
          <w:rPr>
            <w:rFonts w:cs="Miriam"/>
            <w:b/>
          </w:rPr>
          <w:t>2</w:t>
        </w:r>
      </w:ins>
      <w:del w:id="370" w:author="Portatil CCB" w:date="2016-02-25T09:14:00Z">
        <w:r w:rsidRPr="00D13C95" w:rsidDel="00E02ED5">
          <w:rPr>
            <w:rFonts w:cs="Miriam"/>
            <w:b/>
          </w:rPr>
          <w:delText>1</w:delText>
        </w:r>
      </w:del>
      <w:r w:rsidRPr="00D13C95">
        <w:rPr>
          <w:rFonts w:cs="Miriam"/>
          <w:b/>
        </w:rPr>
        <w:t>.1 Uniforme de diario</w:t>
      </w:r>
    </w:p>
    <w:p w14:paraId="49BD22EA" w14:textId="77777777" w:rsidR="00A07253" w:rsidRPr="00D13C95" w:rsidRDefault="00A07253" w:rsidP="00D13C95">
      <w:pPr>
        <w:pStyle w:val="NoSpacing"/>
        <w:jc w:val="both"/>
        <w:rPr>
          <w:rFonts w:cs="Miriam"/>
          <w:b/>
        </w:rPr>
      </w:pPr>
    </w:p>
    <w:p w14:paraId="77F15A20" w14:textId="78254515" w:rsidR="00085314" w:rsidRDefault="00085314" w:rsidP="00D13C95">
      <w:pPr>
        <w:pStyle w:val="NoSpacing"/>
        <w:jc w:val="both"/>
        <w:rPr>
          <w:rFonts w:cs="Miriam"/>
        </w:rPr>
      </w:pPr>
      <w:r w:rsidRPr="00D13C95">
        <w:rPr>
          <w:rFonts w:cs="Miriam"/>
          <w:b/>
        </w:rPr>
        <w:t>Early Childhood</w:t>
      </w:r>
      <w:ins w:id="371" w:author="Diana Velazquez" w:date="2016-03-10T15:42:00Z">
        <w:r w:rsidR="00B6570A">
          <w:rPr>
            <w:rFonts w:cs="Miriam"/>
            <w:b/>
          </w:rPr>
          <w:t xml:space="preserve">: </w:t>
        </w:r>
      </w:ins>
      <w:del w:id="372" w:author="Microsoft Office User" w:date="2016-02-28T08:05:00Z">
        <w:r w:rsidRPr="00D13C95" w:rsidDel="00182870">
          <w:rPr>
            <w:rFonts w:cs="Miriam"/>
            <w:b/>
          </w:rPr>
          <w:delText xml:space="preserve"> (</w:delText>
        </w:r>
      </w:del>
      <w:ins w:id="373" w:author="Portatil CCB" w:date="2016-02-25T09:15:00Z">
        <w:del w:id="374" w:author="Microsoft Office User" w:date="2016-02-28T08:05:00Z">
          <w:r w:rsidR="00E02ED5" w:rsidDel="00182870">
            <w:rPr>
              <w:rFonts w:cs="Miriam"/>
              <w:b/>
            </w:rPr>
            <w:delText>Infants</w:delText>
          </w:r>
        </w:del>
      </w:ins>
      <w:ins w:id="375" w:author="Microsoft Office User" w:date="2016-02-28T08:05:00Z">
        <w:r w:rsidR="00182870">
          <w:rPr>
            <w:rFonts w:cs="Miriam"/>
            <w:b/>
          </w:rPr>
          <w:t xml:space="preserve"> </w:t>
        </w:r>
      </w:ins>
      <w:ins w:id="376" w:author="Portatil CCB" w:date="2016-02-25T09:15:00Z">
        <w:del w:id="377" w:author="Microsoft Office User" w:date="2016-02-28T08:05:00Z">
          <w:r w:rsidR="00E02ED5" w:rsidDel="00182870">
            <w:rPr>
              <w:rFonts w:cs="Miriam"/>
              <w:b/>
            </w:rPr>
            <w:delText xml:space="preserve"> </w:delText>
          </w:r>
        </w:del>
      </w:ins>
      <w:del w:id="378" w:author="Portatil CCB" w:date="2016-02-25T09:15:00Z">
        <w:r w:rsidRPr="00D13C95" w:rsidDel="00E02ED5">
          <w:rPr>
            <w:rFonts w:cs="Miriam"/>
            <w:b/>
          </w:rPr>
          <w:delText>Tots</w:delText>
        </w:r>
      </w:del>
      <w:del w:id="379" w:author="Microsoft Office User" w:date="2016-02-28T08:04:00Z">
        <w:r w:rsidRPr="00D13C95" w:rsidDel="00182870">
          <w:rPr>
            <w:rFonts w:cs="Miriam"/>
            <w:b/>
          </w:rPr>
          <w:delText xml:space="preserve"> &amp; Toddlers)</w:delText>
        </w:r>
      </w:del>
      <w:del w:id="380" w:author="Microsoft Office User" w:date="2016-02-28T08:05:00Z">
        <w:r w:rsidRPr="00D13C95" w:rsidDel="00182870">
          <w:rPr>
            <w:rFonts w:cs="Miriam"/>
            <w:b/>
          </w:rPr>
          <w:delText xml:space="preserve"> Niños y Niñas: </w:delText>
        </w:r>
      </w:del>
      <w:r w:rsidRPr="00D13C95">
        <w:rPr>
          <w:rFonts w:cs="Miriam"/>
        </w:rPr>
        <w:t xml:space="preserve">Los estudiantes utilizan </w:t>
      </w:r>
      <w:r w:rsidR="00813E00" w:rsidRPr="00D13C95">
        <w:rPr>
          <w:rFonts w:cs="Miriam"/>
        </w:rPr>
        <w:t xml:space="preserve">el uniforme de PE como uniforme </w:t>
      </w:r>
      <w:r w:rsidRPr="00D13C95">
        <w:rPr>
          <w:rFonts w:cs="Miriam"/>
        </w:rPr>
        <w:t>de diario.</w:t>
      </w:r>
    </w:p>
    <w:p w14:paraId="011B65C8" w14:textId="77777777" w:rsidR="00A07253" w:rsidRPr="00D13C95" w:rsidRDefault="00A07253" w:rsidP="00D13C95">
      <w:pPr>
        <w:pStyle w:val="NoSpacing"/>
        <w:jc w:val="both"/>
        <w:rPr>
          <w:rFonts w:cs="Miriam"/>
        </w:rPr>
      </w:pPr>
    </w:p>
    <w:p w14:paraId="131C495B" w14:textId="77777777" w:rsidR="00085314" w:rsidRPr="00D13C95" w:rsidRDefault="00085314" w:rsidP="00D13C95">
      <w:pPr>
        <w:pStyle w:val="NoSpacing"/>
        <w:jc w:val="both"/>
        <w:rPr>
          <w:rFonts w:cs="Miriam"/>
          <w:b/>
        </w:rPr>
      </w:pPr>
      <w:r w:rsidRPr="00D13C95">
        <w:rPr>
          <w:rFonts w:cs="Miriam"/>
          <w:b/>
        </w:rPr>
        <w:t>Elementos comunes</w:t>
      </w:r>
    </w:p>
    <w:p w14:paraId="3F36D52B" w14:textId="77777777" w:rsidR="00085314" w:rsidRPr="00D13C95" w:rsidRDefault="00085314" w:rsidP="00053334">
      <w:pPr>
        <w:pStyle w:val="NoSpacing"/>
        <w:numPr>
          <w:ilvl w:val="0"/>
          <w:numId w:val="20"/>
        </w:numPr>
        <w:jc w:val="both"/>
        <w:rPr>
          <w:rFonts w:cs="Miriam"/>
        </w:rPr>
      </w:pPr>
      <w:r w:rsidRPr="00D13C95">
        <w:rPr>
          <w:rFonts w:cs="Miriam"/>
          <w:b/>
        </w:rPr>
        <w:t>Medias:</w:t>
      </w:r>
      <w:r w:rsidRPr="00D13C95">
        <w:rPr>
          <w:rFonts w:cs="Miriam"/>
        </w:rPr>
        <w:t xml:space="preserve"> Color verde oscuro, a media pierna para los hombres y hasta la rodilla para las mujeres.</w:t>
      </w:r>
    </w:p>
    <w:p w14:paraId="359C9EF0" w14:textId="77777777" w:rsidR="00085314" w:rsidRPr="00D13C95" w:rsidRDefault="00085314" w:rsidP="00053334">
      <w:pPr>
        <w:pStyle w:val="NoSpacing"/>
        <w:numPr>
          <w:ilvl w:val="0"/>
          <w:numId w:val="20"/>
        </w:numPr>
        <w:jc w:val="both"/>
        <w:rPr>
          <w:rFonts w:cs="Miriam"/>
        </w:rPr>
      </w:pPr>
      <w:r w:rsidRPr="00D13C95">
        <w:rPr>
          <w:rFonts w:cs="Miriam"/>
          <w:b/>
        </w:rPr>
        <w:t>Zapatos:</w:t>
      </w:r>
      <w:r w:rsidRPr="00D13C95">
        <w:rPr>
          <w:rFonts w:cs="Miriam"/>
        </w:rPr>
        <w:t xml:space="preserve"> Zapatos de cuero (no tenis) color negro tipo mocasín o cerrad</w:t>
      </w:r>
      <w:r w:rsidR="00813E00" w:rsidRPr="00D13C95">
        <w:rPr>
          <w:rFonts w:cs="Miriam"/>
        </w:rPr>
        <w:t xml:space="preserve">os con cordón. No se permite el </w:t>
      </w:r>
      <w:r w:rsidRPr="00D13C95">
        <w:rPr>
          <w:rFonts w:cs="Miriam"/>
        </w:rPr>
        <w:t>uso de suecos, crocs, sandalias, zapatos con el talón destapado, tenis o zapatos de tacón alto o de tela.</w:t>
      </w:r>
    </w:p>
    <w:p w14:paraId="548A23EB" w14:textId="77777777" w:rsidR="00085314" w:rsidRPr="00D13C95" w:rsidRDefault="00085314" w:rsidP="00A07253">
      <w:pPr>
        <w:pStyle w:val="NoSpacing"/>
        <w:ind w:left="720"/>
        <w:jc w:val="both"/>
        <w:rPr>
          <w:rFonts w:cs="Miriam"/>
        </w:rPr>
      </w:pPr>
      <w:r w:rsidRPr="00D13C95">
        <w:rPr>
          <w:rFonts w:cs="Miriam"/>
        </w:rPr>
        <w:t>La única excepción serán los estudiantes que tengan condiciones médi</w:t>
      </w:r>
      <w:r w:rsidR="00813E00" w:rsidRPr="00D13C95">
        <w:rPr>
          <w:rFonts w:cs="Miriam"/>
        </w:rPr>
        <w:t xml:space="preserve">cas que les impide usar zapatos </w:t>
      </w:r>
      <w:r w:rsidRPr="00D13C95">
        <w:rPr>
          <w:rFonts w:cs="Miriam"/>
        </w:rPr>
        <w:t>cerrados, quienes deberán usar zapato tipo sueco color negro.</w:t>
      </w:r>
    </w:p>
    <w:p w14:paraId="5290DA31" w14:textId="77777777" w:rsidR="00085314" w:rsidRDefault="00085314" w:rsidP="00053334">
      <w:pPr>
        <w:pStyle w:val="NoSpacing"/>
        <w:numPr>
          <w:ilvl w:val="0"/>
          <w:numId w:val="20"/>
        </w:numPr>
        <w:jc w:val="both"/>
        <w:rPr>
          <w:rFonts w:cs="Miriam"/>
        </w:rPr>
      </w:pPr>
      <w:r w:rsidRPr="00D13C95">
        <w:rPr>
          <w:rFonts w:cs="Miriam"/>
          <w:b/>
        </w:rPr>
        <w:t>Sacos/Chaquetas:</w:t>
      </w:r>
      <w:r w:rsidRPr="00D13C95">
        <w:rPr>
          <w:rFonts w:cs="Miriam"/>
        </w:rPr>
        <w:t xml:space="preserve"> Los estudiantes pueden usar un saco tejido en hil</w:t>
      </w:r>
      <w:r w:rsidR="00813E00" w:rsidRPr="00D13C95">
        <w:rPr>
          <w:rFonts w:cs="Miriam"/>
        </w:rPr>
        <w:t xml:space="preserve">o de color verde oscuro con las </w:t>
      </w:r>
      <w:r w:rsidRPr="00D13C95">
        <w:rPr>
          <w:rFonts w:cs="Miriam"/>
        </w:rPr>
        <w:t>siglas CCB bordadas en el lado izquierdo o una chaqueta verde con bols</w:t>
      </w:r>
      <w:r w:rsidR="00813E00" w:rsidRPr="00D13C95">
        <w:rPr>
          <w:rFonts w:cs="Miriam"/>
        </w:rPr>
        <w:t xml:space="preserve">illos a los lados o por un saco </w:t>
      </w:r>
      <w:r w:rsidRPr="00D13C95">
        <w:rPr>
          <w:rFonts w:cs="Miriam"/>
        </w:rPr>
        <w:t>de hilo verde con el escudo del Colegio en el lado derecho. No se permite el us</w:t>
      </w:r>
      <w:r w:rsidR="00813E00" w:rsidRPr="00D13C95">
        <w:rPr>
          <w:rFonts w:cs="Miriam"/>
        </w:rPr>
        <w:t>o de otra clase de busos/</w:t>
      </w:r>
      <w:r w:rsidRPr="00D13C95">
        <w:rPr>
          <w:rFonts w:cs="Miriam"/>
        </w:rPr>
        <w:t>sacos/chaquetas.</w:t>
      </w:r>
    </w:p>
    <w:p w14:paraId="1A0F7241" w14:textId="77777777" w:rsidR="00A07253" w:rsidRPr="00D13C95" w:rsidRDefault="00A07253" w:rsidP="00A07253">
      <w:pPr>
        <w:pStyle w:val="NoSpacing"/>
        <w:ind w:left="720"/>
        <w:jc w:val="both"/>
        <w:rPr>
          <w:rFonts w:cs="Miriam"/>
        </w:rPr>
      </w:pPr>
    </w:p>
    <w:p w14:paraId="5D9EE308" w14:textId="77777777" w:rsidR="00085314" w:rsidRPr="00D13C95" w:rsidRDefault="00085314" w:rsidP="00D13C95">
      <w:pPr>
        <w:pStyle w:val="NoSpacing"/>
        <w:jc w:val="both"/>
        <w:rPr>
          <w:rFonts w:cs="Miriam"/>
          <w:b/>
          <w:lang w:val="en-US"/>
        </w:rPr>
      </w:pPr>
      <w:r w:rsidRPr="00D13C95">
        <w:rPr>
          <w:rFonts w:cs="Miriam"/>
          <w:b/>
          <w:lang w:val="en-US"/>
        </w:rPr>
        <w:t>Early Childhood a partir de Nursery</w:t>
      </w:r>
    </w:p>
    <w:p w14:paraId="33788552" w14:textId="77777777" w:rsidR="00085314" w:rsidRPr="00D13C95" w:rsidRDefault="00085314" w:rsidP="00D13C95">
      <w:pPr>
        <w:pStyle w:val="NoSpacing"/>
        <w:jc w:val="both"/>
        <w:rPr>
          <w:rFonts w:cs="Miriam"/>
        </w:rPr>
      </w:pPr>
      <w:r w:rsidRPr="00D13C95">
        <w:rPr>
          <w:rFonts w:cs="Miriam"/>
          <w:b/>
        </w:rPr>
        <w:t>Niñas:</w:t>
      </w:r>
      <w:r w:rsidRPr="00D13C95">
        <w:rPr>
          <w:rFonts w:cs="Miriam"/>
        </w:rPr>
        <w:t xml:space="preserve"> Blusa blanca en tela Oxford de algodón, de manga corta, cuel</w:t>
      </w:r>
      <w:r w:rsidR="00813E00" w:rsidRPr="00D13C95">
        <w:rPr>
          <w:rFonts w:cs="Miriam"/>
        </w:rPr>
        <w:t xml:space="preserve">lo redondo, bolsillo en el lado </w:t>
      </w:r>
      <w:r w:rsidRPr="00D13C95">
        <w:rPr>
          <w:rFonts w:cs="Miriam"/>
        </w:rPr>
        <w:t>izquierdo, con las siglas CCB bordadas en color blanco, para uso por dentr</w:t>
      </w:r>
      <w:r w:rsidR="00813E00" w:rsidRPr="00D13C95">
        <w:rPr>
          <w:rFonts w:cs="Miriam"/>
        </w:rPr>
        <w:t xml:space="preserve">o de la falda. Se utiliza cinta </w:t>
      </w:r>
      <w:r w:rsidRPr="00D13C95">
        <w:rPr>
          <w:rFonts w:cs="Miriam"/>
        </w:rPr>
        <w:t>verde en el cuello.</w:t>
      </w:r>
    </w:p>
    <w:p w14:paraId="319F6558" w14:textId="77777777" w:rsidR="00085314" w:rsidRDefault="00085314" w:rsidP="00D13C95">
      <w:pPr>
        <w:pStyle w:val="NoSpacing"/>
        <w:jc w:val="both"/>
        <w:rPr>
          <w:rFonts w:cs="Miriam"/>
        </w:rPr>
      </w:pPr>
      <w:r w:rsidRPr="00D13C95">
        <w:rPr>
          <w:rFonts w:cs="Miriam"/>
        </w:rPr>
        <w:t>Falda color gris medio, con tablones, y tirantas cruzadas en la espalda.</w:t>
      </w:r>
    </w:p>
    <w:p w14:paraId="4AFFB08B" w14:textId="77777777" w:rsidR="00A07253" w:rsidRPr="00D13C95" w:rsidRDefault="00A07253" w:rsidP="00D13C95">
      <w:pPr>
        <w:pStyle w:val="NoSpacing"/>
        <w:jc w:val="both"/>
        <w:rPr>
          <w:rFonts w:cs="Miriam"/>
        </w:rPr>
      </w:pPr>
    </w:p>
    <w:p w14:paraId="4E249A97" w14:textId="77777777" w:rsidR="00085314" w:rsidRPr="00D13C95" w:rsidRDefault="00085314" w:rsidP="00D13C95">
      <w:pPr>
        <w:pStyle w:val="NoSpacing"/>
        <w:jc w:val="both"/>
        <w:rPr>
          <w:rFonts w:cs="Miriam"/>
        </w:rPr>
      </w:pPr>
      <w:r w:rsidRPr="00D13C95">
        <w:rPr>
          <w:rFonts w:cs="Miriam"/>
          <w:b/>
        </w:rPr>
        <w:t>Niños:</w:t>
      </w:r>
      <w:r w:rsidRPr="00D13C95">
        <w:rPr>
          <w:rFonts w:cs="Miriam"/>
        </w:rPr>
        <w:t xml:space="preserve"> Camisa blanca en tela Oxford de algodón, de manga corta, cuello in</w:t>
      </w:r>
      <w:r w:rsidR="00813E00" w:rsidRPr="00D13C95">
        <w:rPr>
          <w:rFonts w:cs="Miriam"/>
        </w:rPr>
        <w:t xml:space="preserve">terno gris, bolsillo en el lado </w:t>
      </w:r>
      <w:r w:rsidRPr="00D13C95">
        <w:rPr>
          <w:rFonts w:cs="Miriam"/>
        </w:rPr>
        <w:t>izquierdo, con las siglas CCB bordadas en color blanco, ribetes grises a l</w:t>
      </w:r>
      <w:r w:rsidR="00813E00" w:rsidRPr="00D13C95">
        <w:rPr>
          <w:rFonts w:cs="Miriam"/>
        </w:rPr>
        <w:t xml:space="preserve">os lados y borde recto para uso </w:t>
      </w:r>
      <w:r w:rsidRPr="00D13C95">
        <w:rPr>
          <w:rFonts w:cs="Miriam"/>
        </w:rPr>
        <w:t>por fuera del pantalón.</w:t>
      </w:r>
    </w:p>
    <w:p w14:paraId="6D4B6161" w14:textId="77777777" w:rsidR="00085314" w:rsidRDefault="00085314" w:rsidP="00D13C95">
      <w:pPr>
        <w:pStyle w:val="NoSpacing"/>
        <w:jc w:val="both"/>
        <w:rPr>
          <w:rFonts w:cs="Miriam"/>
        </w:rPr>
      </w:pPr>
      <w:r w:rsidRPr="00D13C95">
        <w:rPr>
          <w:rFonts w:cs="Miriam"/>
        </w:rPr>
        <w:t>Pantalón corto color gris medio con pretina</w:t>
      </w:r>
      <w:commentRangeStart w:id="381"/>
      <w:del w:id="382" w:author="Portatil CCB" w:date="2016-02-25T09:22:00Z">
        <w:r w:rsidRPr="00D13C95" w:rsidDel="00E02ED5">
          <w:rPr>
            <w:rFonts w:cs="Miriam"/>
          </w:rPr>
          <w:delText>;</w:delText>
        </w:r>
      </w:del>
      <w:r w:rsidRPr="00D13C95">
        <w:rPr>
          <w:rFonts w:cs="Miriam"/>
        </w:rPr>
        <w:t xml:space="preserve"> </w:t>
      </w:r>
      <w:del w:id="383" w:author="Portatil CCB" w:date="2016-02-25T09:20:00Z">
        <w:r w:rsidRPr="00D13C95" w:rsidDel="00E02ED5">
          <w:rPr>
            <w:rFonts w:cs="Miriam"/>
          </w:rPr>
          <w:delText>correa de color negro</w:delText>
        </w:r>
      </w:del>
      <w:commentRangeEnd w:id="381"/>
      <w:r w:rsidR="000300D4">
        <w:rPr>
          <w:rStyle w:val="CommentReference"/>
        </w:rPr>
        <w:commentReference w:id="381"/>
      </w:r>
      <w:r w:rsidRPr="00D13C95">
        <w:rPr>
          <w:rFonts w:cs="Miriam"/>
        </w:rPr>
        <w:t>.</w:t>
      </w:r>
    </w:p>
    <w:p w14:paraId="7FE3ADDC" w14:textId="77777777" w:rsidR="00A07253" w:rsidRPr="00D13C95" w:rsidRDefault="00A07253" w:rsidP="00D13C95">
      <w:pPr>
        <w:pStyle w:val="NoSpacing"/>
        <w:jc w:val="both"/>
        <w:rPr>
          <w:rFonts w:cs="Miriam"/>
        </w:rPr>
      </w:pPr>
    </w:p>
    <w:p w14:paraId="5C91D937" w14:textId="77777777" w:rsidR="00085314" w:rsidRPr="00D13C95" w:rsidRDefault="00085314" w:rsidP="00D13C95">
      <w:pPr>
        <w:pStyle w:val="NoSpacing"/>
        <w:jc w:val="both"/>
        <w:rPr>
          <w:rFonts w:cs="Miriam"/>
          <w:b/>
        </w:rPr>
      </w:pPr>
      <w:r w:rsidRPr="00D13C95">
        <w:rPr>
          <w:rFonts w:cs="Miriam"/>
          <w:b/>
        </w:rPr>
        <w:t>Primaria</w:t>
      </w:r>
    </w:p>
    <w:p w14:paraId="6246FC67" w14:textId="77777777" w:rsidR="00085314" w:rsidRPr="00D13C95" w:rsidRDefault="00085314" w:rsidP="00D13C95">
      <w:pPr>
        <w:pStyle w:val="NoSpacing"/>
        <w:jc w:val="both"/>
        <w:rPr>
          <w:rFonts w:cs="Miriam"/>
        </w:rPr>
      </w:pPr>
      <w:r w:rsidRPr="00D13C95">
        <w:rPr>
          <w:rFonts w:cs="Miriam"/>
          <w:b/>
        </w:rPr>
        <w:t>Niñas Grados Segundo a Cuarto:</w:t>
      </w:r>
      <w:r w:rsidRPr="00D13C95">
        <w:rPr>
          <w:rFonts w:cs="Miriam"/>
        </w:rPr>
        <w:t xml:space="preserve"> Blusa blanca en tela Oxford de algodón,</w:t>
      </w:r>
      <w:r w:rsidR="00813E00" w:rsidRPr="00D13C95">
        <w:rPr>
          <w:rFonts w:cs="Miriam"/>
        </w:rPr>
        <w:t xml:space="preserve"> de manga corta, cuello interno </w:t>
      </w:r>
      <w:r w:rsidRPr="00D13C95">
        <w:rPr>
          <w:rFonts w:cs="Miriam"/>
        </w:rPr>
        <w:t>gris, bolsillo en el lado izquierdo, con las siglas CCB bordadas en color blanc</w:t>
      </w:r>
      <w:r w:rsidR="00813E00" w:rsidRPr="00D13C95">
        <w:rPr>
          <w:rFonts w:cs="Miriam"/>
        </w:rPr>
        <w:t xml:space="preserve">o , entallada, ribetes grises a </w:t>
      </w:r>
      <w:r w:rsidRPr="00D13C95">
        <w:rPr>
          <w:rFonts w:cs="Miriam"/>
        </w:rPr>
        <w:t>los lados y borde recto para uso por fuera de la falda.</w:t>
      </w:r>
    </w:p>
    <w:p w14:paraId="584DEB0F" w14:textId="77777777" w:rsidR="00085314" w:rsidRDefault="00085314" w:rsidP="00D13C95">
      <w:pPr>
        <w:pStyle w:val="NoSpacing"/>
        <w:jc w:val="both"/>
        <w:rPr>
          <w:rFonts w:cs="Miriam"/>
        </w:rPr>
      </w:pPr>
      <w:r w:rsidRPr="00D13C95">
        <w:rPr>
          <w:rFonts w:cs="Miriam"/>
        </w:rPr>
        <w:t>Falda color gris medio, con tablones, y tirantas cruzadas en la espalda.</w:t>
      </w:r>
    </w:p>
    <w:p w14:paraId="403F9104" w14:textId="77777777" w:rsidR="00A07253" w:rsidRPr="00D13C95" w:rsidRDefault="00A07253" w:rsidP="00D13C95">
      <w:pPr>
        <w:pStyle w:val="NoSpacing"/>
        <w:jc w:val="both"/>
        <w:rPr>
          <w:rFonts w:cs="Miriam"/>
        </w:rPr>
      </w:pPr>
    </w:p>
    <w:p w14:paraId="61AB15E0" w14:textId="77777777" w:rsidR="00085314" w:rsidRPr="00D13C95" w:rsidRDefault="00085314" w:rsidP="00D13C95">
      <w:pPr>
        <w:pStyle w:val="NoSpacing"/>
        <w:jc w:val="both"/>
        <w:rPr>
          <w:rFonts w:cs="Miriam"/>
        </w:rPr>
      </w:pPr>
      <w:r w:rsidRPr="00D13C95">
        <w:rPr>
          <w:rFonts w:cs="Miriam"/>
          <w:b/>
        </w:rPr>
        <w:t>Niñas Grados Quinto y Sexto:</w:t>
      </w:r>
      <w:r w:rsidRPr="00D13C95">
        <w:rPr>
          <w:rFonts w:cs="Miriam"/>
        </w:rPr>
        <w:t xml:space="preserve"> Se suprimen las tirantas y usan la camisa blanca de Bachillerato.</w:t>
      </w:r>
    </w:p>
    <w:p w14:paraId="7B7320E4" w14:textId="77777777" w:rsidR="00A07253" w:rsidRDefault="00A07253" w:rsidP="00D13C95">
      <w:pPr>
        <w:pStyle w:val="NoSpacing"/>
        <w:jc w:val="both"/>
        <w:rPr>
          <w:rFonts w:cs="Miriam"/>
          <w:b/>
        </w:rPr>
      </w:pPr>
    </w:p>
    <w:p w14:paraId="0AC1C7F6" w14:textId="77777777" w:rsidR="00085314" w:rsidRPr="00D13C95" w:rsidRDefault="00085314" w:rsidP="00D13C95">
      <w:pPr>
        <w:pStyle w:val="NoSpacing"/>
        <w:jc w:val="both"/>
        <w:rPr>
          <w:rFonts w:cs="Miriam"/>
        </w:rPr>
      </w:pPr>
      <w:r w:rsidRPr="00D13C95">
        <w:rPr>
          <w:rFonts w:cs="Miriam"/>
          <w:b/>
        </w:rPr>
        <w:t>Niños Grados Segundo a Cuarto:</w:t>
      </w:r>
      <w:r w:rsidRPr="00D13C95">
        <w:rPr>
          <w:rFonts w:cs="Miriam"/>
        </w:rPr>
        <w:t xml:space="preserve"> Camisa blanca en tela Oxford de algodón, de m</w:t>
      </w:r>
      <w:r w:rsidR="00813E00" w:rsidRPr="00D13C95">
        <w:rPr>
          <w:rFonts w:cs="Miriam"/>
        </w:rPr>
        <w:t xml:space="preserve">anga corta, bolsillo en </w:t>
      </w:r>
      <w:r w:rsidRPr="00D13C95">
        <w:rPr>
          <w:rFonts w:cs="Miriam"/>
        </w:rPr>
        <w:t>el lado izquierdo, con las siglas CCB bordadas en color blanco, ribetes grises</w:t>
      </w:r>
      <w:r w:rsidR="00813E00" w:rsidRPr="00D13C95">
        <w:rPr>
          <w:rFonts w:cs="Miriam"/>
        </w:rPr>
        <w:t xml:space="preserve"> a los lados y borde recto para </w:t>
      </w:r>
      <w:r w:rsidRPr="00D13C95">
        <w:rPr>
          <w:rFonts w:cs="Miriam"/>
        </w:rPr>
        <w:t>uso por fuera del pantalón.</w:t>
      </w:r>
    </w:p>
    <w:p w14:paraId="4720E908" w14:textId="77777777" w:rsidR="00085314" w:rsidRPr="00D13C95" w:rsidRDefault="00085314" w:rsidP="00D13C95">
      <w:pPr>
        <w:pStyle w:val="NoSpacing"/>
        <w:jc w:val="both"/>
        <w:rPr>
          <w:rFonts w:cs="Miriam"/>
        </w:rPr>
      </w:pPr>
      <w:r w:rsidRPr="00D13C95">
        <w:rPr>
          <w:rFonts w:cs="Miriam"/>
        </w:rPr>
        <w:t>Pantalón corto color gris medio con pretina.</w:t>
      </w:r>
    </w:p>
    <w:p w14:paraId="5498A861" w14:textId="77777777" w:rsidR="00A07253" w:rsidRDefault="00A07253" w:rsidP="00D13C95">
      <w:pPr>
        <w:pStyle w:val="NoSpacing"/>
        <w:jc w:val="both"/>
        <w:rPr>
          <w:rFonts w:cs="Miriam"/>
          <w:b/>
        </w:rPr>
      </w:pPr>
    </w:p>
    <w:p w14:paraId="7F806E39" w14:textId="77777777" w:rsidR="00085314" w:rsidRPr="00D13C95" w:rsidRDefault="00085314" w:rsidP="00D13C95">
      <w:pPr>
        <w:pStyle w:val="NoSpacing"/>
        <w:jc w:val="both"/>
        <w:rPr>
          <w:rFonts w:cs="Miriam"/>
        </w:rPr>
      </w:pPr>
      <w:r w:rsidRPr="00D13C95">
        <w:rPr>
          <w:rFonts w:cs="Miriam"/>
          <w:b/>
        </w:rPr>
        <w:t>Niños Grados Quinto y Sexto:</w:t>
      </w:r>
      <w:r w:rsidRPr="00D13C95">
        <w:rPr>
          <w:rFonts w:cs="Miriam"/>
        </w:rPr>
        <w:t xml:space="preserve"> Los niños usarán el uniforme de Bachillerato.</w:t>
      </w:r>
    </w:p>
    <w:p w14:paraId="7D116A81" w14:textId="77777777" w:rsidR="00A07253" w:rsidRDefault="00A07253" w:rsidP="00D13C95">
      <w:pPr>
        <w:pStyle w:val="NoSpacing"/>
        <w:jc w:val="both"/>
        <w:rPr>
          <w:rFonts w:cs="Miriam"/>
          <w:b/>
        </w:rPr>
      </w:pPr>
    </w:p>
    <w:p w14:paraId="202FC2FD" w14:textId="77777777" w:rsidR="00085314" w:rsidRPr="00D13C95" w:rsidRDefault="00085314" w:rsidP="00D13C95">
      <w:pPr>
        <w:pStyle w:val="NoSpacing"/>
        <w:jc w:val="both"/>
        <w:rPr>
          <w:rFonts w:cs="Miriam"/>
          <w:b/>
        </w:rPr>
      </w:pPr>
      <w:r w:rsidRPr="00D13C95">
        <w:rPr>
          <w:rFonts w:cs="Miriam"/>
          <w:b/>
        </w:rPr>
        <w:t>Bachillerato</w:t>
      </w:r>
    </w:p>
    <w:p w14:paraId="63581B94" w14:textId="77777777" w:rsidR="00085314" w:rsidRPr="00D13C95" w:rsidRDefault="00085314" w:rsidP="00D13C95">
      <w:pPr>
        <w:pStyle w:val="NoSpacing"/>
        <w:jc w:val="both"/>
        <w:rPr>
          <w:rFonts w:cs="Miriam"/>
        </w:rPr>
      </w:pPr>
      <w:r w:rsidRPr="00D13C95">
        <w:rPr>
          <w:rFonts w:cs="Miriam"/>
          <w:b/>
        </w:rPr>
        <w:t>Estudiantes Mujeres:</w:t>
      </w:r>
      <w:r w:rsidRPr="00D13C95">
        <w:rPr>
          <w:rFonts w:cs="Miriam"/>
        </w:rPr>
        <w:t xml:space="preserve"> Blusa blanca en tela Oxford de algodón, de manga corta,</w:t>
      </w:r>
      <w:r w:rsidR="00813E00" w:rsidRPr="00D13C95">
        <w:rPr>
          <w:rFonts w:cs="Miriam"/>
        </w:rPr>
        <w:t xml:space="preserve"> bolsillo en el lado izquierdo, </w:t>
      </w:r>
      <w:r w:rsidRPr="00D13C95">
        <w:rPr>
          <w:rFonts w:cs="Miriam"/>
        </w:rPr>
        <w:t>con las siglas CCB bordadas en color blanco, ribetes grises a los lados y bo</w:t>
      </w:r>
      <w:r w:rsidR="00813E00" w:rsidRPr="00D13C95">
        <w:rPr>
          <w:rFonts w:cs="Miriam"/>
        </w:rPr>
        <w:t xml:space="preserve">rde recto para uso por fuera de </w:t>
      </w:r>
      <w:r w:rsidRPr="00D13C95">
        <w:rPr>
          <w:rFonts w:cs="Miriam"/>
        </w:rPr>
        <w:t>la falda.</w:t>
      </w:r>
    </w:p>
    <w:p w14:paraId="4626FB65" w14:textId="77777777" w:rsidR="00085314" w:rsidRPr="00D13C95" w:rsidRDefault="00085314" w:rsidP="00D13C95">
      <w:pPr>
        <w:pStyle w:val="NoSpacing"/>
        <w:jc w:val="both"/>
        <w:rPr>
          <w:rFonts w:cs="Miriam"/>
        </w:rPr>
      </w:pPr>
      <w:r w:rsidRPr="00D13C95">
        <w:rPr>
          <w:rFonts w:cs="Miriam"/>
        </w:rPr>
        <w:t>Falda color gris medio con bolsillos a los lados y pretina dura, prense en abanico en la parte de atrás.</w:t>
      </w:r>
    </w:p>
    <w:p w14:paraId="60872A7B" w14:textId="77777777" w:rsidR="00085314" w:rsidRDefault="00085314" w:rsidP="00D13C95">
      <w:pPr>
        <w:pStyle w:val="NoSpacing"/>
        <w:jc w:val="both"/>
        <w:rPr>
          <w:rFonts w:cs="Miriam"/>
        </w:rPr>
      </w:pPr>
      <w:r w:rsidRPr="00D13C95">
        <w:rPr>
          <w:rFonts w:cs="Miriam"/>
        </w:rPr>
        <w:t>La falda tendrá la sigla CCB bordada en gris. El largo de la falda deberá se</w:t>
      </w:r>
      <w:r w:rsidR="00813E00" w:rsidRPr="00D13C95">
        <w:rPr>
          <w:rFonts w:cs="Miriam"/>
        </w:rPr>
        <w:t xml:space="preserve">r el adecuado a las actividades </w:t>
      </w:r>
      <w:r w:rsidRPr="00D13C95">
        <w:rPr>
          <w:rFonts w:cs="Miriam"/>
        </w:rPr>
        <w:t>escolares, 10 cm por encima de la rodilla.</w:t>
      </w:r>
    </w:p>
    <w:p w14:paraId="3C7593E4" w14:textId="77777777" w:rsidR="00A07253" w:rsidRPr="00D13C95" w:rsidRDefault="00A07253" w:rsidP="00D13C95">
      <w:pPr>
        <w:pStyle w:val="NoSpacing"/>
        <w:jc w:val="both"/>
        <w:rPr>
          <w:rFonts w:cs="Miriam"/>
        </w:rPr>
      </w:pPr>
    </w:p>
    <w:p w14:paraId="05B75831" w14:textId="77777777" w:rsidR="00085314" w:rsidRPr="00D13C95" w:rsidRDefault="00085314" w:rsidP="00D13C95">
      <w:pPr>
        <w:pStyle w:val="NoSpacing"/>
        <w:jc w:val="both"/>
        <w:rPr>
          <w:rFonts w:cs="Miriam"/>
        </w:rPr>
      </w:pPr>
      <w:r w:rsidRPr="00D13C95">
        <w:rPr>
          <w:rFonts w:cs="Miriam"/>
        </w:rPr>
        <w:t>Las estudiantes a partir de grado 10 podrán usar como opción para el d</w:t>
      </w:r>
      <w:r w:rsidR="00813E00" w:rsidRPr="00D13C95">
        <w:rPr>
          <w:rFonts w:cs="Miriam"/>
        </w:rPr>
        <w:t xml:space="preserve">iario pantalón largo color gris </w:t>
      </w:r>
      <w:r w:rsidRPr="00D13C95">
        <w:rPr>
          <w:rFonts w:cs="Miriam"/>
        </w:rPr>
        <w:t>medio, con pretina. El uniforme oficial es la falda. Estas estudiantes podrá</w:t>
      </w:r>
      <w:r w:rsidR="00813E00" w:rsidRPr="00D13C95">
        <w:rPr>
          <w:rFonts w:cs="Miriam"/>
        </w:rPr>
        <w:t xml:space="preserve">n usar baletas negras en cuero, </w:t>
      </w:r>
      <w:r w:rsidRPr="00D13C95">
        <w:rPr>
          <w:rFonts w:cs="Miriam"/>
        </w:rPr>
        <w:t>sin medias, el día que utilicen pantalón. No está autorizado que la falda se use con baletas.</w:t>
      </w:r>
    </w:p>
    <w:p w14:paraId="65BEF26A" w14:textId="77777777" w:rsidR="00E0687D" w:rsidRDefault="00E0687D" w:rsidP="00D13C95">
      <w:pPr>
        <w:pStyle w:val="NoSpacing"/>
        <w:jc w:val="both"/>
        <w:rPr>
          <w:rFonts w:cs="Miriam"/>
          <w:b/>
        </w:rPr>
      </w:pPr>
    </w:p>
    <w:p w14:paraId="6966C990" w14:textId="77777777" w:rsidR="00085314" w:rsidRPr="00D13C95" w:rsidRDefault="00085314" w:rsidP="00D13C95">
      <w:pPr>
        <w:pStyle w:val="NoSpacing"/>
        <w:jc w:val="both"/>
        <w:rPr>
          <w:rFonts w:cs="Miriam"/>
        </w:rPr>
      </w:pPr>
      <w:r w:rsidRPr="00D13C95">
        <w:rPr>
          <w:rFonts w:cs="Miriam"/>
          <w:b/>
        </w:rPr>
        <w:t>Estudiantes Hombres:</w:t>
      </w:r>
      <w:r w:rsidRPr="00D13C95">
        <w:rPr>
          <w:rFonts w:cs="Miriam"/>
        </w:rPr>
        <w:t xml:space="preserve"> Camisa blanca en tela de Oxford algodón, de m</w:t>
      </w:r>
      <w:r w:rsidR="00813E00" w:rsidRPr="00D13C95">
        <w:rPr>
          <w:rFonts w:cs="Miriam"/>
        </w:rPr>
        <w:t xml:space="preserve">anga corta, bolsillo en el lado </w:t>
      </w:r>
      <w:r w:rsidRPr="00D13C95">
        <w:rPr>
          <w:rFonts w:cs="Miriam"/>
        </w:rPr>
        <w:t>derecho, con las siglas CCB bordadas en color blanco, ribetes grises a los l</w:t>
      </w:r>
      <w:r w:rsidR="00813E00" w:rsidRPr="00D13C95">
        <w:rPr>
          <w:rFonts w:cs="Miriam"/>
        </w:rPr>
        <w:t xml:space="preserve">ados y borde recto para uso por </w:t>
      </w:r>
      <w:r w:rsidRPr="00D13C95">
        <w:rPr>
          <w:rFonts w:cs="Miriam"/>
        </w:rPr>
        <w:t>fuera del pantalón.</w:t>
      </w:r>
    </w:p>
    <w:p w14:paraId="274F7939" w14:textId="77777777" w:rsidR="00085314" w:rsidRPr="00D13C95" w:rsidRDefault="00085314" w:rsidP="00D13C95">
      <w:pPr>
        <w:pStyle w:val="NoSpacing"/>
        <w:jc w:val="both"/>
        <w:rPr>
          <w:rFonts w:cs="Miriam"/>
        </w:rPr>
      </w:pPr>
      <w:r w:rsidRPr="00D13C95">
        <w:rPr>
          <w:rFonts w:cs="Miriam"/>
        </w:rPr>
        <w:t>Pantalón largo color gris medio con pretina; correa de color negro.</w:t>
      </w:r>
    </w:p>
    <w:p w14:paraId="2EEA465E" w14:textId="77777777" w:rsidR="00E0687D" w:rsidRDefault="00E0687D" w:rsidP="00D13C95">
      <w:pPr>
        <w:pStyle w:val="NoSpacing"/>
        <w:jc w:val="both"/>
        <w:rPr>
          <w:rFonts w:cs="Miriam"/>
          <w:b/>
        </w:rPr>
      </w:pPr>
    </w:p>
    <w:p w14:paraId="6C9A42A3" w14:textId="77777777" w:rsidR="00085314" w:rsidRDefault="00085314" w:rsidP="00D13C95">
      <w:pPr>
        <w:pStyle w:val="NoSpacing"/>
        <w:jc w:val="both"/>
        <w:rPr>
          <w:rFonts w:cs="Miriam"/>
          <w:b/>
        </w:rPr>
      </w:pPr>
      <w:r w:rsidRPr="00D13C95">
        <w:rPr>
          <w:rFonts w:cs="Miriam"/>
          <w:b/>
        </w:rPr>
        <w:t>_3.12.2 Uniforme de Gala</w:t>
      </w:r>
    </w:p>
    <w:p w14:paraId="74FB53C8" w14:textId="77777777" w:rsidR="00E0687D" w:rsidRPr="00D13C95" w:rsidRDefault="00E0687D" w:rsidP="00D13C95">
      <w:pPr>
        <w:pStyle w:val="NoSpacing"/>
        <w:jc w:val="both"/>
        <w:rPr>
          <w:rFonts w:cs="Miriam"/>
          <w:b/>
        </w:rPr>
      </w:pPr>
    </w:p>
    <w:p w14:paraId="68CA2780" w14:textId="77777777" w:rsidR="00085314" w:rsidRPr="00D13C95" w:rsidRDefault="00085314" w:rsidP="00D13C95">
      <w:pPr>
        <w:pStyle w:val="NoSpacing"/>
        <w:jc w:val="both"/>
        <w:rPr>
          <w:rFonts w:cs="Miriam"/>
        </w:rPr>
      </w:pPr>
      <w:r w:rsidRPr="00D13C95">
        <w:rPr>
          <w:rFonts w:cs="Miriam"/>
        </w:rPr>
        <w:t>En ocasiones de gala los estudiantes de Primaria (a partir de grado 4º) y Bachillerato usarán chaqu</w:t>
      </w:r>
      <w:r w:rsidR="00813E00" w:rsidRPr="00D13C95">
        <w:rPr>
          <w:rFonts w:cs="Miriam"/>
        </w:rPr>
        <w:t xml:space="preserve">eta </w:t>
      </w:r>
      <w:r w:rsidRPr="00D13C95">
        <w:rPr>
          <w:rFonts w:cs="Miriam"/>
        </w:rPr>
        <w:t>verde (blazer), y corbata gris con rayas oblicuas verdes con el uniforme de diario.</w:t>
      </w:r>
    </w:p>
    <w:p w14:paraId="2E5A3F7B" w14:textId="77777777" w:rsidR="00085314" w:rsidRDefault="00085314" w:rsidP="00D13C95">
      <w:pPr>
        <w:pStyle w:val="NoSpacing"/>
        <w:jc w:val="both"/>
        <w:rPr>
          <w:rFonts w:cs="Miriam"/>
        </w:rPr>
      </w:pPr>
      <w:r w:rsidRPr="00D13C95">
        <w:rPr>
          <w:rFonts w:cs="Miriam"/>
        </w:rPr>
        <w:t>Descripción de la Chaqueta: Color verde, dos bolsillos inferiores de parche, bolsillo superior i</w:t>
      </w:r>
      <w:r w:rsidR="00813E00" w:rsidRPr="00D13C95">
        <w:rPr>
          <w:rFonts w:cs="Miriam"/>
        </w:rPr>
        <w:t xml:space="preserve">zquierdo con el </w:t>
      </w:r>
      <w:r w:rsidRPr="00D13C95">
        <w:rPr>
          <w:rFonts w:cs="Miriam"/>
        </w:rPr>
        <w:t>escudo del Colegio; los botones dorados metálicos, abertura en el centro (no debe ser cruzada).</w:t>
      </w:r>
    </w:p>
    <w:p w14:paraId="57420D53" w14:textId="77777777" w:rsidR="00E0687D" w:rsidRPr="00D13C95" w:rsidRDefault="00E0687D" w:rsidP="00D13C95">
      <w:pPr>
        <w:pStyle w:val="NoSpacing"/>
        <w:jc w:val="both"/>
        <w:rPr>
          <w:rFonts w:cs="Miriam"/>
        </w:rPr>
      </w:pPr>
    </w:p>
    <w:p w14:paraId="1C061979" w14:textId="77777777" w:rsidR="00085314" w:rsidRPr="00D13C95" w:rsidRDefault="00085314" w:rsidP="00D13C95">
      <w:pPr>
        <w:pStyle w:val="NoSpacing"/>
        <w:jc w:val="both"/>
        <w:rPr>
          <w:rFonts w:cs="Miriam"/>
          <w:b/>
        </w:rPr>
      </w:pPr>
      <w:r w:rsidRPr="00D13C95">
        <w:rPr>
          <w:rFonts w:cs="Miriam"/>
          <w:b/>
        </w:rPr>
        <w:t>_3.12.3 Uniforme de Educación Física</w:t>
      </w:r>
    </w:p>
    <w:p w14:paraId="310BF526" w14:textId="77777777" w:rsidR="00085314" w:rsidRPr="00D13C95" w:rsidRDefault="00085314" w:rsidP="00D13C95">
      <w:pPr>
        <w:pStyle w:val="NoSpacing"/>
        <w:jc w:val="both"/>
        <w:rPr>
          <w:rFonts w:cs="Miriam"/>
        </w:rPr>
      </w:pPr>
      <w:r w:rsidRPr="00D13C95">
        <w:rPr>
          <w:rFonts w:cs="Miriam"/>
        </w:rPr>
        <w:t>Los estudiantes deben asistir a las clases de educación física con el siguiente uniforme:</w:t>
      </w:r>
    </w:p>
    <w:p w14:paraId="32C88381" w14:textId="77777777" w:rsidR="00085314" w:rsidRPr="00D13C95" w:rsidRDefault="00085314" w:rsidP="00D13C95">
      <w:pPr>
        <w:pStyle w:val="NoSpacing"/>
        <w:jc w:val="both"/>
        <w:rPr>
          <w:rFonts w:cs="Miriam"/>
        </w:rPr>
      </w:pPr>
      <w:r w:rsidRPr="00D13C95">
        <w:rPr>
          <w:rFonts w:cs="Miriam"/>
        </w:rPr>
        <w:t>Camiseta en tela inteligente cuello en v, verde, rayas blancas en el hombro y la</w:t>
      </w:r>
      <w:r w:rsidR="00813E00" w:rsidRPr="00D13C95">
        <w:rPr>
          <w:rFonts w:cs="Miriam"/>
        </w:rPr>
        <w:t xml:space="preserve">s siglas del Colegio en el lado </w:t>
      </w:r>
      <w:r w:rsidRPr="00D13C95">
        <w:rPr>
          <w:rFonts w:cs="Miriam"/>
        </w:rPr>
        <w:t>izquierdo. Se ajustará el corte de la camiseta al género.</w:t>
      </w:r>
    </w:p>
    <w:p w14:paraId="5169B764" w14:textId="77777777" w:rsidR="00085314" w:rsidRPr="00D13C95" w:rsidRDefault="00085314" w:rsidP="00D13C95">
      <w:pPr>
        <w:pStyle w:val="NoSpacing"/>
        <w:jc w:val="both"/>
        <w:rPr>
          <w:rFonts w:cs="Miriam"/>
        </w:rPr>
      </w:pPr>
      <w:r w:rsidRPr="00D13C95">
        <w:rPr>
          <w:rFonts w:cs="Miriam"/>
        </w:rPr>
        <w:t xml:space="preserve">Pantaloneta en tela gris, blanco a los lados, con la sigla CCB bordadas en la pierna derecha. El corte </w:t>
      </w:r>
      <w:r w:rsidR="00813E00" w:rsidRPr="00D13C95">
        <w:rPr>
          <w:rFonts w:cs="Miriam"/>
        </w:rPr>
        <w:t xml:space="preserve">de la </w:t>
      </w:r>
      <w:r w:rsidRPr="00D13C95">
        <w:rPr>
          <w:rFonts w:cs="Miriam"/>
        </w:rPr>
        <w:t>pantaloneta se ajusta al género. Será opcional el uso de pantalón de sudadera del CCB.</w:t>
      </w:r>
    </w:p>
    <w:p w14:paraId="5FAD54C3" w14:textId="77777777" w:rsidR="00085314" w:rsidRDefault="00085314" w:rsidP="00D13C95">
      <w:pPr>
        <w:pStyle w:val="NoSpacing"/>
        <w:jc w:val="both"/>
        <w:rPr>
          <w:rFonts w:cs="Miriam"/>
        </w:rPr>
      </w:pPr>
      <w:r w:rsidRPr="00D13C95">
        <w:rPr>
          <w:rFonts w:cs="Miriam"/>
        </w:rPr>
        <w:t>Medias verdes y zapatos tenis. Los zapatos tenis deben ser adecuados para la</w:t>
      </w:r>
      <w:r w:rsidR="00813E00" w:rsidRPr="00D13C95">
        <w:rPr>
          <w:rFonts w:cs="Miriam"/>
        </w:rPr>
        <w:t xml:space="preserve"> práctica deportiva, con amarre </w:t>
      </w:r>
      <w:r w:rsidRPr="00D13C95">
        <w:rPr>
          <w:rFonts w:cs="Miriam"/>
        </w:rPr>
        <w:t>de cordón para evitar riesgos de lesiones y facilitar la práctica de actividades como carreras y saltos.</w:t>
      </w:r>
    </w:p>
    <w:p w14:paraId="1799AA17" w14:textId="77777777" w:rsidR="00E0687D" w:rsidRPr="00D13C95" w:rsidRDefault="00E0687D" w:rsidP="00D13C95">
      <w:pPr>
        <w:pStyle w:val="NoSpacing"/>
        <w:jc w:val="both"/>
        <w:rPr>
          <w:rFonts w:cs="Miriam"/>
        </w:rPr>
      </w:pPr>
    </w:p>
    <w:p w14:paraId="7D1EE162" w14:textId="77777777" w:rsidR="00085314" w:rsidRPr="00D13C95" w:rsidRDefault="00085314" w:rsidP="00D13C95">
      <w:pPr>
        <w:pStyle w:val="NoSpacing"/>
        <w:jc w:val="both"/>
        <w:rPr>
          <w:rFonts w:cs="Miriam"/>
          <w:b/>
        </w:rPr>
      </w:pPr>
      <w:r w:rsidRPr="00D13C95">
        <w:rPr>
          <w:rFonts w:cs="Miriam"/>
          <w:b/>
        </w:rPr>
        <w:t>_3.12.4 Uniforme de Natación</w:t>
      </w:r>
    </w:p>
    <w:p w14:paraId="24B9732D" w14:textId="77777777" w:rsidR="00085314" w:rsidRPr="00D13C95" w:rsidRDefault="00085314" w:rsidP="00D13C95">
      <w:pPr>
        <w:pStyle w:val="NoSpacing"/>
        <w:jc w:val="both"/>
        <w:rPr>
          <w:rFonts w:cs="Miriam"/>
        </w:rPr>
      </w:pPr>
      <w:r w:rsidRPr="00D13C95">
        <w:rPr>
          <w:rFonts w:cs="Miriam"/>
        </w:rPr>
        <w:t>Los estudiantes sólo podrán ingresar la clase de natación o a la actividad</w:t>
      </w:r>
      <w:r w:rsidR="00813E00" w:rsidRPr="00D13C95">
        <w:rPr>
          <w:rFonts w:cs="Miriam"/>
        </w:rPr>
        <w:t xml:space="preserve"> programada cuando se presenten </w:t>
      </w:r>
      <w:r w:rsidRPr="00D13C95">
        <w:rPr>
          <w:rFonts w:cs="Miriam"/>
        </w:rPr>
        <w:t>con el uniforme respectivo y lo luzcan adecuadamente:</w:t>
      </w:r>
    </w:p>
    <w:p w14:paraId="79844183" w14:textId="77777777" w:rsidR="00085314" w:rsidRPr="00D13C95" w:rsidRDefault="00085314" w:rsidP="00D13C95">
      <w:pPr>
        <w:pStyle w:val="NoSpacing"/>
        <w:jc w:val="both"/>
        <w:rPr>
          <w:rFonts w:cs="Miriam"/>
        </w:rPr>
      </w:pPr>
      <w:r w:rsidRPr="00D13C95">
        <w:rPr>
          <w:rFonts w:cs="Miriam"/>
        </w:rPr>
        <w:t>Todos los estudiantes deben usar el vestido de baño del CCB. Las niñas qu</w:t>
      </w:r>
      <w:r w:rsidR="00813E00" w:rsidRPr="00D13C95">
        <w:rPr>
          <w:rFonts w:cs="Miriam"/>
        </w:rPr>
        <w:t xml:space="preserve">e lo prefieran, podrán utilizar </w:t>
      </w:r>
      <w:r w:rsidRPr="00D13C95">
        <w:rPr>
          <w:rFonts w:cs="Miriam"/>
        </w:rPr>
        <w:t>además la pantaloneta de baño reglamentaria.</w:t>
      </w:r>
    </w:p>
    <w:p w14:paraId="3EE5F879" w14:textId="177A1E5D" w:rsidR="005015D0" w:rsidRDefault="005015D0" w:rsidP="00D13C95">
      <w:pPr>
        <w:pStyle w:val="NoSpacing"/>
        <w:jc w:val="both"/>
        <w:rPr>
          <w:ins w:id="384" w:author="Secretaria Juridico" w:date="2016-03-03T14:31:00Z"/>
          <w:rFonts w:cs="Miriam"/>
        </w:rPr>
      </w:pPr>
      <w:commentRangeStart w:id="385"/>
      <w:ins w:id="386" w:author="Secretaria Juridico" w:date="2016-03-03T14:31:00Z">
        <w:r w:rsidRPr="002428B7">
          <w:rPr>
            <w:rFonts w:cstheme="minorHAnsi"/>
          </w:rPr>
          <w:t>Todos los estudiantes de Early Childhood y Primaria deberán utilizar una camiseta de manga larga con protección solar.</w:t>
        </w:r>
        <w:del w:id="387" w:author="Diana Velazquez" w:date="2016-03-10T15:43:00Z">
          <w:r w:rsidRPr="002428B7" w:rsidDel="00B6570A">
            <w:rPr>
              <w:rFonts w:cstheme="minorHAnsi"/>
            </w:rPr>
            <w:delText>”</w:delText>
          </w:r>
        </w:del>
        <w:r w:rsidRPr="002428B7">
          <w:rPr>
            <w:rFonts w:cstheme="minorHAnsi"/>
          </w:rPr>
          <w:t xml:space="preserve">   </w:t>
        </w:r>
        <w:commentRangeEnd w:id="385"/>
        <w:r>
          <w:rPr>
            <w:rStyle w:val="CommentReference"/>
          </w:rPr>
          <w:commentReference w:id="385"/>
        </w:r>
      </w:ins>
    </w:p>
    <w:p w14:paraId="61D23952" w14:textId="5CB1FF4C" w:rsidR="00085314" w:rsidRPr="00D13C95" w:rsidDel="005015D0" w:rsidRDefault="00085314" w:rsidP="00D13C95">
      <w:pPr>
        <w:pStyle w:val="NoSpacing"/>
        <w:jc w:val="both"/>
        <w:rPr>
          <w:del w:id="388" w:author="Secretaria Juridico" w:date="2016-03-03T14:31:00Z"/>
          <w:rFonts w:cs="Miriam"/>
        </w:rPr>
      </w:pPr>
      <w:del w:id="389" w:author="Secretaria Juridico" w:date="2016-03-03T14:31:00Z">
        <w:r w:rsidRPr="00D13C95" w:rsidDel="005015D0">
          <w:rPr>
            <w:rFonts w:cs="Miriam"/>
          </w:rPr>
          <w:delText>Todos los estudiantes de Early Childhood y Primaria deberán utilizar c</w:delText>
        </w:r>
        <w:r w:rsidR="00813E00" w:rsidRPr="00D13C95" w:rsidDel="005015D0">
          <w:rPr>
            <w:rFonts w:cs="Miriam"/>
          </w:rPr>
          <w:delText xml:space="preserve">amiseta de manga larga gris con </w:delText>
        </w:r>
        <w:r w:rsidRPr="00D13C95" w:rsidDel="005015D0">
          <w:rPr>
            <w:rFonts w:cs="Miriam"/>
          </w:rPr>
          <w:delText>protección solar.</w:delText>
        </w:r>
      </w:del>
    </w:p>
    <w:p w14:paraId="58EDED02" w14:textId="77777777" w:rsidR="00085314" w:rsidRPr="00D13C95" w:rsidRDefault="00085314" w:rsidP="00D13C95">
      <w:pPr>
        <w:pStyle w:val="NoSpacing"/>
        <w:jc w:val="both"/>
        <w:rPr>
          <w:rFonts w:cs="Miriam"/>
        </w:rPr>
      </w:pPr>
      <w:r w:rsidRPr="00D13C95">
        <w:rPr>
          <w:rFonts w:cs="Miriam"/>
        </w:rPr>
        <w:t>En la piscina no se deben usar joyas ni elementos que interfieran con el normal desarrollo de la clase.</w:t>
      </w:r>
    </w:p>
    <w:p w14:paraId="3AAA46FC" w14:textId="77777777" w:rsidR="00085314" w:rsidRPr="00D13C95" w:rsidRDefault="00085314" w:rsidP="00D13C95">
      <w:pPr>
        <w:pStyle w:val="NoSpacing"/>
        <w:jc w:val="both"/>
        <w:rPr>
          <w:rFonts w:cs="Miriam"/>
        </w:rPr>
      </w:pPr>
      <w:r w:rsidRPr="00D13C95">
        <w:rPr>
          <w:rFonts w:cs="Miriam"/>
        </w:rPr>
        <w:t>Los usuarios de la piscina que tengan el cabello largo, deben utilizar gorro de natación.</w:t>
      </w:r>
    </w:p>
    <w:p w14:paraId="3172028C" w14:textId="77777777" w:rsidR="00085314" w:rsidRPr="00D13C95" w:rsidRDefault="00085314" w:rsidP="00D13C95">
      <w:pPr>
        <w:pStyle w:val="NoSpacing"/>
        <w:jc w:val="both"/>
        <w:rPr>
          <w:rFonts w:cs="Miriam"/>
        </w:rPr>
      </w:pPr>
      <w:r w:rsidRPr="00D13C95">
        <w:rPr>
          <w:rFonts w:cs="Miriam"/>
        </w:rPr>
        <w:t>Los niños y niñas de Early Childhood deberán hacer uso del gorro de natación en todos los casos.</w:t>
      </w:r>
    </w:p>
    <w:p w14:paraId="7DD875E5" w14:textId="77777777" w:rsidR="00E0687D" w:rsidRDefault="00E0687D" w:rsidP="00D13C95">
      <w:pPr>
        <w:pStyle w:val="NoSpacing"/>
        <w:jc w:val="both"/>
        <w:rPr>
          <w:rFonts w:cs="Miriam"/>
        </w:rPr>
      </w:pPr>
    </w:p>
    <w:p w14:paraId="742FC581" w14:textId="77777777" w:rsidR="00085314" w:rsidRDefault="00085314" w:rsidP="00D13C95">
      <w:pPr>
        <w:pStyle w:val="NoSpacing"/>
        <w:jc w:val="both"/>
        <w:rPr>
          <w:rFonts w:cs="Miriam"/>
        </w:rPr>
      </w:pPr>
      <w:r w:rsidRPr="00D13C95">
        <w:rPr>
          <w:rFonts w:cs="Miriam"/>
        </w:rPr>
        <w:t>Salvo impedimentos de salud, se debe usar bloqueador solar.</w:t>
      </w:r>
    </w:p>
    <w:p w14:paraId="67B8D4AE" w14:textId="77777777" w:rsidR="00085314" w:rsidRDefault="00085314" w:rsidP="00D13C95">
      <w:pPr>
        <w:pStyle w:val="NoSpacing"/>
        <w:jc w:val="both"/>
        <w:rPr>
          <w:rFonts w:cs="Miriam"/>
        </w:rPr>
      </w:pPr>
      <w:r w:rsidRPr="00D13C95">
        <w:rPr>
          <w:rFonts w:cs="Miriam"/>
          <w:b/>
        </w:rPr>
        <w:t>NOTA:</w:t>
      </w:r>
      <w:r w:rsidRPr="00D13C95">
        <w:rPr>
          <w:rFonts w:cs="Miriam"/>
        </w:rPr>
        <w:t xml:space="preserve"> Todos los usuarios de la piscina deberán tener marcadas sus pertenencias: pantalonetas, vesti</w:t>
      </w:r>
      <w:r w:rsidR="00813E00" w:rsidRPr="00D13C95">
        <w:rPr>
          <w:rFonts w:cs="Miriam"/>
        </w:rPr>
        <w:t xml:space="preserve">dos de </w:t>
      </w:r>
      <w:r w:rsidRPr="00D13C95">
        <w:rPr>
          <w:rFonts w:cs="Miriam"/>
        </w:rPr>
        <w:t>baño, toallas o sudaderas.</w:t>
      </w:r>
    </w:p>
    <w:p w14:paraId="38C409ED" w14:textId="77777777" w:rsidR="00E0687D" w:rsidRPr="00D13C95" w:rsidRDefault="00E0687D" w:rsidP="00D13C95">
      <w:pPr>
        <w:pStyle w:val="NoSpacing"/>
        <w:jc w:val="both"/>
        <w:rPr>
          <w:rFonts w:cs="Miriam"/>
        </w:rPr>
      </w:pPr>
    </w:p>
    <w:p w14:paraId="53BDA675" w14:textId="77777777" w:rsidR="00085314" w:rsidRPr="00D13C95" w:rsidRDefault="00085314" w:rsidP="00D13C95">
      <w:pPr>
        <w:pStyle w:val="NoSpacing"/>
        <w:jc w:val="both"/>
        <w:rPr>
          <w:rFonts w:cs="Miriam"/>
          <w:b/>
        </w:rPr>
      </w:pPr>
      <w:r w:rsidRPr="00D13C95">
        <w:rPr>
          <w:rFonts w:cs="Miriam"/>
          <w:b/>
        </w:rPr>
        <w:t>_3.12.5 Uniforme Extracurriculares, Delegaciones Oficiales y Selecciones Deportivas</w:t>
      </w:r>
    </w:p>
    <w:p w14:paraId="2DA7BCC8" w14:textId="77777777" w:rsidR="00085314" w:rsidRDefault="00085314" w:rsidP="00D13C95">
      <w:pPr>
        <w:pStyle w:val="NoSpacing"/>
        <w:jc w:val="both"/>
        <w:rPr>
          <w:rFonts w:cs="Miriam"/>
        </w:rPr>
      </w:pPr>
      <w:r w:rsidRPr="00D13C95">
        <w:rPr>
          <w:rFonts w:cs="Miriam"/>
        </w:rPr>
        <w:t>Todos los estudiantes que participen de las actividades deportivas extracurricu</w:t>
      </w:r>
      <w:r w:rsidR="00813E00" w:rsidRPr="00D13C95">
        <w:rPr>
          <w:rFonts w:cs="Miriam"/>
        </w:rPr>
        <w:t xml:space="preserve">lares o de selecciones, deberán </w:t>
      </w:r>
      <w:r w:rsidRPr="00D13C95">
        <w:rPr>
          <w:rFonts w:cs="Miriam"/>
        </w:rPr>
        <w:t>presentarse con el uniforme establecido para cada disciplina deportiva:</w:t>
      </w:r>
    </w:p>
    <w:p w14:paraId="17021C2D" w14:textId="77777777" w:rsidR="00E0687D" w:rsidRPr="00D13C95" w:rsidRDefault="00E0687D" w:rsidP="00D13C95">
      <w:pPr>
        <w:pStyle w:val="NoSpacing"/>
        <w:jc w:val="both"/>
        <w:rPr>
          <w:rFonts w:cs="Miriam"/>
        </w:rPr>
      </w:pPr>
    </w:p>
    <w:p w14:paraId="46FFA3D1" w14:textId="77777777" w:rsidR="00085314" w:rsidRPr="00D13C95" w:rsidRDefault="00085314" w:rsidP="00D13C95">
      <w:pPr>
        <w:pStyle w:val="NoSpacing"/>
        <w:jc w:val="both"/>
        <w:rPr>
          <w:rFonts w:cs="Miriam"/>
        </w:rPr>
      </w:pPr>
      <w:r w:rsidRPr="00D13C95">
        <w:rPr>
          <w:rFonts w:cs="Miriam"/>
          <w:b/>
        </w:rPr>
        <w:t>Baloncesto:</w:t>
      </w:r>
      <w:r w:rsidRPr="00D13C95">
        <w:rPr>
          <w:rFonts w:cs="Miriam"/>
        </w:rPr>
        <w:t xml:space="preserve"> pantaloneta, camiseta y botas para este deporte.</w:t>
      </w:r>
    </w:p>
    <w:p w14:paraId="583C6EFA" w14:textId="77777777" w:rsidR="00085314" w:rsidRPr="00D13C95" w:rsidRDefault="00085314" w:rsidP="00D13C95">
      <w:pPr>
        <w:pStyle w:val="NoSpacing"/>
        <w:jc w:val="both"/>
        <w:rPr>
          <w:rFonts w:cs="Miriam"/>
        </w:rPr>
      </w:pPr>
      <w:r w:rsidRPr="00D13C95">
        <w:rPr>
          <w:rFonts w:cs="Miriam"/>
          <w:b/>
        </w:rPr>
        <w:t>Fútbol:</w:t>
      </w:r>
      <w:r w:rsidRPr="00D13C95">
        <w:rPr>
          <w:rFonts w:cs="Miriam"/>
        </w:rPr>
        <w:t xml:space="preserve"> pantaloneta, camiseta, medias largas, guayos y canilleras.</w:t>
      </w:r>
    </w:p>
    <w:p w14:paraId="217A55CC" w14:textId="77777777" w:rsidR="00085314" w:rsidRPr="00D13C95" w:rsidRDefault="00085314" w:rsidP="00D13C95">
      <w:pPr>
        <w:pStyle w:val="NoSpacing"/>
        <w:jc w:val="both"/>
        <w:rPr>
          <w:rFonts w:cs="Miriam"/>
        </w:rPr>
      </w:pPr>
      <w:r w:rsidRPr="00D13C95">
        <w:rPr>
          <w:rFonts w:cs="Miriam"/>
          <w:b/>
        </w:rPr>
        <w:t>Gimnasia:</w:t>
      </w:r>
      <w:r w:rsidRPr="00D13C95">
        <w:rPr>
          <w:rFonts w:cs="Miriam"/>
        </w:rPr>
        <w:t xml:space="preserve"> trusa y short (opcional).</w:t>
      </w:r>
    </w:p>
    <w:p w14:paraId="6D3A38F1" w14:textId="77777777" w:rsidR="00085314" w:rsidRPr="00D13C95" w:rsidRDefault="00085314" w:rsidP="00D13C95">
      <w:pPr>
        <w:pStyle w:val="NoSpacing"/>
        <w:jc w:val="both"/>
        <w:rPr>
          <w:rFonts w:cs="Miriam"/>
        </w:rPr>
      </w:pPr>
      <w:r w:rsidRPr="00D13C95">
        <w:rPr>
          <w:rFonts w:cs="Miriam"/>
          <w:b/>
        </w:rPr>
        <w:t>Judo:</w:t>
      </w:r>
      <w:r w:rsidRPr="00D13C95">
        <w:rPr>
          <w:rFonts w:cs="Miriam"/>
        </w:rPr>
        <w:t xml:space="preserve"> judogi compuesto por chaqueta, pantalón y cinturón.</w:t>
      </w:r>
    </w:p>
    <w:p w14:paraId="6DA75A7A" w14:textId="77777777" w:rsidR="00085314" w:rsidRPr="00D13C95" w:rsidRDefault="00085314" w:rsidP="00D13C95">
      <w:pPr>
        <w:pStyle w:val="NoSpacing"/>
        <w:jc w:val="both"/>
        <w:rPr>
          <w:rFonts w:cs="Miriam"/>
        </w:rPr>
      </w:pPr>
      <w:r w:rsidRPr="00D13C95">
        <w:rPr>
          <w:rFonts w:cs="Miriam"/>
          <w:b/>
        </w:rPr>
        <w:t>Natación:</w:t>
      </w:r>
      <w:r w:rsidRPr="00D13C95">
        <w:rPr>
          <w:rFonts w:cs="Miriam"/>
        </w:rPr>
        <w:t xml:space="preserve"> vestido de baño del CCB. Las niñas que lo prefieran, podrán utiliza</w:t>
      </w:r>
      <w:r w:rsidR="00813E00" w:rsidRPr="00D13C95">
        <w:rPr>
          <w:rFonts w:cs="Miriam"/>
        </w:rPr>
        <w:t xml:space="preserve">r además la pantaloneta de baño </w:t>
      </w:r>
      <w:r w:rsidRPr="00D13C95">
        <w:rPr>
          <w:rFonts w:cs="Miriam"/>
        </w:rPr>
        <w:t>reglamentaria.</w:t>
      </w:r>
    </w:p>
    <w:p w14:paraId="4846EDEF" w14:textId="77777777" w:rsidR="00085314" w:rsidRPr="00D13C95" w:rsidRDefault="00085314" w:rsidP="00D13C95">
      <w:pPr>
        <w:pStyle w:val="NoSpacing"/>
        <w:jc w:val="both"/>
        <w:rPr>
          <w:rFonts w:cs="Miriam"/>
        </w:rPr>
      </w:pPr>
      <w:r w:rsidRPr="00D13C95">
        <w:rPr>
          <w:rFonts w:cs="Miriam"/>
          <w:b/>
        </w:rPr>
        <w:t>Patinaje:</w:t>
      </w:r>
      <w:r w:rsidRPr="00D13C95">
        <w:rPr>
          <w:rFonts w:cs="Miriam"/>
        </w:rPr>
        <w:t xml:space="preserve"> uniforme de P.E., patines, casco, protecciones para las manos, codos y rodillas).</w:t>
      </w:r>
    </w:p>
    <w:p w14:paraId="6422CE27" w14:textId="77777777" w:rsidR="00E0687D" w:rsidRDefault="00E0687D" w:rsidP="00D13C95">
      <w:pPr>
        <w:pStyle w:val="NoSpacing"/>
        <w:jc w:val="both"/>
        <w:rPr>
          <w:rFonts w:cs="Miriam"/>
        </w:rPr>
      </w:pPr>
    </w:p>
    <w:p w14:paraId="264B9053" w14:textId="77777777" w:rsidR="00085314" w:rsidRDefault="00085314" w:rsidP="00D13C95">
      <w:pPr>
        <w:pStyle w:val="NoSpacing"/>
        <w:jc w:val="both"/>
        <w:rPr>
          <w:rFonts w:cs="Miriam"/>
        </w:rPr>
      </w:pPr>
      <w:r w:rsidRPr="00D13C95">
        <w:rPr>
          <w:rFonts w:cs="Miriam"/>
        </w:rPr>
        <w:t>Siempre que los estudiantes pertenecientes a equipos deportivos del CCB o del</w:t>
      </w:r>
      <w:r w:rsidR="00813E00" w:rsidRPr="00D13C95">
        <w:rPr>
          <w:rFonts w:cs="Miriam"/>
        </w:rPr>
        <w:t xml:space="preserve">egaciones oficiales, participen </w:t>
      </w:r>
      <w:r w:rsidRPr="00D13C95">
        <w:rPr>
          <w:rFonts w:cs="Miriam"/>
        </w:rPr>
        <w:t>en eventos internos, locales o nacionales deberán presentarse vistiendo pulc</w:t>
      </w:r>
      <w:r w:rsidR="00813E00" w:rsidRPr="00D13C95">
        <w:rPr>
          <w:rFonts w:cs="Miriam"/>
        </w:rPr>
        <w:t xml:space="preserve">ramente el uniforme de sudadera </w:t>
      </w:r>
      <w:r w:rsidRPr="00D13C95">
        <w:rPr>
          <w:rFonts w:cs="Miriam"/>
        </w:rPr>
        <w:t>(pantalón y chaqueta), camiseta y pantaloneta diseñadas para educación física.</w:t>
      </w:r>
    </w:p>
    <w:p w14:paraId="3BEC980B" w14:textId="77777777" w:rsidR="00E0687D" w:rsidRPr="00D13C95" w:rsidRDefault="00E0687D" w:rsidP="00D13C95">
      <w:pPr>
        <w:pStyle w:val="NoSpacing"/>
        <w:jc w:val="both"/>
        <w:rPr>
          <w:rFonts w:cs="Miriam"/>
        </w:rPr>
      </w:pPr>
    </w:p>
    <w:p w14:paraId="7E91BA4E" w14:textId="77777777" w:rsidR="00085314" w:rsidRPr="00D13C95" w:rsidRDefault="00085314" w:rsidP="00D13C95">
      <w:pPr>
        <w:pStyle w:val="NoSpacing"/>
        <w:jc w:val="both"/>
        <w:rPr>
          <w:rFonts w:cs="Miriam"/>
          <w:b/>
        </w:rPr>
      </w:pPr>
      <w:r w:rsidRPr="00D13C95">
        <w:rPr>
          <w:rFonts w:cs="Miriam"/>
          <w:b/>
        </w:rPr>
        <w:t>_3.12.6 Uniforme de CASAS</w:t>
      </w:r>
    </w:p>
    <w:p w14:paraId="37A53A26" w14:textId="1139E7DE" w:rsidR="00085314" w:rsidRPr="00D13C95" w:rsidRDefault="00085314" w:rsidP="00D13C95">
      <w:pPr>
        <w:pStyle w:val="NoSpacing"/>
        <w:jc w:val="both"/>
        <w:rPr>
          <w:rFonts w:cs="Miriam"/>
        </w:rPr>
      </w:pPr>
      <w:r w:rsidRPr="00D13C95">
        <w:rPr>
          <w:rFonts w:cs="Miriam"/>
        </w:rPr>
        <w:t>Como ha sido tradición en el CCB, las secciones de Early Childhood (a p</w:t>
      </w:r>
      <w:r w:rsidR="00813E00" w:rsidRPr="00D13C95">
        <w:rPr>
          <w:rFonts w:cs="Miriam"/>
        </w:rPr>
        <w:t xml:space="preserve">artir de </w:t>
      </w:r>
      <w:commentRangeStart w:id="390"/>
      <w:ins w:id="391" w:author="Portatil CCB" w:date="2016-02-25T09:28:00Z">
        <w:r w:rsidR="001E063D" w:rsidRPr="00404551">
          <w:rPr>
            <w:rFonts w:cs="Miriam"/>
            <w:highlight w:val="lightGray"/>
          </w:rPr>
          <w:t>Nursery</w:t>
        </w:r>
        <w:r w:rsidR="001E063D">
          <w:rPr>
            <w:rFonts w:cs="Miriam"/>
          </w:rPr>
          <w:t xml:space="preserve"> </w:t>
        </w:r>
      </w:ins>
      <w:del w:id="392" w:author="Portatil CCB" w:date="2016-02-25T09:28:00Z">
        <w:r w:rsidR="00813E00" w:rsidRPr="00D13C95" w:rsidDel="001E063D">
          <w:rPr>
            <w:rFonts w:cs="Miriam"/>
          </w:rPr>
          <w:delText>Prekinder</w:delText>
        </w:r>
      </w:del>
      <w:commentRangeEnd w:id="390"/>
      <w:r w:rsidR="000300D4">
        <w:rPr>
          <w:rStyle w:val="CommentReference"/>
        </w:rPr>
        <w:commentReference w:id="390"/>
      </w:r>
      <w:r w:rsidR="00813E00" w:rsidRPr="00D13C95">
        <w:rPr>
          <w:rFonts w:cs="Miriam"/>
        </w:rPr>
        <w:t xml:space="preserve">), Primaria y </w:t>
      </w:r>
      <w:r w:rsidRPr="00D13C95">
        <w:rPr>
          <w:rFonts w:cs="Miriam"/>
        </w:rPr>
        <w:t>Bachillerato, planearán de manera periódica actividades en los ámbitos académi</w:t>
      </w:r>
      <w:r w:rsidR="00813E00" w:rsidRPr="00D13C95">
        <w:rPr>
          <w:rFonts w:cs="Miriam"/>
        </w:rPr>
        <w:t xml:space="preserve">co, cultural y deportivo, cuyos </w:t>
      </w:r>
      <w:r w:rsidRPr="00D13C95">
        <w:rPr>
          <w:rFonts w:cs="Miriam"/>
        </w:rPr>
        <w:t>participantes serán los estudiantes agrupados por CASAS. Para dichas activid</w:t>
      </w:r>
      <w:r w:rsidR="00813E00" w:rsidRPr="00D13C95">
        <w:rPr>
          <w:rFonts w:cs="Miriam"/>
        </w:rPr>
        <w:t xml:space="preserve">ades, los estudiantes usarán su </w:t>
      </w:r>
      <w:r w:rsidRPr="00D13C95">
        <w:rPr>
          <w:rFonts w:cs="Miriam"/>
        </w:rPr>
        <w:t>pantaloneta de Educación Física y la camiseta representativa de su CASA: r</w:t>
      </w:r>
      <w:r w:rsidR="00813E00" w:rsidRPr="00D13C95">
        <w:rPr>
          <w:rFonts w:cs="Miriam"/>
        </w:rPr>
        <w:t xml:space="preserve">oja para Canning, amarilla para </w:t>
      </w:r>
      <w:r w:rsidRPr="00D13C95">
        <w:rPr>
          <w:rFonts w:cs="Miriam"/>
        </w:rPr>
        <w:t>Ferguson, azul oscuro para Rook y verde para O´Leary. Las camisetas se</w:t>
      </w:r>
      <w:r w:rsidR="00813E00" w:rsidRPr="00D13C95">
        <w:rPr>
          <w:rFonts w:cs="Miriam"/>
        </w:rPr>
        <w:t xml:space="preserve">rán predominantemente del color </w:t>
      </w:r>
      <w:r w:rsidRPr="00D13C95">
        <w:rPr>
          <w:rFonts w:cs="Miriam"/>
        </w:rPr>
        <w:t>de la casa, con rayas blancas atravesadas, el nombre y el logo de la CASA respectiva en el lado izquierdo.</w:t>
      </w:r>
    </w:p>
    <w:p w14:paraId="58B4885D" w14:textId="77777777" w:rsidR="00085314" w:rsidRDefault="00085314" w:rsidP="00D13C95">
      <w:pPr>
        <w:pStyle w:val="NoSpacing"/>
        <w:jc w:val="both"/>
        <w:rPr>
          <w:rFonts w:cs="Miriam"/>
        </w:rPr>
      </w:pPr>
      <w:r w:rsidRPr="00D13C95">
        <w:rPr>
          <w:rFonts w:cs="Miriam"/>
        </w:rPr>
        <w:t>Las camisetas se elaborarán en tela inteligente.</w:t>
      </w:r>
    </w:p>
    <w:p w14:paraId="20E03958" w14:textId="77777777" w:rsidR="00E0687D" w:rsidRPr="00D13C95" w:rsidRDefault="00E0687D" w:rsidP="00D13C95">
      <w:pPr>
        <w:pStyle w:val="NoSpacing"/>
        <w:jc w:val="both"/>
        <w:rPr>
          <w:rFonts w:cs="Miriam"/>
        </w:rPr>
      </w:pPr>
    </w:p>
    <w:p w14:paraId="5504AB7A" w14:textId="77777777" w:rsidR="00085314" w:rsidRPr="00D13C95" w:rsidRDefault="00085314" w:rsidP="00D13C95">
      <w:pPr>
        <w:pStyle w:val="NoSpacing"/>
        <w:jc w:val="both"/>
        <w:rPr>
          <w:rFonts w:cs="Miriam"/>
          <w:b/>
        </w:rPr>
      </w:pPr>
      <w:r w:rsidRPr="00D13C95">
        <w:rPr>
          <w:rFonts w:cs="Miriam"/>
          <w:b/>
        </w:rPr>
        <w:t>_3.12.7 Uniforme en Laboratorios</w:t>
      </w:r>
    </w:p>
    <w:p w14:paraId="2F333E3D" w14:textId="77777777" w:rsidR="00085314" w:rsidRPr="00D13C95" w:rsidRDefault="00085314" w:rsidP="00D13C95">
      <w:pPr>
        <w:pStyle w:val="NoSpacing"/>
        <w:jc w:val="both"/>
        <w:rPr>
          <w:rFonts w:cs="Miriam"/>
        </w:rPr>
      </w:pPr>
      <w:r w:rsidRPr="00D13C95">
        <w:rPr>
          <w:rFonts w:cs="Miriam"/>
        </w:rPr>
        <w:t>Los estudiantes deben usar los siguientes elementos de protec</w:t>
      </w:r>
      <w:r w:rsidR="00813E00" w:rsidRPr="00D13C95">
        <w:rPr>
          <w:rFonts w:cs="Miriam"/>
        </w:rPr>
        <w:t xml:space="preserve">ción en el momento de manipular </w:t>
      </w:r>
      <w:r w:rsidRPr="00D13C95">
        <w:rPr>
          <w:rFonts w:cs="Miriam"/>
        </w:rPr>
        <w:t>sustancias químicas en los prácticos: bata blanca, gafas protectoras y guantes. Los empleados encargados</w:t>
      </w:r>
      <w:r w:rsidR="00813E00" w:rsidRPr="00D13C95">
        <w:rPr>
          <w:rFonts w:cs="Miriam"/>
        </w:rPr>
        <w:t xml:space="preserve"> </w:t>
      </w:r>
      <w:r w:rsidRPr="00D13C95">
        <w:rPr>
          <w:rFonts w:cs="Miriam"/>
        </w:rPr>
        <w:t>de la preparación de los prácticos deben usar respirador full-face o gafas pr</w:t>
      </w:r>
      <w:r w:rsidR="00813E00" w:rsidRPr="00D13C95">
        <w:rPr>
          <w:rFonts w:cs="Miriam"/>
        </w:rPr>
        <w:t xml:space="preserve">otectoras, bata blanca u overol </w:t>
      </w:r>
      <w:r w:rsidRPr="00D13C95">
        <w:rPr>
          <w:rFonts w:cs="Miriam"/>
        </w:rPr>
        <w:t>completo y botas de butilo.</w:t>
      </w:r>
    </w:p>
    <w:p w14:paraId="5BE7789C" w14:textId="77777777" w:rsidR="00E0687D" w:rsidRDefault="00E0687D" w:rsidP="00D13C95">
      <w:pPr>
        <w:pStyle w:val="NoSpacing"/>
        <w:jc w:val="both"/>
        <w:rPr>
          <w:rFonts w:cs="Miriam"/>
          <w:b/>
        </w:rPr>
      </w:pPr>
    </w:p>
    <w:p w14:paraId="5A0AD954" w14:textId="77777777" w:rsidR="00085314" w:rsidRPr="00C01332" w:rsidRDefault="00085314" w:rsidP="00D13C95">
      <w:pPr>
        <w:pStyle w:val="NoSpacing"/>
        <w:jc w:val="both"/>
        <w:rPr>
          <w:rFonts w:cs="Miriam"/>
          <w:strike/>
          <w:rPrChange w:id="393" w:author="Diana Velazquez" w:date="2016-03-28T15:51:00Z">
            <w:rPr>
              <w:rFonts w:cs="Miriam"/>
            </w:rPr>
          </w:rPrChange>
        </w:rPr>
      </w:pPr>
      <w:commentRangeStart w:id="394"/>
      <w:r w:rsidRPr="00C01332">
        <w:rPr>
          <w:rFonts w:cs="Miriam"/>
          <w:b/>
          <w:strike/>
          <w:highlight w:val="lightGray"/>
          <w:rPrChange w:id="395" w:author="Diana Velazquez" w:date="2016-03-28T15:51:00Z">
            <w:rPr>
              <w:rFonts w:cs="Miriam"/>
              <w:b/>
            </w:rPr>
          </w:rPrChange>
        </w:rPr>
        <w:t>PARAGRAFO TRANSITORIO:</w:t>
      </w:r>
      <w:r w:rsidRPr="00C01332">
        <w:rPr>
          <w:rFonts w:cs="Miriam"/>
          <w:strike/>
          <w:highlight w:val="lightGray"/>
          <w:rPrChange w:id="396" w:author="Diana Velazquez" w:date="2016-03-28T15:51:00Z">
            <w:rPr>
              <w:rFonts w:cs="Miriam"/>
            </w:rPr>
          </w:rPrChange>
        </w:rPr>
        <w:t xml:space="preserve"> </w:t>
      </w:r>
      <w:commentRangeEnd w:id="394"/>
      <w:r w:rsidR="00EA0997" w:rsidRPr="00C01332">
        <w:rPr>
          <w:rStyle w:val="CommentReference"/>
          <w:strike/>
          <w:highlight w:val="lightGray"/>
          <w:rPrChange w:id="397" w:author="Diana Velazquez" w:date="2016-03-28T15:51:00Z">
            <w:rPr>
              <w:rStyle w:val="CommentReference"/>
            </w:rPr>
          </w:rPrChange>
        </w:rPr>
        <w:commentReference w:id="394"/>
      </w:r>
      <w:r w:rsidRPr="00C01332">
        <w:rPr>
          <w:rFonts w:cs="Miriam"/>
          <w:strike/>
          <w:highlight w:val="lightGray"/>
          <w:rPrChange w:id="398" w:author="Diana Velazquez" w:date="2016-03-28T15:51:00Z">
            <w:rPr>
              <w:rFonts w:cs="Miriam"/>
            </w:rPr>
          </w:rPrChange>
        </w:rPr>
        <w:t>Durante el año académico 2015-2016 los</w:t>
      </w:r>
      <w:r w:rsidR="00813E00" w:rsidRPr="00C01332">
        <w:rPr>
          <w:rFonts w:cs="Miriam"/>
          <w:strike/>
          <w:highlight w:val="lightGray"/>
          <w:rPrChange w:id="399" w:author="Diana Velazquez" w:date="2016-03-28T15:51:00Z">
            <w:rPr>
              <w:rFonts w:cs="Miriam"/>
            </w:rPr>
          </w:rPrChange>
        </w:rPr>
        <w:t xml:space="preserve"> estudiantes podrán utilizar el </w:t>
      </w:r>
      <w:r w:rsidRPr="00C01332">
        <w:rPr>
          <w:rFonts w:cs="Miriam"/>
          <w:strike/>
          <w:highlight w:val="lightGray"/>
          <w:rPrChange w:id="400" w:author="Diana Velazquez" w:date="2016-03-28T15:51:00Z">
            <w:rPr>
              <w:rFonts w:cs="Miriam"/>
            </w:rPr>
          </w:rPrChange>
        </w:rPr>
        <w:t>diseño vigente hasta Junio del 2015 o el aprobado en este Manual, a partir de Agosto de 2015</w:t>
      </w:r>
      <w:r w:rsidRPr="00C01332">
        <w:rPr>
          <w:rFonts w:cs="Miriam"/>
          <w:highlight w:val="lightGray"/>
          <w:rPrChange w:id="401" w:author="Diana Velazquez" w:date="2016-03-28T15:51:00Z">
            <w:rPr>
              <w:rFonts w:cs="Miriam"/>
            </w:rPr>
          </w:rPrChange>
        </w:rPr>
        <w:t>.</w:t>
      </w:r>
    </w:p>
    <w:p w14:paraId="6D40517E" w14:textId="77777777" w:rsidR="00E0687D" w:rsidRDefault="00E0687D" w:rsidP="00D13C95">
      <w:pPr>
        <w:pStyle w:val="NoSpacing"/>
        <w:jc w:val="both"/>
        <w:rPr>
          <w:rFonts w:cs="Miriam"/>
          <w:b/>
        </w:rPr>
      </w:pPr>
    </w:p>
    <w:p w14:paraId="578330C7" w14:textId="77777777" w:rsidR="00085314" w:rsidRDefault="00085314" w:rsidP="00D13C95">
      <w:pPr>
        <w:pStyle w:val="NoSpacing"/>
        <w:jc w:val="both"/>
        <w:rPr>
          <w:rFonts w:cs="Miriam"/>
          <w:b/>
        </w:rPr>
      </w:pPr>
      <w:r w:rsidRPr="00D13C95">
        <w:rPr>
          <w:rFonts w:cs="Miriam"/>
          <w:b/>
        </w:rPr>
        <w:t xml:space="preserve">_3.13 </w:t>
      </w:r>
      <w:commentRangeStart w:id="402"/>
      <w:r w:rsidRPr="00D13C95">
        <w:rPr>
          <w:rFonts w:cs="Miriam"/>
          <w:b/>
        </w:rPr>
        <w:t>CARNÉS DE IDENTIFICACION</w:t>
      </w:r>
      <w:commentRangeEnd w:id="402"/>
      <w:r w:rsidR="00EA0997">
        <w:rPr>
          <w:rStyle w:val="CommentReference"/>
        </w:rPr>
        <w:commentReference w:id="402"/>
      </w:r>
    </w:p>
    <w:p w14:paraId="5EF3329C" w14:textId="77777777" w:rsidR="00E0687D" w:rsidRPr="00D13C95" w:rsidRDefault="00E0687D" w:rsidP="00D13C95">
      <w:pPr>
        <w:pStyle w:val="NoSpacing"/>
        <w:jc w:val="both"/>
        <w:rPr>
          <w:rFonts w:cs="Miriam"/>
          <w:b/>
        </w:rPr>
      </w:pPr>
    </w:p>
    <w:p w14:paraId="32E96F3A" w14:textId="77777777" w:rsidR="00085314" w:rsidRPr="00D13C95" w:rsidRDefault="00085314" w:rsidP="00D13C95">
      <w:pPr>
        <w:pStyle w:val="NoSpacing"/>
        <w:jc w:val="both"/>
        <w:rPr>
          <w:rFonts w:cs="Miriam"/>
        </w:rPr>
      </w:pPr>
      <w:r w:rsidRPr="00D13C95">
        <w:rPr>
          <w:rFonts w:cs="Miriam"/>
        </w:rPr>
        <w:t>Todos los estudiantes de Bachillerato, docentes y empleados deben port</w:t>
      </w:r>
      <w:r w:rsidR="00813E00" w:rsidRPr="00D13C95">
        <w:rPr>
          <w:rFonts w:cs="Miriam"/>
        </w:rPr>
        <w:t xml:space="preserve">ar sus carnés de identificación </w:t>
      </w:r>
      <w:r w:rsidRPr="00D13C95">
        <w:rPr>
          <w:rFonts w:cs="Miriam"/>
        </w:rPr>
        <w:t>mientras estén en las instalaciones del Colegio o en actividades escolares.</w:t>
      </w:r>
    </w:p>
    <w:p w14:paraId="405CD4C5" w14:textId="77777777" w:rsidR="00085314" w:rsidRPr="00D13C95" w:rsidRDefault="00085314" w:rsidP="00D13C95">
      <w:pPr>
        <w:pStyle w:val="NoSpacing"/>
        <w:jc w:val="both"/>
        <w:rPr>
          <w:rFonts w:cs="Miriam"/>
        </w:rPr>
      </w:pPr>
      <w:r w:rsidRPr="00D13C95">
        <w:rPr>
          <w:rFonts w:cs="Miriam"/>
        </w:rPr>
        <w:t>Los visitantes deberán portar en lugar visible, el carné que los identifica como tales.</w:t>
      </w:r>
    </w:p>
    <w:p w14:paraId="445B5518" w14:textId="77777777" w:rsidR="00085314" w:rsidRDefault="00085314" w:rsidP="00D13C95">
      <w:pPr>
        <w:pStyle w:val="NoSpacing"/>
        <w:jc w:val="both"/>
        <w:rPr>
          <w:rFonts w:cs="Miriam"/>
        </w:rPr>
      </w:pPr>
      <w:r w:rsidRPr="00D13C95">
        <w:rPr>
          <w:rFonts w:cs="Miriam"/>
        </w:rPr>
        <w:t>El Colegio cobrará una tarifa para reemplazar los carnés en caso de deterioro o extravío.</w:t>
      </w:r>
    </w:p>
    <w:p w14:paraId="7EDC5727" w14:textId="77777777" w:rsidR="00E0687D" w:rsidRPr="00D13C95" w:rsidRDefault="00E0687D" w:rsidP="00D13C95">
      <w:pPr>
        <w:pStyle w:val="NoSpacing"/>
        <w:jc w:val="both"/>
        <w:rPr>
          <w:rFonts w:cs="Miriam"/>
        </w:rPr>
      </w:pPr>
    </w:p>
    <w:p w14:paraId="66086069" w14:textId="77777777" w:rsidR="00085314" w:rsidRDefault="00085314" w:rsidP="00D13C95">
      <w:pPr>
        <w:pStyle w:val="NoSpacing"/>
        <w:jc w:val="both"/>
        <w:rPr>
          <w:rFonts w:cs="Miriam"/>
          <w:b/>
        </w:rPr>
      </w:pPr>
      <w:r w:rsidRPr="00D13C95">
        <w:rPr>
          <w:rFonts w:cs="Miriam"/>
          <w:b/>
        </w:rPr>
        <w:t>_3.14 NORMAS Y POLÍTICAS DE USO DE LAS ÁREAS DEL COLEGIO</w:t>
      </w:r>
    </w:p>
    <w:p w14:paraId="6A67960D" w14:textId="77777777" w:rsidR="00E0687D" w:rsidRPr="00D13C95" w:rsidRDefault="00E0687D" w:rsidP="00D13C95">
      <w:pPr>
        <w:pStyle w:val="NoSpacing"/>
        <w:jc w:val="both"/>
        <w:rPr>
          <w:rFonts w:cs="Miriam"/>
          <w:b/>
        </w:rPr>
      </w:pPr>
    </w:p>
    <w:p w14:paraId="22F45EDF" w14:textId="77777777" w:rsidR="00085314" w:rsidRDefault="00085314" w:rsidP="00D13C95">
      <w:pPr>
        <w:pStyle w:val="NoSpacing"/>
        <w:jc w:val="both"/>
        <w:rPr>
          <w:rFonts w:cs="Miriam"/>
        </w:rPr>
      </w:pPr>
      <w:r w:rsidRPr="00D13C95">
        <w:rPr>
          <w:rFonts w:cs="Miriam"/>
        </w:rPr>
        <w:t>Todos los miembros de la comunidad educativa deben seguir las norma</w:t>
      </w:r>
      <w:r w:rsidR="00813E00" w:rsidRPr="00D13C95">
        <w:rPr>
          <w:rFonts w:cs="Miriam"/>
        </w:rPr>
        <w:t xml:space="preserve">s y políticas de uso propias de </w:t>
      </w:r>
      <w:r w:rsidRPr="00D13C95">
        <w:rPr>
          <w:rFonts w:cs="Miriam"/>
        </w:rPr>
        <w:t>cada área del Colegio, contempladas en el presente Manual de Convivenci</w:t>
      </w:r>
      <w:r w:rsidR="00813E00" w:rsidRPr="00D13C95">
        <w:rPr>
          <w:rFonts w:cs="Miriam"/>
        </w:rPr>
        <w:t xml:space="preserve">a o expuestas en sitio visible, </w:t>
      </w:r>
      <w:r w:rsidRPr="00D13C95">
        <w:rPr>
          <w:rFonts w:cs="Miriam"/>
        </w:rPr>
        <w:t>en los lugares respectivos.</w:t>
      </w:r>
    </w:p>
    <w:p w14:paraId="13E844F1" w14:textId="77777777" w:rsidR="00E0687D" w:rsidRPr="00D13C95" w:rsidRDefault="00E0687D" w:rsidP="00D13C95">
      <w:pPr>
        <w:pStyle w:val="NoSpacing"/>
        <w:jc w:val="both"/>
        <w:rPr>
          <w:rFonts w:cs="Miriam"/>
        </w:rPr>
      </w:pPr>
    </w:p>
    <w:p w14:paraId="50A9804E" w14:textId="77777777" w:rsidR="00085314" w:rsidRDefault="00085314" w:rsidP="00D13C95">
      <w:pPr>
        <w:pStyle w:val="NoSpacing"/>
        <w:jc w:val="both"/>
        <w:rPr>
          <w:rFonts w:cs="Miriam"/>
        </w:rPr>
      </w:pPr>
      <w:r w:rsidRPr="00D13C95">
        <w:rPr>
          <w:rFonts w:cs="Miriam"/>
        </w:rPr>
        <w:t xml:space="preserve">Los miembros de la comunidad educativa deben comportarse de </w:t>
      </w:r>
      <w:r w:rsidR="00813E00" w:rsidRPr="00D13C95">
        <w:rPr>
          <w:rFonts w:cs="Miriam"/>
        </w:rPr>
        <w:t xml:space="preserve">acuerdo con las normas de buena </w:t>
      </w:r>
      <w:r w:rsidRPr="00D13C95">
        <w:rPr>
          <w:rFonts w:cs="Miriam"/>
        </w:rPr>
        <w:t>conducta y urbanidad en todas las dependencias del Colegio, respetar a</w:t>
      </w:r>
      <w:r w:rsidR="00813E00" w:rsidRPr="00D13C95">
        <w:rPr>
          <w:rFonts w:cs="Miriam"/>
        </w:rPr>
        <w:t xml:space="preserve"> los demás y velar por la buena </w:t>
      </w:r>
      <w:r w:rsidRPr="00D13C95">
        <w:rPr>
          <w:rFonts w:cs="Miriam"/>
        </w:rPr>
        <w:t>conservación de las instalaciones y bienes de la Institución.</w:t>
      </w:r>
    </w:p>
    <w:p w14:paraId="11AC175E" w14:textId="77777777" w:rsidR="00E0687D" w:rsidRPr="00D13C95" w:rsidRDefault="00E0687D" w:rsidP="00D13C95">
      <w:pPr>
        <w:pStyle w:val="NoSpacing"/>
        <w:jc w:val="both"/>
        <w:rPr>
          <w:rFonts w:cs="Miriam"/>
        </w:rPr>
      </w:pPr>
    </w:p>
    <w:p w14:paraId="12091B43" w14:textId="77777777" w:rsidR="00085314" w:rsidRPr="00D13C95" w:rsidRDefault="00085314" w:rsidP="00D13C95">
      <w:pPr>
        <w:pStyle w:val="NoSpacing"/>
        <w:jc w:val="both"/>
        <w:rPr>
          <w:rFonts w:cs="Miriam"/>
          <w:b/>
        </w:rPr>
      </w:pPr>
      <w:r w:rsidRPr="00D13C95">
        <w:rPr>
          <w:rFonts w:cs="Miriam"/>
          <w:b/>
        </w:rPr>
        <w:t>_3.14.1 Normas en la Cafetería</w:t>
      </w:r>
    </w:p>
    <w:p w14:paraId="02678FF7" w14:textId="77777777" w:rsidR="00085314" w:rsidRPr="00D13C95" w:rsidRDefault="00085314" w:rsidP="00D13C95">
      <w:pPr>
        <w:pStyle w:val="NoSpacing"/>
        <w:jc w:val="both"/>
        <w:rPr>
          <w:rFonts w:cs="Miriam"/>
        </w:rPr>
      </w:pPr>
      <w:r w:rsidRPr="00D13C95">
        <w:rPr>
          <w:rFonts w:cs="Miriam"/>
        </w:rPr>
        <w:t>Todos los usuarios de la Cafetería, incluyendo padres y visitantes, deben resp</w:t>
      </w:r>
      <w:r w:rsidR="00813E00" w:rsidRPr="00D13C95">
        <w:rPr>
          <w:rFonts w:cs="Miriam"/>
        </w:rPr>
        <w:t xml:space="preserve">etar las filas, mantener orden, </w:t>
      </w:r>
      <w:r w:rsidRPr="00D13C95">
        <w:rPr>
          <w:rFonts w:cs="Miriam"/>
        </w:rPr>
        <w:t>limpieza y respeto adecuados.</w:t>
      </w:r>
    </w:p>
    <w:p w14:paraId="5A0ABA2A" w14:textId="77777777" w:rsidR="00085314" w:rsidRPr="00D13C95" w:rsidRDefault="00085314" w:rsidP="00D13C95">
      <w:pPr>
        <w:pStyle w:val="NoSpacing"/>
        <w:jc w:val="both"/>
        <w:rPr>
          <w:rFonts w:cs="Miriam"/>
        </w:rPr>
      </w:pPr>
      <w:r w:rsidRPr="00D13C95">
        <w:rPr>
          <w:rFonts w:cs="Miriam"/>
        </w:rPr>
        <w:t xml:space="preserve">Los usuarios deben llevar al lugar de lavado, las bandejas, platos, envases, vasos y </w:t>
      </w:r>
      <w:r w:rsidR="00813E00" w:rsidRPr="00D13C95">
        <w:rPr>
          <w:rFonts w:cs="Miriam"/>
        </w:rPr>
        <w:t xml:space="preserve">dejar las mesas y </w:t>
      </w:r>
      <w:r w:rsidRPr="00D13C95">
        <w:rPr>
          <w:rFonts w:cs="Miriam"/>
        </w:rPr>
        <w:t>asientos en orden.</w:t>
      </w:r>
    </w:p>
    <w:p w14:paraId="6894C961" w14:textId="77777777" w:rsidR="00085314" w:rsidRDefault="00085314" w:rsidP="00D13C95">
      <w:pPr>
        <w:pStyle w:val="NoSpacing"/>
        <w:jc w:val="both"/>
        <w:rPr>
          <w:rFonts w:cs="Miriam"/>
        </w:rPr>
      </w:pPr>
      <w:r w:rsidRPr="00D13C95">
        <w:rPr>
          <w:rFonts w:cs="Miriam"/>
        </w:rPr>
        <w:t>Los estudiantes pueden utilizar la Cafetería únicamente durante los recreos de su sección.</w:t>
      </w:r>
    </w:p>
    <w:p w14:paraId="2EFE8334" w14:textId="77777777" w:rsidR="00E0687D" w:rsidRPr="00D13C95" w:rsidRDefault="00E0687D" w:rsidP="00D13C95">
      <w:pPr>
        <w:pStyle w:val="NoSpacing"/>
        <w:jc w:val="both"/>
        <w:rPr>
          <w:rFonts w:cs="Miriam"/>
        </w:rPr>
      </w:pPr>
    </w:p>
    <w:p w14:paraId="74FC2A1E" w14:textId="77777777" w:rsidR="00E0687D" w:rsidRPr="00D13C95" w:rsidRDefault="00085314" w:rsidP="00D13C95">
      <w:pPr>
        <w:pStyle w:val="NoSpacing"/>
        <w:jc w:val="both"/>
        <w:rPr>
          <w:rFonts w:cs="Miriam"/>
          <w:b/>
        </w:rPr>
      </w:pPr>
      <w:r w:rsidRPr="00D13C95">
        <w:rPr>
          <w:rFonts w:cs="Miriam"/>
          <w:b/>
        </w:rPr>
        <w:t>_3.14.2 Normas en las Salas de Cómputo</w:t>
      </w:r>
    </w:p>
    <w:p w14:paraId="08E8C500" w14:textId="77777777" w:rsidR="00085314" w:rsidRPr="00D13C95" w:rsidRDefault="00085314" w:rsidP="00053334">
      <w:pPr>
        <w:pStyle w:val="NoSpacing"/>
        <w:numPr>
          <w:ilvl w:val="0"/>
          <w:numId w:val="21"/>
        </w:numPr>
        <w:jc w:val="both"/>
        <w:rPr>
          <w:rFonts w:cs="Miriam"/>
        </w:rPr>
      </w:pPr>
      <w:r w:rsidRPr="00D13C95">
        <w:rPr>
          <w:rFonts w:cs="Miriam"/>
        </w:rPr>
        <w:t>Los estudiantes solo pueden utilizar los computadores y estar dentro de las salas acom</w:t>
      </w:r>
      <w:r w:rsidR="00813E00" w:rsidRPr="00D13C95">
        <w:rPr>
          <w:rFonts w:cs="Miriam"/>
        </w:rPr>
        <w:t xml:space="preserve">pañados </w:t>
      </w:r>
      <w:r w:rsidRPr="00D13C95">
        <w:rPr>
          <w:rFonts w:cs="Miriam"/>
        </w:rPr>
        <w:t>de un docente, y seguir cuidadosamente todas las instrucciones dadas por el profesor.</w:t>
      </w:r>
    </w:p>
    <w:p w14:paraId="64DA4D77" w14:textId="77777777" w:rsidR="00085314" w:rsidRPr="00D13C95" w:rsidRDefault="00085314" w:rsidP="00053334">
      <w:pPr>
        <w:pStyle w:val="NoSpacing"/>
        <w:numPr>
          <w:ilvl w:val="0"/>
          <w:numId w:val="21"/>
        </w:numPr>
        <w:jc w:val="both"/>
        <w:rPr>
          <w:rFonts w:cs="Miriam"/>
        </w:rPr>
      </w:pPr>
      <w:r w:rsidRPr="00D13C95">
        <w:rPr>
          <w:rFonts w:cs="Miriam"/>
        </w:rPr>
        <w:t>La disposición de maletines, bolsos, artículos electrónicos, legaja</w:t>
      </w:r>
      <w:r w:rsidR="00813E00" w:rsidRPr="00D13C95">
        <w:rPr>
          <w:rFonts w:cs="Miriam"/>
        </w:rPr>
        <w:t xml:space="preserve">dores, u otros objetos, se debe </w:t>
      </w:r>
      <w:r w:rsidRPr="00D13C95">
        <w:rPr>
          <w:rFonts w:cs="Miriam"/>
        </w:rPr>
        <w:t>hacer en los lugares asignados por el profesor.</w:t>
      </w:r>
    </w:p>
    <w:p w14:paraId="25DABE7A" w14:textId="77777777" w:rsidR="00085314" w:rsidRPr="00D13C95" w:rsidRDefault="00085314" w:rsidP="00053334">
      <w:pPr>
        <w:pStyle w:val="NoSpacing"/>
        <w:numPr>
          <w:ilvl w:val="0"/>
          <w:numId w:val="21"/>
        </w:numPr>
        <w:jc w:val="both"/>
        <w:rPr>
          <w:rFonts w:cs="Miriam"/>
        </w:rPr>
      </w:pPr>
      <w:r w:rsidRPr="00D13C95">
        <w:rPr>
          <w:rFonts w:cs="Miriam"/>
        </w:rPr>
        <w:t>No se permite ninguna clase de cambio, adición o arreglo e</w:t>
      </w:r>
      <w:r w:rsidR="00813E00" w:rsidRPr="00D13C95">
        <w:rPr>
          <w:rFonts w:cs="Miriam"/>
        </w:rPr>
        <w:t xml:space="preserve">n la organización del hardware, </w:t>
      </w:r>
      <w:r w:rsidRPr="00D13C95">
        <w:rPr>
          <w:rFonts w:cs="Miriam"/>
        </w:rPr>
        <w:t>cableado o software sin el permiso expreso del Coordinador de T</w:t>
      </w:r>
      <w:r w:rsidR="00813E00" w:rsidRPr="00D13C95">
        <w:rPr>
          <w:rFonts w:cs="Miriam"/>
        </w:rPr>
        <w:t xml:space="preserve">ecnología Informática o docente </w:t>
      </w:r>
      <w:r w:rsidRPr="00D13C95">
        <w:rPr>
          <w:rFonts w:cs="Miriam"/>
        </w:rPr>
        <w:t>a quien corresponde el aula.</w:t>
      </w:r>
    </w:p>
    <w:p w14:paraId="53CA058B" w14:textId="77777777" w:rsidR="00085314" w:rsidRPr="00D13C95" w:rsidRDefault="00085314" w:rsidP="00053334">
      <w:pPr>
        <w:pStyle w:val="NoSpacing"/>
        <w:numPr>
          <w:ilvl w:val="0"/>
          <w:numId w:val="21"/>
        </w:numPr>
        <w:jc w:val="both"/>
        <w:rPr>
          <w:rFonts w:cs="Miriam"/>
        </w:rPr>
      </w:pPr>
      <w:r w:rsidRPr="00D13C95">
        <w:rPr>
          <w:rFonts w:cs="Miriam"/>
        </w:rPr>
        <w:t xml:space="preserve">Por ser ilegal, no se permite prestar el software de propiedad del </w:t>
      </w:r>
      <w:r w:rsidR="00813E00" w:rsidRPr="00D13C95">
        <w:rPr>
          <w:rFonts w:cs="Miriam"/>
        </w:rPr>
        <w:t xml:space="preserve">Colegio, ni elaborar copias del </w:t>
      </w:r>
      <w:r w:rsidRPr="00D13C95">
        <w:rPr>
          <w:rFonts w:cs="Miriam"/>
        </w:rPr>
        <w:t>mismo.</w:t>
      </w:r>
    </w:p>
    <w:p w14:paraId="08437A52" w14:textId="77777777" w:rsidR="00085314" w:rsidRPr="00D13C95" w:rsidRDefault="00085314" w:rsidP="00053334">
      <w:pPr>
        <w:pStyle w:val="NoSpacing"/>
        <w:numPr>
          <w:ilvl w:val="0"/>
          <w:numId w:val="21"/>
        </w:numPr>
        <w:jc w:val="both"/>
        <w:rPr>
          <w:rFonts w:cs="Miriam"/>
        </w:rPr>
      </w:pPr>
      <w:r w:rsidRPr="00D13C95">
        <w:rPr>
          <w:rFonts w:cs="Miriam"/>
        </w:rPr>
        <w:t>El acceso al Internet está disponible exclusivamente para el estudio y los trabajos pedagógicos.</w:t>
      </w:r>
    </w:p>
    <w:p w14:paraId="1FB84095" w14:textId="77777777" w:rsidR="00085314" w:rsidRPr="00D13C95" w:rsidRDefault="00085314" w:rsidP="00053334">
      <w:pPr>
        <w:pStyle w:val="NoSpacing"/>
        <w:numPr>
          <w:ilvl w:val="0"/>
          <w:numId w:val="21"/>
        </w:numPr>
        <w:jc w:val="both"/>
        <w:rPr>
          <w:rFonts w:cs="Miriam"/>
        </w:rPr>
      </w:pPr>
      <w:r w:rsidRPr="00D13C95">
        <w:rPr>
          <w:rFonts w:cs="Miriam"/>
        </w:rPr>
        <w:t>Los computadores deben quedar apagados correctamente o en rep</w:t>
      </w:r>
      <w:r w:rsidR="00813E00" w:rsidRPr="00D13C95">
        <w:rPr>
          <w:rFonts w:cs="Miriam"/>
        </w:rPr>
        <w:t xml:space="preserve">oso, ordenados y listos para la </w:t>
      </w:r>
      <w:r w:rsidRPr="00D13C95">
        <w:rPr>
          <w:rFonts w:cs="Miriam"/>
        </w:rPr>
        <w:t>clase siguiente.</w:t>
      </w:r>
    </w:p>
    <w:p w14:paraId="7A924EB8" w14:textId="77777777" w:rsidR="00085314" w:rsidRPr="00212B07" w:rsidRDefault="00085314" w:rsidP="00053334">
      <w:pPr>
        <w:pStyle w:val="NoSpacing"/>
        <w:numPr>
          <w:ilvl w:val="0"/>
          <w:numId w:val="21"/>
        </w:numPr>
        <w:jc w:val="both"/>
        <w:rPr>
          <w:rFonts w:cs="Miriam"/>
        </w:rPr>
      </w:pPr>
      <w:r w:rsidRPr="00D13C95">
        <w:rPr>
          <w:rFonts w:cs="Miriam"/>
        </w:rPr>
        <w:t>Cualquier anomalía o daño debe ser reportado inmediatamente al Coordinador de Tecnología</w:t>
      </w:r>
      <w:r w:rsidR="00212B07">
        <w:rPr>
          <w:rFonts w:cs="Miriam"/>
        </w:rPr>
        <w:t xml:space="preserve"> </w:t>
      </w:r>
      <w:r w:rsidRPr="00212B07">
        <w:rPr>
          <w:rFonts w:cs="Miriam"/>
        </w:rPr>
        <w:t>Informática y el estudiante a quien se le compruebe la falta, debe responder por el daño ocasionado.</w:t>
      </w:r>
    </w:p>
    <w:p w14:paraId="59E2EAB1" w14:textId="77777777" w:rsidR="00085314" w:rsidRPr="00D13C95" w:rsidRDefault="00085314" w:rsidP="00053334">
      <w:pPr>
        <w:pStyle w:val="NoSpacing"/>
        <w:numPr>
          <w:ilvl w:val="0"/>
          <w:numId w:val="21"/>
        </w:numPr>
        <w:jc w:val="both"/>
        <w:rPr>
          <w:rFonts w:cs="Miriam"/>
        </w:rPr>
      </w:pPr>
      <w:r w:rsidRPr="00D13C95">
        <w:rPr>
          <w:rFonts w:cs="Miriam"/>
        </w:rPr>
        <w:t>Para los docentes: se permite el uso personal de los computado</w:t>
      </w:r>
      <w:r w:rsidR="00813E00" w:rsidRPr="00D13C95">
        <w:rPr>
          <w:rFonts w:cs="Miriam"/>
        </w:rPr>
        <w:t xml:space="preserve">res siempre y cuando no esté en </w:t>
      </w:r>
      <w:r w:rsidRPr="00D13C95">
        <w:rPr>
          <w:rFonts w:cs="Miriam"/>
        </w:rPr>
        <w:t>contravía de los valores éticos, los reglamentos y políticas internas del Colegio.</w:t>
      </w:r>
    </w:p>
    <w:p w14:paraId="71528042" w14:textId="77777777" w:rsidR="00085314" w:rsidRDefault="00085314" w:rsidP="00053334">
      <w:pPr>
        <w:pStyle w:val="NoSpacing"/>
        <w:numPr>
          <w:ilvl w:val="0"/>
          <w:numId w:val="21"/>
        </w:numPr>
        <w:jc w:val="both"/>
        <w:rPr>
          <w:rFonts w:cs="Miriam"/>
        </w:rPr>
      </w:pPr>
      <w:r w:rsidRPr="00D13C95">
        <w:rPr>
          <w:rFonts w:cs="Miriam"/>
        </w:rPr>
        <w:t>Los docentes deben asumir los costos de impresión de asuntos personales</w:t>
      </w:r>
    </w:p>
    <w:p w14:paraId="050F5CC4" w14:textId="77777777" w:rsidR="00212B07" w:rsidRPr="00D13C95" w:rsidRDefault="00212B07" w:rsidP="00212B07">
      <w:pPr>
        <w:pStyle w:val="NoSpacing"/>
        <w:ind w:left="720"/>
        <w:jc w:val="both"/>
        <w:rPr>
          <w:rFonts w:cs="Miriam"/>
        </w:rPr>
      </w:pPr>
    </w:p>
    <w:p w14:paraId="39667730" w14:textId="77777777" w:rsidR="00085314" w:rsidRPr="00D13C95" w:rsidRDefault="00085314" w:rsidP="00D13C95">
      <w:pPr>
        <w:pStyle w:val="NoSpacing"/>
        <w:jc w:val="both"/>
        <w:rPr>
          <w:rFonts w:cs="Miriam"/>
          <w:b/>
        </w:rPr>
      </w:pPr>
      <w:r w:rsidRPr="00D13C95">
        <w:rPr>
          <w:rFonts w:cs="Miriam"/>
          <w:b/>
        </w:rPr>
        <w:t>_3.14.3 Normas en el Centro de Información John Patrick Cushnan</w:t>
      </w:r>
    </w:p>
    <w:p w14:paraId="2AF737D1" w14:textId="77777777" w:rsidR="00085314" w:rsidRDefault="00085314" w:rsidP="00D13C95">
      <w:pPr>
        <w:pStyle w:val="NoSpacing"/>
        <w:jc w:val="both"/>
        <w:rPr>
          <w:rFonts w:cs="Miriam"/>
        </w:rPr>
      </w:pPr>
      <w:r w:rsidRPr="00D13C95">
        <w:rPr>
          <w:rFonts w:cs="Miriam"/>
        </w:rPr>
        <w:t>El Centro de Información JPC comprende las bibliotecas, los cuartos de recursos</w:t>
      </w:r>
      <w:r w:rsidR="00813E00" w:rsidRPr="00D13C95">
        <w:rPr>
          <w:rFonts w:cs="Miriam"/>
        </w:rPr>
        <w:t xml:space="preserve"> didácticos y los servicios del </w:t>
      </w:r>
      <w:r w:rsidRPr="00D13C95">
        <w:rPr>
          <w:rFonts w:cs="Miriam"/>
        </w:rPr>
        <w:t>centro de copiado. Son considerados usuarios de este Centro de Información, lo</w:t>
      </w:r>
      <w:r w:rsidR="00813E00" w:rsidRPr="00D13C95">
        <w:rPr>
          <w:rFonts w:cs="Miriam"/>
        </w:rPr>
        <w:t xml:space="preserve">s directivos, los docentes, los </w:t>
      </w:r>
      <w:r w:rsidRPr="00D13C95">
        <w:rPr>
          <w:rFonts w:cs="Miriam"/>
        </w:rPr>
        <w:t>estudiantes, los empleados y en casos especiales los exalumnos y los padres de familia de la Institución.</w:t>
      </w:r>
    </w:p>
    <w:p w14:paraId="69251C6C" w14:textId="77777777" w:rsidR="00212B07" w:rsidRPr="00D13C95" w:rsidRDefault="00212B07" w:rsidP="00D13C95">
      <w:pPr>
        <w:pStyle w:val="NoSpacing"/>
        <w:jc w:val="both"/>
        <w:rPr>
          <w:rFonts w:cs="Miriam"/>
        </w:rPr>
      </w:pPr>
    </w:p>
    <w:p w14:paraId="4FC050B9" w14:textId="77777777" w:rsidR="00085314" w:rsidRPr="00D13C95" w:rsidRDefault="00085314" w:rsidP="00D13C95">
      <w:pPr>
        <w:pStyle w:val="NoSpacing"/>
        <w:jc w:val="both"/>
        <w:rPr>
          <w:rFonts w:cs="Miriam"/>
          <w:b/>
        </w:rPr>
      </w:pPr>
      <w:r w:rsidRPr="00D13C95">
        <w:rPr>
          <w:rFonts w:cs="Miriam"/>
          <w:b/>
        </w:rPr>
        <w:t>_3.14.3.1 Políticas y Procedimientos en las Bibliotecas</w:t>
      </w:r>
    </w:p>
    <w:p w14:paraId="1FE59BDB" w14:textId="77777777" w:rsidR="00085314" w:rsidRPr="00D13C95" w:rsidRDefault="00085314" w:rsidP="00053334">
      <w:pPr>
        <w:pStyle w:val="NoSpacing"/>
        <w:numPr>
          <w:ilvl w:val="0"/>
          <w:numId w:val="22"/>
        </w:numPr>
        <w:jc w:val="both"/>
        <w:rPr>
          <w:rFonts w:cs="Miriam"/>
        </w:rPr>
      </w:pPr>
      <w:r w:rsidRPr="00D13C95">
        <w:rPr>
          <w:rFonts w:cs="Miriam"/>
        </w:rPr>
        <w:t>Los usuarios deben comportarse adecuadamente dentro de las bibliot</w:t>
      </w:r>
      <w:r w:rsidR="00813E00" w:rsidRPr="00D13C95">
        <w:rPr>
          <w:rFonts w:cs="Miriam"/>
        </w:rPr>
        <w:t xml:space="preserve">ecas, sin entorpecer el trabajo </w:t>
      </w:r>
      <w:r w:rsidRPr="00D13C95">
        <w:rPr>
          <w:rFonts w:cs="Miriam"/>
        </w:rPr>
        <w:t>de otros.</w:t>
      </w:r>
    </w:p>
    <w:p w14:paraId="4698E172" w14:textId="77777777" w:rsidR="00085314" w:rsidRPr="00D13C95" w:rsidRDefault="00085314" w:rsidP="00053334">
      <w:pPr>
        <w:pStyle w:val="NoSpacing"/>
        <w:numPr>
          <w:ilvl w:val="0"/>
          <w:numId w:val="22"/>
        </w:numPr>
        <w:jc w:val="both"/>
        <w:rPr>
          <w:rFonts w:cs="Miriam"/>
        </w:rPr>
      </w:pPr>
      <w:r w:rsidRPr="00D13C95">
        <w:rPr>
          <w:rFonts w:cs="Miriam"/>
        </w:rPr>
        <w:t>En las bibliotecas, no se permite la entrada de termos, loncheras, ma</w:t>
      </w:r>
      <w:r w:rsidR="00813E00" w:rsidRPr="00D13C95">
        <w:rPr>
          <w:rFonts w:cs="Miriam"/>
        </w:rPr>
        <w:t xml:space="preserve">letines, estuches de portátiles </w:t>
      </w:r>
      <w:r w:rsidRPr="00D13C95">
        <w:rPr>
          <w:rFonts w:cs="Miriam"/>
        </w:rPr>
        <w:t>ni bolsos. Estos artículos deben dejarse preferiblemente en su casill</w:t>
      </w:r>
      <w:r w:rsidR="00813E00" w:rsidRPr="00D13C95">
        <w:rPr>
          <w:rFonts w:cs="Miriam"/>
        </w:rPr>
        <w:t xml:space="preserve">ero, o en la estantería ubicada </w:t>
      </w:r>
      <w:r w:rsidRPr="00D13C95">
        <w:rPr>
          <w:rFonts w:cs="Miriam"/>
        </w:rPr>
        <w:t>fuera de las bibliotecas.</w:t>
      </w:r>
    </w:p>
    <w:p w14:paraId="720DB7CA" w14:textId="77777777" w:rsidR="00085314" w:rsidRPr="00D13C95" w:rsidRDefault="00085314" w:rsidP="00053334">
      <w:pPr>
        <w:pStyle w:val="NoSpacing"/>
        <w:numPr>
          <w:ilvl w:val="0"/>
          <w:numId w:val="22"/>
        </w:numPr>
        <w:jc w:val="both"/>
        <w:rPr>
          <w:rFonts w:cs="Miriam"/>
        </w:rPr>
      </w:pPr>
      <w:r w:rsidRPr="00D13C95">
        <w:rPr>
          <w:rFonts w:cs="Miriam"/>
        </w:rPr>
        <w:t>En ningún caso, las bibliotecas pueden ser usadas como lugares para cumplir castigos o sanciones.</w:t>
      </w:r>
    </w:p>
    <w:p w14:paraId="1350B75F" w14:textId="77777777" w:rsidR="00085314" w:rsidRPr="00D13C95" w:rsidRDefault="00085314" w:rsidP="00053334">
      <w:pPr>
        <w:pStyle w:val="NoSpacing"/>
        <w:numPr>
          <w:ilvl w:val="0"/>
          <w:numId w:val="22"/>
        </w:numPr>
        <w:jc w:val="both"/>
        <w:rPr>
          <w:rFonts w:cs="Miriam"/>
        </w:rPr>
      </w:pPr>
      <w:r w:rsidRPr="00D13C95">
        <w:rPr>
          <w:rFonts w:cs="Miriam"/>
        </w:rPr>
        <w:t xml:space="preserve">Las terminales de consulta están dedicadas al acceso de las bases de </w:t>
      </w:r>
      <w:r w:rsidR="00813E00" w:rsidRPr="00D13C95">
        <w:rPr>
          <w:rFonts w:cs="Miriam"/>
        </w:rPr>
        <w:t xml:space="preserve">datos del Centro de Información </w:t>
      </w:r>
      <w:r w:rsidRPr="00D13C95">
        <w:rPr>
          <w:rFonts w:cs="Miriam"/>
        </w:rPr>
        <w:t>y por ningún motivo podrá cambiarse su configuración institucional.</w:t>
      </w:r>
    </w:p>
    <w:p w14:paraId="1A977C13" w14:textId="77777777" w:rsidR="00085314" w:rsidRPr="00D13C95" w:rsidRDefault="00085314" w:rsidP="00053334">
      <w:pPr>
        <w:pStyle w:val="NoSpacing"/>
        <w:numPr>
          <w:ilvl w:val="0"/>
          <w:numId w:val="22"/>
        </w:numPr>
        <w:jc w:val="both"/>
        <w:rPr>
          <w:rFonts w:cs="Miriam"/>
        </w:rPr>
      </w:pPr>
      <w:r w:rsidRPr="00D13C95">
        <w:rPr>
          <w:rFonts w:cs="Miriam"/>
        </w:rPr>
        <w:t>Cuando un docente con su grupo necesite alguna de las bibliotecas</w:t>
      </w:r>
      <w:r w:rsidR="00813E00" w:rsidRPr="00D13C95">
        <w:rPr>
          <w:rFonts w:cs="Miriam"/>
        </w:rPr>
        <w:t xml:space="preserve">, debe hacer una reserva previa </w:t>
      </w:r>
      <w:r w:rsidRPr="00D13C95">
        <w:rPr>
          <w:rFonts w:cs="Miriam"/>
        </w:rPr>
        <w:t>anotándose en los horarios semanales que se encuentran en los puntos de circulación.</w:t>
      </w:r>
    </w:p>
    <w:p w14:paraId="407FA019" w14:textId="77777777" w:rsidR="00085314" w:rsidRPr="00D13C95" w:rsidRDefault="00085314" w:rsidP="00053334">
      <w:pPr>
        <w:pStyle w:val="NoSpacing"/>
        <w:numPr>
          <w:ilvl w:val="0"/>
          <w:numId w:val="22"/>
        </w:numPr>
        <w:jc w:val="both"/>
        <w:rPr>
          <w:rFonts w:cs="Miriam"/>
        </w:rPr>
      </w:pPr>
      <w:r w:rsidRPr="00D13C95">
        <w:rPr>
          <w:rFonts w:cs="Miriam"/>
        </w:rPr>
        <w:t xml:space="preserve">Los grupos de estudiantes deben estar acompañados por su docente </w:t>
      </w:r>
      <w:r w:rsidR="00813E00" w:rsidRPr="00D13C95">
        <w:rPr>
          <w:rFonts w:cs="Miriam"/>
        </w:rPr>
        <w:t xml:space="preserve">respectivo quien es responsable </w:t>
      </w:r>
      <w:r w:rsidRPr="00D13C95">
        <w:rPr>
          <w:rFonts w:cs="Miriam"/>
        </w:rPr>
        <w:t>de hacer cumplir las normas de disciplina; y hacer buen uso del materia</w:t>
      </w:r>
      <w:r w:rsidR="00813E00" w:rsidRPr="00D13C95">
        <w:rPr>
          <w:rFonts w:cs="Miriam"/>
        </w:rPr>
        <w:t xml:space="preserve">l y de las instalaciones. Cinco </w:t>
      </w:r>
      <w:r w:rsidRPr="00D13C95">
        <w:rPr>
          <w:rFonts w:cs="Miriam"/>
        </w:rPr>
        <w:t>minutos antes de finalizar el período, los estudiantes deben organiza</w:t>
      </w:r>
      <w:r w:rsidR="00813E00" w:rsidRPr="00D13C95">
        <w:rPr>
          <w:rFonts w:cs="Miriam"/>
        </w:rPr>
        <w:t xml:space="preserve">r sus objetos personales, dejar </w:t>
      </w:r>
      <w:r w:rsidRPr="00D13C95">
        <w:rPr>
          <w:rFonts w:cs="Miriam"/>
        </w:rPr>
        <w:t>las mesas limpias y los asientos en orden.</w:t>
      </w:r>
    </w:p>
    <w:p w14:paraId="7B2DA596" w14:textId="77777777" w:rsidR="00085314" w:rsidRDefault="00085314" w:rsidP="00053334">
      <w:pPr>
        <w:pStyle w:val="NoSpacing"/>
        <w:numPr>
          <w:ilvl w:val="0"/>
          <w:numId w:val="22"/>
        </w:numPr>
        <w:jc w:val="both"/>
        <w:rPr>
          <w:rFonts w:cs="Miriam"/>
        </w:rPr>
      </w:pPr>
      <w:r w:rsidRPr="00D13C95">
        <w:rPr>
          <w:rFonts w:cs="Miriam"/>
        </w:rPr>
        <w:t>Los usuarios que utilicen indebidamente las bibliotecas ya sea po</w:t>
      </w:r>
      <w:r w:rsidR="00813E00" w:rsidRPr="00D13C95">
        <w:rPr>
          <w:rFonts w:cs="Miriam"/>
        </w:rPr>
        <w:t xml:space="preserve">r mal comportamiento, faltas de </w:t>
      </w:r>
      <w:r w:rsidRPr="00D13C95">
        <w:rPr>
          <w:rFonts w:cs="Miriam"/>
        </w:rPr>
        <w:t>urbanidad, daño a los muebles o equipos que registran la inform</w:t>
      </w:r>
      <w:r w:rsidR="00813E00" w:rsidRPr="00D13C95">
        <w:rPr>
          <w:rFonts w:cs="Miriam"/>
        </w:rPr>
        <w:t xml:space="preserve">ación, son reportados a su Jefe </w:t>
      </w:r>
      <w:r w:rsidRPr="00D13C95">
        <w:rPr>
          <w:rFonts w:cs="Miriam"/>
        </w:rPr>
        <w:t xml:space="preserve">de Sección, quien determina la acción a tomar según lo establecido en </w:t>
      </w:r>
      <w:r w:rsidRPr="00212B07">
        <w:rPr>
          <w:rFonts w:cs="Miriam"/>
        </w:rPr>
        <w:t>el Capítulo que regula el</w:t>
      </w:r>
      <w:r w:rsidR="00212B07" w:rsidRPr="00212B07">
        <w:rPr>
          <w:rFonts w:cs="Miriam"/>
        </w:rPr>
        <w:t xml:space="preserve"> </w:t>
      </w:r>
      <w:r w:rsidRPr="00212B07">
        <w:rPr>
          <w:rFonts w:cs="Miriam"/>
        </w:rPr>
        <w:t>Proceso Formativo y Disciplinario de este Manual.</w:t>
      </w:r>
    </w:p>
    <w:p w14:paraId="213668C6" w14:textId="77777777" w:rsidR="00212B07" w:rsidRPr="00212B07" w:rsidRDefault="00212B07" w:rsidP="00212B07">
      <w:pPr>
        <w:pStyle w:val="NoSpacing"/>
        <w:ind w:left="720"/>
        <w:jc w:val="both"/>
        <w:rPr>
          <w:rFonts w:cs="Miriam"/>
        </w:rPr>
      </w:pPr>
    </w:p>
    <w:p w14:paraId="3F5E4261" w14:textId="77777777" w:rsidR="00085314" w:rsidRPr="00D13C95" w:rsidRDefault="00085314" w:rsidP="00D13C95">
      <w:pPr>
        <w:pStyle w:val="NoSpacing"/>
        <w:jc w:val="both"/>
        <w:rPr>
          <w:rFonts w:cs="Miriam"/>
        </w:rPr>
      </w:pPr>
      <w:r w:rsidRPr="00D13C95">
        <w:rPr>
          <w:rFonts w:cs="Miriam"/>
          <w:b/>
        </w:rPr>
        <w:t>Bibliotecas de Bachillerato:</w:t>
      </w:r>
      <w:r w:rsidRPr="00D13C95">
        <w:rPr>
          <w:rFonts w:cs="Miriam"/>
        </w:rPr>
        <w:t xml:space="preserve"> Los docentes de Bachillerato pueden reservar la </w:t>
      </w:r>
      <w:r w:rsidR="00362315" w:rsidRPr="00D13C95">
        <w:rPr>
          <w:rFonts w:cs="Miriam"/>
        </w:rPr>
        <w:t xml:space="preserve">Biblioteca de Bachillerato para </w:t>
      </w:r>
      <w:r w:rsidRPr="00D13C95">
        <w:rPr>
          <w:rFonts w:cs="Miriam"/>
        </w:rPr>
        <w:t xml:space="preserve">trabajo de investigación con sus estudiantes y solicitar bibliografía previa del </w:t>
      </w:r>
      <w:r w:rsidR="00362315" w:rsidRPr="00D13C95">
        <w:rPr>
          <w:rFonts w:cs="Miriam"/>
        </w:rPr>
        <w:t xml:space="preserve">tema a investigar. Solamente se </w:t>
      </w:r>
      <w:r w:rsidRPr="00D13C95">
        <w:rPr>
          <w:rFonts w:cs="Miriam"/>
        </w:rPr>
        <w:t>permite un grupo por período, teniendo en cuenta el espacio disponible.</w:t>
      </w:r>
    </w:p>
    <w:p w14:paraId="1E2563E6" w14:textId="77777777" w:rsidR="00085314" w:rsidRDefault="00085314" w:rsidP="00D13C95">
      <w:pPr>
        <w:pStyle w:val="NoSpacing"/>
        <w:jc w:val="both"/>
        <w:rPr>
          <w:rFonts w:cs="Miriam"/>
        </w:rPr>
      </w:pPr>
      <w:r w:rsidRPr="00D13C95">
        <w:rPr>
          <w:rFonts w:cs="Miriam"/>
        </w:rPr>
        <w:t>En horas de clase, los docentes pueden enviar a la Biblioteca de Bachillerato,</w:t>
      </w:r>
      <w:r w:rsidR="00362315" w:rsidRPr="00D13C95">
        <w:rPr>
          <w:rFonts w:cs="Miriam"/>
        </w:rPr>
        <w:t xml:space="preserve"> bajo su responsabilidad, hasta </w:t>
      </w:r>
      <w:r w:rsidRPr="00D13C95">
        <w:rPr>
          <w:rFonts w:cs="Miriam"/>
        </w:rPr>
        <w:t>tres estudiantes para realizar investigación bibliográfica, mediante formato GI-</w:t>
      </w:r>
      <w:r w:rsidR="00362315" w:rsidRPr="00D13C95">
        <w:rPr>
          <w:rFonts w:cs="Miriam"/>
        </w:rPr>
        <w:t xml:space="preserve">BI-FT-01, luego de verificar la </w:t>
      </w:r>
      <w:r w:rsidRPr="00D13C95">
        <w:rPr>
          <w:rFonts w:cs="Miriam"/>
        </w:rPr>
        <w:t>disponibilidad del espacio.</w:t>
      </w:r>
    </w:p>
    <w:p w14:paraId="1B762E2C" w14:textId="77777777" w:rsidR="00212B07" w:rsidRPr="00D13C95" w:rsidRDefault="00212B07" w:rsidP="00D13C95">
      <w:pPr>
        <w:pStyle w:val="NoSpacing"/>
        <w:jc w:val="both"/>
        <w:rPr>
          <w:rFonts w:cs="Miriam"/>
        </w:rPr>
      </w:pPr>
    </w:p>
    <w:p w14:paraId="1FD609A1" w14:textId="77777777" w:rsidR="00085314" w:rsidRPr="00D13C95" w:rsidRDefault="00085314" w:rsidP="00D13C95">
      <w:pPr>
        <w:pStyle w:val="NoSpacing"/>
        <w:jc w:val="both"/>
        <w:rPr>
          <w:rFonts w:cs="Miriam"/>
          <w:b/>
        </w:rPr>
      </w:pPr>
      <w:r w:rsidRPr="00D13C95">
        <w:rPr>
          <w:rFonts w:cs="Miriam"/>
          <w:b/>
        </w:rPr>
        <w:t>Préstamo de libros</w:t>
      </w:r>
    </w:p>
    <w:p w14:paraId="713C2F71" w14:textId="77777777" w:rsidR="00085314" w:rsidRDefault="00085314" w:rsidP="00D13C95">
      <w:pPr>
        <w:pStyle w:val="NoSpacing"/>
        <w:jc w:val="both"/>
        <w:rPr>
          <w:rFonts w:cs="Miriam"/>
        </w:rPr>
      </w:pPr>
      <w:r w:rsidRPr="00D13C95">
        <w:rPr>
          <w:rFonts w:cs="Miriam"/>
        </w:rPr>
        <w:t>Los usuarios deben firmar las tarjetas de préstamo que serán selladas con la fe</w:t>
      </w:r>
      <w:r w:rsidR="00362315" w:rsidRPr="00D13C95">
        <w:rPr>
          <w:rFonts w:cs="Miriam"/>
        </w:rPr>
        <w:t xml:space="preserve">cha de vencimiento. A partir de </w:t>
      </w:r>
      <w:r w:rsidRPr="00D13C95">
        <w:rPr>
          <w:rFonts w:cs="Miriam"/>
        </w:rPr>
        <w:t>este momento, son responsables del material prestado. Los estudiantes de ba</w:t>
      </w:r>
      <w:r w:rsidR="00362315" w:rsidRPr="00D13C95">
        <w:rPr>
          <w:rFonts w:cs="Miriam"/>
        </w:rPr>
        <w:t xml:space="preserve">chillerato deberán presentar su </w:t>
      </w:r>
      <w:r w:rsidRPr="00D13C95">
        <w:rPr>
          <w:rFonts w:cs="Miriam"/>
        </w:rPr>
        <w:t>carné escolar para acceder al préstamo de libros y materiales.</w:t>
      </w:r>
    </w:p>
    <w:p w14:paraId="2CF4E69B" w14:textId="77777777" w:rsidR="00212B07" w:rsidRPr="00D13C95" w:rsidRDefault="00212B07" w:rsidP="00D13C95">
      <w:pPr>
        <w:pStyle w:val="NoSpacing"/>
        <w:jc w:val="both"/>
        <w:rPr>
          <w:rFonts w:cs="Miriam"/>
        </w:rPr>
      </w:pPr>
    </w:p>
    <w:p w14:paraId="4A3F9928" w14:textId="77777777" w:rsidR="00085314" w:rsidRDefault="00085314" w:rsidP="00D13C95">
      <w:pPr>
        <w:pStyle w:val="NoSpacing"/>
        <w:jc w:val="both"/>
        <w:rPr>
          <w:rFonts w:cs="Miriam"/>
        </w:rPr>
      </w:pPr>
      <w:r w:rsidRPr="00D13C95">
        <w:rPr>
          <w:rFonts w:cs="Miriam"/>
        </w:rPr>
        <w:t>Una vez vencido el término de los préstamos, sin excepción, se cobrará</w:t>
      </w:r>
      <w:r w:rsidR="00362315" w:rsidRPr="00D13C95">
        <w:rPr>
          <w:rFonts w:cs="Miriam"/>
        </w:rPr>
        <w:t xml:space="preserve"> una multa de mora por cada día </w:t>
      </w:r>
      <w:r w:rsidRPr="00D13C95">
        <w:rPr>
          <w:rFonts w:cs="Miriam"/>
        </w:rPr>
        <w:t>hábil. El usuario no podrá prestar ningún otro material en las bibliotecas mientras no se ponga al día.</w:t>
      </w:r>
    </w:p>
    <w:p w14:paraId="04E36D00" w14:textId="77777777" w:rsidR="00212B07" w:rsidRPr="00D13C95" w:rsidRDefault="00212B07" w:rsidP="00D13C95">
      <w:pPr>
        <w:pStyle w:val="NoSpacing"/>
        <w:jc w:val="both"/>
        <w:rPr>
          <w:rFonts w:cs="Miriam"/>
        </w:rPr>
      </w:pPr>
    </w:p>
    <w:p w14:paraId="23D947D5" w14:textId="77777777" w:rsidR="00085314" w:rsidRDefault="00085314" w:rsidP="00D13C95">
      <w:pPr>
        <w:pStyle w:val="NoSpacing"/>
        <w:jc w:val="both"/>
        <w:rPr>
          <w:rFonts w:cs="Miriam"/>
        </w:rPr>
      </w:pPr>
      <w:r w:rsidRPr="00583290">
        <w:rPr>
          <w:rFonts w:cs="Miriam"/>
        </w:rPr>
        <w:t xml:space="preserve">El usuario que pierda o devuelva equipos, materiales didácticos o libros en </w:t>
      </w:r>
      <w:r w:rsidR="00362315" w:rsidRPr="00583290">
        <w:rPr>
          <w:rFonts w:cs="Miriam"/>
        </w:rPr>
        <w:t xml:space="preserve">mal estado, debe pagar el valor </w:t>
      </w:r>
      <w:r w:rsidRPr="00583290">
        <w:rPr>
          <w:rFonts w:cs="Miriam"/>
        </w:rPr>
        <w:t>comercial de reposición de ese momento más un 15% adicional por proceso técni</w:t>
      </w:r>
      <w:r w:rsidR="00362315" w:rsidRPr="00583290">
        <w:rPr>
          <w:rFonts w:cs="Miriam"/>
        </w:rPr>
        <w:t xml:space="preserve">co del libro y gastos de </w:t>
      </w:r>
      <w:r w:rsidRPr="00583290">
        <w:rPr>
          <w:rFonts w:cs="Miriam"/>
        </w:rPr>
        <w:t xml:space="preserve">envío en el caso de libros importados </w:t>
      </w:r>
      <w:r w:rsidRPr="00D13C95">
        <w:rPr>
          <w:rFonts w:cs="Miriam"/>
        </w:rPr>
        <w:t>y no el valor que figura en el inventario.</w:t>
      </w:r>
    </w:p>
    <w:p w14:paraId="61A57E02" w14:textId="77777777" w:rsidR="00212B07" w:rsidRPr="00D13C95" w:rsidRDefault="00212B07" w:rsidP="00D13C95">
      <w:pPr>
        <w:pStyle w:val="NoSpacing"/>
        <w:jc w:val="both"/>
        <w:rPr>
          <w:rFonts w:cs="Miriam"/>
        </w:rPr>
      </w:pPr>
    </w:p>
    <w:p w14:paraId="24E00572" w14:textId="77777777" w:rsidR="00085314" w:rsidRDefault="00085314" w:rsidP="00D13C95">
      <w:pPr>
        <w:pStyle w:val="NoSpacing"/>
        <w:jc w:val="both"/>
        <w:rPr>
          <w:rFonts w:cs="Miriam"/>
        </w:rPr>
      </w:pPr>
      <w:r w:rsidRPr="00D13C95">
        <w:rPr>
          <w:rFonts w:cs="Miriam"/>
        </w:rPr>
        <w:t>Los Libros de Referencia sólo circularán internamente. Los Libros de Rese</w:t>
      </w:r>
      <w:r w:rsidR="00362315" w:rsidRPr="00D13C95">
        <w:rPr>
          <w:rFonts w:cs="Miriam"/>
        </w:rPr>
        <w:t xml:space="preserve">rva se prestan hasta la primera </w:t>
      </w:r>
      <w:r w:rsidRPr="00D13C95">
        <w:rPr>
          <w:rFonts w:cs="Miriam"/>
        </w:rPr>
        <w:t>hora del siguiente día escolar; los otros libros se prestan por período</w:t>
      </w:r>
      <w:r w:rsidR="00362315" w:rsidRPr="00D13C95">
        <w:rPr>
          <w:rFonts w:cs="Miriam"/>
        </w:rPr>
        <w:t xml:space="preserve">s renovables, excepto cuando se </w:t>
      </w:r>
      <w:r w:rsidRPr="00D13C95">
        <w:rPr>
          <w:rFonts w:cs="Miriam"/>
        </w:rPr>
        <w:t>requieran para una investigación especial y se les dé tratamiento de “reserva.”</w:t>
      </w:r>
    </w:p>
    <w:p w14:paraId="413D9D69" w14:textId="77777777" w:rsidR="00212B07" w:rsidRPr="00D13C95" w:rsidRDefault="00212B07" w:rsidP="00D13C95">
      <w:pPr>
        <w:pStyle w:val="NoSpacing"/>
        <w:jc w:val="both"/>
        <w:rPr>
          <w:rFonts w:cs="Miriam"/>
        </w:rPr>
      </w:pPr>
    </w:p>
    <w:p w14:paraId="73CCAB6B" w14:textId="77777777" w:rsidR="00085314" w:rsidRDefault="00085314" w:rsidP="00D13C95">
      <w:pPr>
        <w:pStyle w:val="NoSpacing"/>
        <w:jc w:val="both"/>
        <w:rPr>
          <w:rFonts w:cs="Miriam"/>
        </w:rPr>
      </w:pPr>
      <w:r w:rsidRPr="00D13C95">
        <w:rPr>
          <w:rFonts w:cs="Miriam"/>
        </w:rPr>
        <w:t>Durante las vacaciones de Navidad y Semana Santa, se prestarán libros</w:t>
      </w:r>
      <w:r w:rsidR="00362315" w:rsidRPr="00D13C95">
        <w:rPr>
          <w:rFonts w:cs="Miriam"/>
        </w:rPr>
        <w:t xml:space="preserve"> a los usuarios que hayan hecho </w:t>
      </w:r>
      <w:r w:rsidRPr="00D13C95">
        <w:rPr>
          <w:rFonts w:cs="Miriam"/>
        </w:rPr>
        <w:t>buen uso del servicio de préstamo y continúen su vinculación con el Colegio.</w:t>
      </w:r>
    </w:p>
    <w:p w14:paraId="0DD925C1" w14:textId="77777777" w:rsidR="00212B07" w:rsidRPr="00D13C95" w:rsidRDefault="00212B07" w:rsidP="00D13C95">
      <w:pPr>
        <w:pStyle w:val="NoSpacing"/>
        <w:jc w:val="both"/>
        <w:rPr>
          <w:rFonts w:cs="Miriam"/>
        </w:rPr>
      </w:pPr>
    </w:p>
    <w:p w14:paraId="5E8A1695" w14:textId="77777777" w:rsidR="00085314" w:rsidRDefault="00085314" w:rsidP="00D13C95">
      <w:pPr>
        <w:pStyle w:val="NoSpacing"/>
        <w:jc w:val="both"/>
        <w:rPr>
          <w:rFonts w:cs="Miriam"/>
        </w:rPr>
      </w:pPr>
      <w:r w:rsidRPr="00D13C95">
        <w:rPr>
          <w:rFonts w:cs="Miriam"/>
        </w:rPr>
        <w:t>Los estudiantes hasta grado 10º, el personal administrativo y de servicio pueden prestar simultáneamente</w:t>
      </w:r>
      <w:r w:rsidR="00C863ED" w:rsidRPr="00D13C95">
        <w:rPr>
          <w:rFonts w:cs="Miriam"/>
        </w:rPr>
        <w:t xml:space="preserve"> </w:t>
      </w:r>
      <w:r w:rsidRPr="00D13C95">
        <w:rPr>
          <w:rFonts w:cs="Miriam"/>
        </w:rPr>
        <w:t>hasta tres libros/revistas por un período renovable de dos semanas.</w:t>
      </w:r>
      <w:r w:rsidR="00C863ED" w:rsidRPr="00D13C95">
        <w:rPr>
          <w:rFonts w:cs="Miriam"/>
        </w:rPr>
        <w:t xml:space="preserve"> Los estudiantes de grado 11º y </w:t>
      </w:r>
      <w:r w:rsidRPr="00D13C95">
        <w:rPr>
          <w:rFonts w:cs="Miriam"/>
        </w:rPr>
        <w:t>12º pueden prestar hasta cinco libros por el mismo periodo. Los doce</w:t>
      </w:r>
      <w:r w:rsidR="00C863ED" w:rsidRPr="00D13C95">
        <w:rPr>
          <w:rFonts w:cs="Miriam"/>
        </w:rPr>
        <w:t xml:space="preserve">ntes pueden prestar hasta cinco </w:t>
      </w:r>
      <w:r w:rsidRPr="00D13C95">
        <w:rPr>
          <w:rFonts w:cs="Miriam"/>
        </w:rPr>
        <w:t>libros de referencia o ítems de material del cuarto de recursos con un tiem</w:t>
      </w:r>
      <w:r w:rsidR="00C863ED" w:rsidRPr="00D13C95">
        <w:rPr>
          <w:rFonts w:cs="Miriam"/>
        </w:rPr>
        <w:t xml:space="preserve">po límite de un mes, el cual es </w:t>
      </w:r>
      <w:r w:rsidRPr="00D13C95">
        <w:rPr>
          <w:rFonts w:cs="Miriam"/>
        </w:rPr>
        <w:t>renovable si otros usuarios no necesitan ese material. Antes del vencimie</w:t>
      </w:r>
      <w:r w:rsidR="00C863ED" w:rsidRPr="00D13C95">
        <w:rPr>
          <w:rFonts w:cs="Miriam"/>
        </w:rPr>
        <w:t xml:space="preserve">nto, las </w:t>
      </w:r>
      <w:commentRangeStart w:id="403"/>
      <w:r w:rsidR="00C863ED" w:rsidRPr="00D13C95">
        <w:rPr>
          <w:rFonts w:cs="Miriam"/>
        </w:rPr>
        <w:t xml:space="preserve">bibliotecas envían una </w:t>
      </w:r>
      <w:r w:rsidRPr="00D13C95">
        <w:rPr>
          <w:rFonts w:cs="Miriam"/>
        </w:rPr>
        <w:t xml:space="preserve">nota </w:t>
      </w:r>
      <w:commentRangeEnd w:id="403"/>
      <w:r w:rsidR="00F43CD5">
        <w:rPr>
          <w:rStyle w:val="CommentReference"/>
        </w:rPr>
        <w:commentReference w:id="403"/>
      </w:r>
      <w:r w:rsidRPr="00D13C95">
        <w:rPr>
          <w:rFonts w:cs="Miriam"/>
        </w:rPr>
        <w:t>recordatoria a los usuarios.</w:t>
      </w:r>
    </w:p>
    <w:p w14:paraId="7291382E" w14:textId="77777777" w:rsidR="00212B07" w:rsidRPr="00D13C95" w:rsidRDefault="00212B07" w:rsidP="00D13C95">
      <w:pPr>
        <w:pStyle w:val="NoSpacing"/>
        <w:jc w:val="both"/>
        <w:rPr>
          <w:rFonts w:cs="Miriam"/>
        </w:rPr>
      </w:pPr>
    </w:p>
    <w:p w14:paraId="482525AF" w14:textId="77777777" w:rsidR="00085314" w:rsidRPr="00D13C95" w:rsidRDefault="00085314" w:rsidP="00D13C95">
      <w:pPr>
        <w:pStyle w:val="NoSpacing"/>
        <w:jc w:val="both"/>
        <w:rPr>
          <w:rFonts w:cs="Miriam"/>
        </w:rPr>
      </w:pPr>
      <w:r w:rsidRPr="00D13C95">
        <w:rPr>
          <w:rFonts w:cs="Miriam"/>
        </w:rPr>
        <w:t>Los préstamos de libros realizados en universidades y/o bibliotecas públi</w:t>
      </w:r>
      <w:r w:rsidR="00C863ED" w:rsidRPr="00D13C95">
        <w:rPr>
          <w:rFonts w:cs="Miriam"/>
        </w:rPr>
        <w:t xml:space="preserve">cas con las que tenemos </w:t>
      </w:r>
      <w:r w:rsidRPr="00D13C95">
        <w:rPr>
          <w:rFonts w:cs="Miriam"/>
        </w:rPr>
        <w:t>convenios se rigen por las normas establecidas por estas y el présta</w:t>
      </w:r>
      <w:r w:rsidR="00C863ED" w:rsidRPr="00D13C95">
        <w:rPr>
          <w:rFonts w:cs="Miriam"/>
        </w:rPr>
        <w:t xml:space="preserve">mo se hará por intermedio de la </w:t>
      </w:r>
      <w:r w:rsidRPr="00D13C95">
        <w:rPr>
          <w:rFonts w:cs="Miriam"/>
        </w:rPr>
        <w:t>bibliotecóloga encargada.</w:t>
      </w:r>
    </w:p>
    <w:p w14:paraId="542396D8" w14:textId="77777777" w:rsidR="00085314" w:rsidRDefault="00085314" w:rsidP="00D13C95">
      <w:pPr>
        <w:pStyle w:val="NoSpacing"/>
        <w:jc w:val="both"/>
        <w:rPr>
          <w:rFonts w:cs="Miriam"/>
        </w:rPr>
      </w:pPr>
      <w:r w:rsidRPr="00D13C95">
        <w:rPr>
          <w:rFonts w:cs="Miriam"/>
        </w:rPr>
        <w:t>Los usuarios que intencionalmente retiren materiales de las bibliotecas sin firmar las tarjetas de préstam</w:t>
      </w:r>
      <w:r w:rsidR="00C863ED" w:rsidRPr="00D13C95">
        <w:rPr>
          <w:rFonts w:cs="Miriam"/>
        </w:rPr>
        <w:t xml:space="preserve">o </w:t>
      </w:r>
      <w:r w:rsidRPr="00D13C95">
        <w:rPr>
          <w:rFonts w:cs="Miriam"/>
        </w:rPr>
        <w:t>correspondientes pierden este servicio durante el lapso que fije el Je</w:t>
      </w:r>
      <w:r w:rsidR="00C863ED" w:rsidRPr="00D13C95">
        <w:rPr>
          <w:rFonts w:cs="Miriam"/>
        </w:rPr>
        <w:t xml:space="preserve">fe del Centro de Información de </w:t>
      </w:r>
      <w:r w:rsidRPr="00D13C95">
        <w:rPr>
          <w:rFonts w:cs="Miriam"/>
        </w:rPr>
        <w:t>acuerdo con el Jefe de la Sección respectiva.</w:t>
      </w:r>
    </w:p>
    <w:p w14:paraId="745EC85D" w14:textId="77777777" w:rsidR="00212B07" w:rsidRPr="00D13C95" w:rsidRDefault="00212B07" w:rsidP="00D13C95">
      <w:pPr>
        <w:pStyle w:val="NoSpacing"/>
        <w:jc w:val="both"/>
        <w:rPr>
          <w:rFonts w:cs="Miriam"/>
        </w:rPr>
      </w:pPr>
    </w:p>
    <w:p w14:paraId="73398733" w14:textId="77777777" w:rsidR="00085314" w:rsidRDefault="00085314" w:rsidP="00D13C95">
      <w:pPr>
        <w:pStyle w:val="NoSpacing"/>
        <w:jc w:val="both"/>
        <w:rPr>
          <w:rFonts w:cs="Miriam"/>
        </w:rPr>
      </w:pPr>
      <w:r w:rsidRPr="00D13C95">
        <w:rPr>
          <w:rFonts w:cs="Miriam"/>
        </w:rPr>
        <w:t xml:space="preserve">Las reservas de libros realizadas desde </w:t>
      </w:r>
      <w:commentRangeStart w:id="404"/>
      <w:r w:rsidRPr="00D13C95">
        <w:rPr>
          <w:rFonts w:cs="Miriam"/>
        </w:rPr>
        <w:t xml:space="preserve">Destiny </w:t>
      </w:r>
      <w:commentRangeEnd w:id="404"/>
      <w:r w:rsidR="00F43CD5">
        <w:rPr>
          <w:rStyle w:val="CommentReference"/>
        </w:rPr>
        <w:commentReference w:id="404"/>
      </w:r>
      <w:r w:rsidRPr="00D13C95">
        <w:rPr>
          <w:rFonts w:cs="Miriam"/>
        </w:rPr>
        <w:t>tienen plazo de 24 horas para ser retiradas de la Bibliote</w:t>
      </w:r>
      <w:r w:rsidR="00C863ED" w:rsidRPr="00D13C95">
        <w:rPr>
          <w:rFonts w:cs="Miriam"/>
        </w:rPr>
        <w:t xml:space="preserve">ca, </w:t>
      </w:r>
      <w:r w:rsidRPr="00D13C95">
        <w:rPr>
          <w:rFonts w:cs="Miriam"/>
        </w:rPr>
        <w:t>caso contrario se suspende la reserva.</w:t>
      </w:r>
    </w:p>
    <w:p w14:paraId="0104B3A1" w14:textId="77777777" w:rsidR="00212B07" w:rsidRPr="00D13C95" w:rsidRDefault="00212B07" w:rsidP="00D13C95">
      <w:pPr>
        <w:pStyle w:val="NoSpacing"/>
        <w:jc w:val="both"/>
        <w:rPr>
          <w:rFonts w:cs="Miriam"/>
        </w:rPr>
      </w:pPr>
    </w:p>
    <w:p w14:paraId="2C6BE3F5" w14:textId="77777777" w:rsidR="00212B07" w:rsidRDefault="00085314" w:rsidP="00D13C95">
      <w:pPr>
        <w:pStyle w:val="NoSpacing"/>
        <w:jc w:val="both"/>
        <w:rPr>
          <w:rFonts w:cs="Miriam"/>
        </w:rPr>
      </w:pPr>
      <w:r w:rsidRPr="00D13C95">
        <w:rPr>
          <w:rFonts w:cs="Miriam"/>
        </w:rPr>
        <w:t>Al finalizar el año lectivo, habrá una fecha de corte para que todos los us</w:t>
      </w:r>
      <w:r w:rsidR="00C863ED" w:rsidRPr="00D13C95">
        <w:rPr>
          <w:rFonts w:cs="Miriam"/>
        </w:rPr>
        <w:t xml:space="preserve">uarios se pongan al día con las </w:t>
      </w:r>
      <w:r w:rsidRPr="00D13C95">
        <w:rPr>
          <w:rFonts w:cs="Miriam"/>
        </w:rPr>
        <w:t xml:space="preserve">bibliotecas y los cuartos de recursos. </w:t>
      </w:r>
      <w:commentRangeStart w:id="405"/>
      <w:r w:rsidRPr="00C01332">
        <w:rPr>
          <w:rFonts w:cs="Miriam"/>
          <w:highlight w:val="lightGray"/>
          <w:rPrChange w:id="406" w:author="Diana Velazquez" w:date="2016-03-28T15:52:00Z">
            <w:rPr>
              <w:rFonts w:cs="Miriam"/>
            </w:rPr>
          </w:rPrChange>
        </w:rPr>
        <w:t>En caso de pérdida, se debe reponer</w:t>
      </w:r>
      <w:r w:rsidR="00C863ED" w:rsidRPr="00C01332">
        <w:rPr>
          <w:rFonts w:cs="Miriam"/>
          <w:highlight w:val="lightGray"/>
          <w:rPrChange w:id="407" w:author="Diana Velazquez" w:date="2016-03-28T15:52:00Z">
            <w:rPr>
              <w:rFonts w:cs="Miriam"/>
            </w:rPr>
          </w:rPrChange>
        </w:rPr>
        <w:t xml:space="preserve"> o pagar el valor comercial del </w:t>
      </w:r>
      <w:r w:rsidRPr="00C01332">
        <w:rPr>
          <w:rFonts w:cs="Miriam"/>
          <w:highlight w:val="lightGray"/>
          <w:rPrChange w:id="408" w:author="Diana Velazquez" w:date="2016-03-28T15:52:00Z">
            <w:rPr>
              <w:rFonts w:cs="Miriam"/>
            </w:rPr>
          </w:rPrChange>
        </w:rPr>
        <w:t>artículo perdido más un 15% adicional por proceso técnico del libro y gasto</w:t>
      </w:r>
      <w:r w:rsidR="00C863ED" w:rsidRPr="00C01332">
        <w:rPr>
          <w:rFonts w:cs="Miriam"/>
          <w:highlight w:val="lightGray"/>
          <w:rPrChange w:id="409" w:author="Diana Velazquez" w:date="2016-03-28T15:52:00Z">
            <w:rPr>
              <w:rFonts w:cs="Miriam"/>
            </w:rPr>
          </w:rPrChange>
        </w:rPr>
        <w:t xml:space="preserve">s de envío en el caso de libros </w:t>
      </w:r>
      <w:r w:rsidRPr="00C01332">
        <w:rPr>
          <w:rFonts w:cs="Miriam"/>
          <w:highlight w:val="lightGray"/>
          <w:rPrChange w:id="410" w:author="Diana Velazquez" w:date="2016-03-28T15:52:00Z">
            <w:rPr>
              <w:rFonts w:cs="Miriam"/>
            </w:rPr>
          </w:rPrChange>
        </w:rPr>
        <w:t>importados</w:t>
      </w:r>
      <w:r w:rsidRPr="00D13C95">
        <w:rPr>
          <w:rFonts w:cs="Miriam"/>
        </w:rPr>
        <w:t>. Una vez cumplido este requisito, el Centro de Información firmará el “Paz y Salvo” respectivo.</w:t>
      </w:r>
      <w:r w:rsidR="00212B07">
        <w:rPr>
          <w:rFonts w:cs="Miriam"/>
        </w:rPr>
        <w:t xml:space="preserve"> </w:t>
      </w:r>
      <w:commentRangeEnd w:id="405"/>
      <w:r w:rsidR="00F43CD5">
        <w:rPr>
          <w:rStyle w:val="CommentReference"/>
        </w:rPr>
        <w:commentReference w:id="405"/>
      </w:r>
    </w:p>
    <w:p w14:paraId="4214F7E2" w14:textId="77777777" w:rsidR="00085314" w:rsidRDefault="00085314" w:rsidP="00D13C95">
      <w:pPr>
        <w:pStyle w:val="NoSpacing"/>
        <w:jc w:val="both"/>
        <w:rPr>
          <w:rFonts w:cs="Miriam"/>
        </w:rPr>
      </w:pPr>
      <w:r w:rsidRPr="00212B07">
        <w:rPr>
          <w:rFonts w:cs="Miriam"/>
          <w:b/>
        </w:rPr>
        <w:t>Política de Donaciones:</w:t>
      </w:r>
      <w:r w:rsidRPr="00D13C95">
        <w:rPr>
          <w:rFonts w:cs="Miriam"/>
        </w:rPr>
        <w:t xml:space="preserve"> El Centro de Información se reserva el derech</w:t>
      </w:r>
      <w:r w:rsidR="00C863ED" w:rsidRPr="00D13C95">
        <w:rPr>
          <w:rFonts w:cs="Miriam"/>
        </w:rPr>
        <w:t xml:space="preserve">o de ingresar a sus colecciones </w:t>
      </w:r>
      <w:r w:rsidRPr="00D13C95">
        <w:rPr>
          <w:rFonts w:cs="Miriam"/>
        </w:rPr>
        <w:t xml:space="preserve">aquellas donaciones que correspondan al enfoque y al alcance curricular </w:t>
      </w:r>
      <w:r w:rsidR="00C863ED" w:rsidRPr="00D13C95">
        <w:rPr>
          <w:rFonts w:cs="Miriam"/>
        </w:rPr>
        <w:t xml:space="preserve">del Colegio. A su vez, aquellos </w:t>
      </w:r>
      <w:r w:rsidRPr="00D13C95">
        <w:rPr>
          <w:rFonts w:cs="Miriam"/>
        </w:rPr>
        <w:t>materiales que sean dados de baja en sus inventarios, serán donados a instituciones solicitantes.</w:t>
      </w:r>
    </w:p>
    <w:p w14:paraId="39768230" w14:textId="77777777" w:rsidR="00212B07" w:rsidRPr="00D13C95" w:rsidRDefault="00212B07" w:rsidP="00D13C95">
      <w:pPr>
        <w:pStyle w:val="NoSpacing"/>
        <w:jc w:val="both"/>
        <w:rPr>
          <w:rFonts w:cs="Miriam"/>
        </w:rPr>
      </w:pPr>
    </w:p>
    <w:p w14:paraId="126D4EF2" w14:textId="77777777" w:rsidR="00085314" w:rsidRPr="00D13C95" w:rsidRDefault="00085314" w:rsidP="00D13C95">
      <w:pPr>
        <w:pStyle w:val="NoSpacing"/>
        <w:jc w:val="both"/>
        <w:rPr>
          <w:rFonts w:cs="Miriam"/>
          <w:b/>
        </w:rPr>
      </w:pPr>
      <w:r w:rsidRPr="00D13C95">
        <w:rPr>
          <w:rFonts w:cs="Miriam"/>
          <w:b/>
        </w:rPr>
        <w:t>_3.14.3.2 Política de Investigación del CCB</w:t>
      </w:r>
    </w:p>
    <w:p w14:paraId="067A55C9" w14:textId="77777777" w:rsidR="00085314" w:rsidRDefault="00085314" w:rsidP="00D13C95">
      <w:pPr>
        <w:pStyle w:val="NoSpacing"/>
        <w:jc w:val="both"/>
        <w:rPr>
          <w:rFonts w:cs="Miriam"/>
        </w:rPr>
      </w:pPr>
      <w:r w:rsidRPr="00D13C95">
        <w:rPr>
          <w:rFonts w:cs="Miriam"/>
        </w:rPr>
        <w:t xml:space="preserve">La política de investigación, en el </w:t>
      </w:r>
      <w:commentRangeStart w:id="411"/>
      <w:r w:rsidRPr="00D13C95">
        <w:rPr>
          <w:rFonts w:cs="Miriam"/>
        </w:rPr>
        <w:t>Colegio Colombo Británico</w:t>
      </w:r>
      <w:commentRangeEnd w:id="411"/>
      <w:r w:rsidR="00F43CD5">
        <w:rPr>
          <w:rStyle w:val="CommentReference"/>
        </w:rPr>
        <w:commentReference w:id="411"/>
      </w:r>
      <w:r w:rsidRPr="00D13C95">
        <w:rPr>
          <w:rFonts w:cs="Miriam"/>
        </w:rPr>
        <w:t>, busca cumplir con los siguientes objetivos:</w:t>
      </w:r>
    </w:p>
    <w:p w14:paraId="1E39B885" w14:textId="77777777" w:rsidR="002E16A0" w:rsidRPr="00D13C95" w:rsidRDefault="002E16A0" w:rsidP="00D13C95">
      <w:pPr>
        <w:pStyle w:val="NoSpacing"/>
        <w:jc w:val="both"/>
        <w:rPr>
          <w:rFonts w:cs="Miriam"/>
        </w:rPr>
      </w:pPr>
    </w:p>
    <w:p w14:paraId="27687825" w14:textId="77777777" w:rsidR="00085314" w:rsidRPr="00D13C95" w:rsidRDefault="00085314" w:rsidP="00053334">
      <w:pPr>
        <w:pStyle w:val="NoSpacing"/>
        <w:numPr>
          <w:ilvl w:val="0"/>
          <w:numId w:val="23"/>
        </w:numPr>
        <w:jc w:val="both"/>
        <w:rPr>
          <w:rFonts w:cs="Miriam"/>
        </w:rPr>
      </w:pPr>
      <w:r w:rsidRPr="00D13C95">
        <w:rPr>
          <w:rFonts w:cs="Miriam"/>
        </w:rPr>
        <w:t>A través de la investigación formativa, el estudiante debe ser c</w:t>
      </w:r>
      <w:r w:rsidR="00C863ED" w:rsidRPr="00D13C95">
        <w:rPr>
          <w:rFonts w:cs="Miriam"/>
        </w:rPr>
        <w:t xml:space="preserve">apaz de construir conocimientos </w:t>
      </w:r>
      <w:r w:rsidRPr="00D13C95">
        <w:rPr>
          <w:rFonts w:cs="Miriam"/>
        </w:rPr>
        <w:t>propios en forma autónoma. Igualmente, estas habilida</w:t>
      </w:r>
      <w:r w:rsidR="00C863ED" w:rsidRPr="00D13C95">
        <w:rPr>
          <w:rFonts w:cs="Miriam"/>
        </w:rPr>
        <w:t xml:space="preserve">des hacen parte del conjunto de </w:t>
      </w:r>
      <w:r w:rsidRPr="00D13C95">
        <w:rPr>
          <w:rFonts w:cs="Miriam"/>
        </w:rPr>
        <w:t>competencias que un estudiante al graduarse, debe poseer para p</w:t>
      </w:r>
      <w:r w:rsidR="00C863ED" w:rsidRPr="00D13C95">
        <w:rPr>
          <w:rFonts w:cs="Miriam"/>
        </w:rPr>
        <w:t xml:space="preserve">articipar de manera inteligente </w:t>
      </w:r>
      <w:r w:rsidRPr="00D13C95">
        <w:rPr>
          <w:rFonts w:cs="Miriam"/>
        </w:rPr>
        <w:t>y activa en el ámbito universitario, profesional y en la sociedad.</w:t>
      </w:r>
    </w:p>
    <w:p w14:paraId="6DD5F543" w14:textId="77777777" w:rsidR="00085314" w:rsidRPr="00D13C95" w:rsidRDefault="00085314" w:rsidP="00053334">
      <w:pPr>
        <w:pStyle w:val="NoSpacing"/>
        <w:numPr>
          <w:ilvl w:val="0"/>
          <w:numId w:val="23"/>
        </w:numPr>
        <w:jc w:val="both"/>
        <w:rPr>
          <w:rFonts w:cs="Miriam"/>
        </w:rPr>
      </w:pPr>
      <w:r w:rsidRPr="00D13C95">
        <w:rPr>
          <w:rFonts w:cs="Miriam"/>
        </w:rPr>
        <w:t>La investigación debe fundamentar los procesos de formación acad</w:t>
      </w:r>
      <w:r w:rsidR="00C863ED" w:rsidRPr="00D13C95">
        <w:rPr>
          <w:rFonts w:cs="Miriam"/>
        </w:rPr>
        <w:t xml:space="preserve">émica no sólo por la generación </w:t>
      </w:r>
      <w:r w:rsidRPr="00D13C95">
        <w:rPr>
          <w:rFonts w:cs="Miriam"/>
        </w:rPr>
        <w:t>de conocimientos que alimentan los contenidos curriculares, sin</w:t>
      </w:r>
      <w:r w:rsidR="00C863ED" w:rsidRPr="00D13C95">
        <w:rPr>
          <w:rFonts w:cs="Miriam"/>
        </w:rPr>
        <w:t xml:space="preserve">o por la manera como la cultura </w:t>
      </w:r>
      <w:r w:rsidRPr="00D13C95">
        <w:rPr>
          <w:rFonts w:cs="Miriam"/>
        </w:rPr>
        <w:t>investigativa enriquece las metodologías y las perspectivas para abordar objetos de estudio.</w:t>
      </w:r>
    </w:p>
    <w:p w14:paraId="442EF2AB" w14:textId="77777777" w:rsidR="00085314" w:rsidRPr="00D13C95" w:rsidRDefault="00085314" w:rsidP="00053334">
      <w:pPr>
        <w:pStyle w:val="NoSpacing"/>
        <w:numPr>
          <w:ilvl w:val="0"/>
          <w:numId w:val="23"/>
        </w:numPr>
        <w:jc w:val="both"/>
        <w:rPr>
          <w:rFonts w:cs="Miriam"/>
        </w:rPr>
      </w:pPr>
      <w:r w:rsidRPr="00D13C95">
        <w:rPr>
          <w:rFonts w:cs="Miriam"/>
        </w:rPr>
        <w:t>El aprendizaje que se realiza mediante la investigación, y que culmi</w:t>
      </w:r>
      <w:r w:rsidR="00C863ED" w:rsidRPr="00D13C95">
        <w:rPr>
          <w:rFonts w:cs="Miriam"/>
        </w:rPr>
        <w:t xml:space="preserve">na en cada etapa con un trabajo </w:t>
      </w:r>
      <w:r w:rsidRPr="00D13C95">
        <w:rPr>
          <w:rFonts w:cs="Miriam"/>
        </w:rPr>
        <w:t xml:space="preserve">final, debe contribuir al desarrollo de las características descritas </w:t>
      </w:r>
      <w:r w:rsidR="00C863ED" w:rsidRPr="00D13C95">
        <w:rPr>
          <w:rFonts w:cs="Miriam"/>
        </w:rPr>
        <w:t xml:space="preserve">en el perfil de la comunidad de </w:t>
      </w:r>
      <w:r w:rsidRPr="00D13C95">
        <w:rPr>
          <w:rFonts w:cs="Miriam"/>
        </w:rPr>
        <w:t>aprendizaje del Bachillerato Internacional.</w:t>
      </w:r>
    </w:p>
    <w:p w14:paraId="5820502E" w14:textId="77777777" w:rsidR="00085314" w:rsidRPr="00D13C95" w:rsidRDefault="00085314" w:rsidP="00053334">
      <w:pPr>
        <w:pStyle w:val="NoSpacing"/>
        <w:numPr>
          <w:ilvl w:val="0"/>
          <w:numId w:val="23"/>
        </w:numPr>
        <w:jc w:val="both"/>
        <w:rPr>
          <w:rFonts w:cs="Miriam"/>
        </w:rPr>
      </w:pPr>
      <w:r w:rsidRPr="00D13C95">
        <w:rPr>
          <w:rFonts w:cs="Miriam"/>
        </w:rPr>
        <w:t>Esta política reafirma el compromiso del Colegio con la pr</w:t>
      </w:r>
      <w:r w:rsidR="00C863ED" w:rsidRPr="00D13C95">
        <w:rPr>
          <w:rFonts w:cs="Miriam"/>
        </w:rPr>
        <w:t xml:space="preserve">obidad académica para lograr la </w:t>
      </w:r>
      <w:r w:rsidRPr="00D13C95">
        <w:rPr>
          <w:rFonts w:cs="Miriam"/>
        </w:rPr>
        <w:t>integridad en los procesos de investigación, la conciencia ética y la protecc</w:t>
      </w:r>
      <w:r w:rsidR="00C863ED" w:rsidRPr="00D13C95">
        <w:rPr>
          <w:rFonts w:cs="Miriam"/>
        </w:rPr>
        <w:t xml:space="preserve">ión a los derechos de </w:t>
      </w:r>
      <w:r w:rsidRPr="00D13C95">
        <w:rPr>
          <w:rFonts w:cs="Miriam"/>
        </w:rPr>
        <w:t>autor.</w:t>
      </w:r>
    </w:p>
    <w:p w14:paraId="6AB0C82E" w14:textId="77777777" w:rsidR="00085314" w:rsidRDefault="00085314" w:rsidP="00053334">
      <w:pPr>
        <w:pStyle w:val="NoSpacing"/>
        <w:numPr>
          <w:ilvl w:val="0"/>
          <w:numId w:val="23"/>
        </w:numPr>
        <w:jc w:val="both"/>
        <w:rPr>
          <w:rFonts w:cs="Miriam"/>
        </w:rPr>
      </w:pPr>
      <w:r w:rsidRPr="00D13C95">
        <w:rPr>
          <w:rFonts w:cs="Miriam"/>
        </w:rPr>
        <w:t xml:space="preserve">El Centro de Información, por medio de sus bibliotecas y cuartos de </w:t>
      </w:r>
      <w:r w:rsidR="00C863ED" w:rsidRPr="00D13C95">
        <w:rPr>
          <w:rFonts w:cs="Miriam"/>
        </w:rPr>
        <w:t xml:space="preserve">recursos didácticos, es soporte </w:t>
      </w:r>
      <w:r w:rsidRPr="00D13C95">
        <w:rPr>
          <w:rFonts w:cs="Miriam"/>
        </w:rPr>
        <w:t>fundamental en el proceso de investigación, tanto en sus coleccio</w:t>
      </w:r>
      <w:r w:rsidR="00C863ED" w:rsidRPr="00D13C95">
        <w:rPr>
          <w:rFonts w:cs="Miriam"/>
        </w:rPr>
        <w:t xml:space="preserve">nes como en los servicios de su </w:t>
      </w:r>
      <w:r w:rsidRPr="00D13C95">
        <w:rPr>
          <w:rFonts w:cs="Miriam"/>
        </w:rPr>
        <w:t>personal; para asistir a los estudiantes en sus proyectos de investi</w:t>
      </w:r>
      <w:r w:rsidR="00C863ED" w:rsidRPr="00D13C95">
        <w:rPr>
          <w:rFonts w:cs="Miriam"/>
        </w:rPr>
        <w:t xml:space="preserve">gación, y a los docentes en sus </w:t>
      </w:r>
      <w:r w:rsidRPr="00D13C95">
        <w:rPr>
          <w:rFonts w:cs="Miriam"/>
        </w:rPr>
        <w:t>procesos de planeación curricular.</w:t>
      </w:r>
    </w:p>
    <w:p w14:paraId="1AFC73E4" w14:textId="77777777" w:rsidR="002E16A0" w:rsidRPr="00D13C95" w:rsidRDefault="002E16A0" w:rsidP="002E16A0">
      <w:pPr>
        <w:pStyle w:val="NoSpacing"/>
        <w:ind w:left="720"/>
        <w:jc w:val="both"/>
        <w:rPr>
          <w:rFonts w:cs="Miriam"/>
        </w:rPr>
      </w:pPr>
    </w:p>
    <w:p w14:paraId="61F6A9DF" w14:textId="77777777" w:rsidR="00085314" w:rsidRPr="00D13C95" w:rsidRDefault="00085314" w:rsidP="00D13C95">
      <w:pPr>
        <w:pStyle w:val="NoSpacing"/>
        <w:jc w:val="both"/>
        <w:rPr>
          <w:rFonts w:cs="Miriam"/>
          <w:b/>
        </w:rPr>
      </w:pPr>
      <w:r w:rsidRPr="00D13C95">
        <w:rPr>
          <w:rFonts w:cs="Miriam"/>
          <w:b/>
        </w:rPr>
        <w:t>_3.14.3.3 Política y Procedimientos en los Cuartos de Recursos Didácticos</w:t>
      </w:r>
    </w:p>
    <w:p w14:paraId="4EDFCB1E" w14:textId="77777777" w:rsidR="00085314" w:rsidRDefault="00085314" w:rsidP="00D13C95">
      <w:pPr>
        <w:pStyle w:val="NoSpacing"/>
        <w:jc w:val="both"/>
        <w:rPr>
          <w:rFonts w:cs="Miriam"/>
        </w:rPr>
      </w:pPr>
      <w:r w:rsidRPr="00D13C95">
        <w:rPr>
          <w:rFonts w:cs="Miriam"/>
        </w:rPr>
        <w:t>Ninguna persona puede sacar equipos del Colegio sin un permiso escrito del Rector o Director Administrativo.</w:t>
      </w:r>
    </w:p>
    <w:p w14:paraId="7A802871" w14:textId="77777777" w:rsidR="002E16A0" w:rsidRPr="00D13C95" w:rsidRDefault="002E16A0" w:rsidP="00D13C95">
      <w:pPr>
        <w:pStyle w:val="NoSpacing"/>
        <w:jc w:val="both"/>
        <w:rPr>
          <w:rFonts w:cs="Miriam"/>
        </w:rPr>
      </w:pPr>
    </w:p>
    <w:p w14:paraId="219C827F" w14:textId="77777777" w:rsidR="00085314" w:rsidRPr="00D13C95" w:rsidRDefault="00085314" w:rsidP="00D13C95">
      <w:pPr>
        <w:pStyle w:val="NoSpacing"/>
        <w:jc w:val="both"/>
        <w:rPr>
          <w:rFonts w:cs="Miriam"/>
        </w:rPr>
      </w:pPr>
      <w:r w:rsidRPr="00D13C95">
        <w:rPr>
          <w:rFonts w:cs="Miriam"/>
        </w:rPr>
        <w:t xml:space="preserve">Todos los usuarios deben devolver a los cuartos de recursos todos los </w:t>
      </w:r>
      <w:r w:rsidR="00C863ED" w:rsidRPr="00D13C95">
        <w:rPr>
          <w:rFonts w:cs="Miriam"/>
        </w:rPr>
        <w:t xml:space="preserve">libros e implementos que les ha </w:t>
      </w:r>
      <w:r w:rsidRPr="00D13C95">
        <w:rPr>
          <w:rFonts w:cs="Miriam"/>
        </w:rPr>
        <w:t>suministrado la Institución antes de terminar el año lectivo, en el mismo buen estado en que los recibieron.</w:t>
      </w:r>
    </w:p>
    <w:p w14:paraId="0C46F6F7" w14:textId="77777777" w:rsidR="00085314" w:rsidRDefault="00085314" w:rsidP="00D13C95">
      <w:pPr>
        <w:pStyle w:val="NoSpacing"/>
        <w:jc w:val="both"/>
        <w:rPr>
          <w:rFonts w:cs="Miriam"/>
        </w:rPr>
      </w:pPr>
      <w:commentRangeStart w:id="412"/>
      <w:r w:rsidRPr="00D13C95">
        <w:rPr>
          <w:rFonts w:cs="Miriam"/>
        </w:rPr>
        <w:t xml:space="preserve">Si por algún motivo ya no los tienen, </w:t>
      </w:r>
      <w:r w:rsidRPr="00F43CD5">
        <w:rPr>
          <w:rFonts w:cs="Miriam"/>
        </w:rPr>
        <w:t xml:space="preserve">o han ocasionado daños parciales </w:t>
      </w:r>
      <w:r w:rsidR="00C863ED" w:rsidRPr="00F43CD5">
        <w:rPr>
          <w:rFonts w:cs="Miriam"/>
        </w:rPr>
        <w:t xml:space="preserve">o totales, </w:t>
      </w:r>
      <w:r w:rsidR="00C863ED" w:rsidRPr="00C01332">
        <w:rPr>
          <w:rFonts w:cs="Miriam"/>
          <w:highlight w:val="lightGray"/>
          <w:rPrChange w:id="413" w:author="Diana Velazquez" w:date="2016-03-28T15:53:00Z">
            <w:rPr>
              <w:rFonts w:cs="Miriam"/>
            </w:rPr>
          </w:rPrChange>
        </w:rPr>
        <w:t xml:space="preserve">deben pagar su valor </w:t>
      </w:r>
      <w:r w:rsidRPr="00C01332">
        <w:rPr>
          <w:rFonts w:cs="Miriam"/>
          <w:highlight w:val="lightGray"/>
          <w:rPrChange w:id="414" w:author="Diana Velazquez" w:date="2016-03-28T15:53:00Z">
            <w:rPr>
              <w:rFonts w:cs="Miriam"/>
            </w:rPr>
          </w:rPrChange>
        </w:rPr>
        <w:t>correspondiente en Tesorería más un 15% adicional por Proceso Técnico de</w:t>
      </w:r>
      <w:r w:rsidR="00C863ED" w:rsidRPr="00C01332">
        <w:rPr>
          <w:rFonts w:cs="Miriam"/>
          <w:highlight w:val="lightGray"/>
          <w:rPrChange w:id="415" w:author="Diana Velazquez" w:date="2016-03-28T15:53:00Z">
            <w:rPr>
              <w:rFonts w:cs="Miriam"/>
            </w:rPr>
          </w:rPrChange>
        </w:rPr>
        <w:t xml:space="preserve">l libro y gastos de envío en el </w:t>
      </w:r>
      <w:r w:rsidRPr="00C01332">
        <w:rPr>
          <w:rFonts w:cs="Miriam"/>
          <w:highlight w:val="lightGray"/>
          <w:rPrChange w:id="416" w:author="Diana Velazquez" w:date="2016-03-28T15:53:00Z">
            <w:rPr>
              <w:rFonts w:cs="Miriam"/>
            </w:rPr>
          </w:rPrChange>
        </w:rPr>
        <w:t>caso de libros importados</w:t>
      </w:r>
      <w:r w:rsidRPr="00F43CD5">
        <w:rPr>
          <w:rFonts w:cs="Miriam"/>
        </w:rPr>
        <w:t>.</w:t>
      </w:r>
      <w:commentRangeEnd w:id="412"/>
      <w:r w:rsidR="00F43CD5">
        <w:rPr>
          <w:rStyle w:val="CommentReference"/>
        </w:rPr>
        <w:commentReference w:id="412"/>
      </w:r>
      <w:r w:rsidRPr="00D13C95">
        <w:rPr>
          <w:rFonts w:cs="Miriam"/>
        </w:rPr>
        <w:t xml:space="preserve"> Este es requisito indispensable para la firma </w:t>
      </w:r>
      <w:r w:rsidR="00C863ED" w:rsidRPr="00D13C95">
        <w:rPr>
          <w:rFonts w:cs="Miriam"/>
        </w:rPr>
        <w:t xml:space="preserve">de paz y salvo de estudiantes y </w:t>
      </w:r>
      <w:r w:rsidRPr="00D13C95">
        <w:rPr>
          <w:rFonts w:cs="Miriam"/>
        </w:rPr>
        <w:t>Docentes. Se tiene en cuenta el deterioro normal por uso de acuerdo a la edad de los usuarios.</w:t>
      </w:r>
    </w:p>
    <w:p w14:paraId="197D1762" w14:textId="77777777" w:rsidR="002E16A0" w:rsidRPr="00D13C95" w:rsidRDefault="002E16A0" w:rsidP="00D13C95">
      <w:pPr>
        <w:pStyle w:val="NoSpacing"/>
        <w:jc w:val="both"/>
        <w:rPr>
          <w:rFonts w:cs="Miriam"/>
        </w:rPr>
      </w:pPr>
    </w:p>
    <w:p w14:paraId="6EF6C02C" w14:textId="77777777" w:rsidR="00085314" w:rsidRDefault="00085314" w:rsidP="00D13C95">
      <w:pPr>
        <w:pStyle w:val="NoSpacing"/>
        <w:jc w:val="both"/>
        <w:rPr>
          <w:rFonts w:cs="Miriam"/>
        </w:rPr>
      </w:pPr>
      <w:r w:rsidRPr="00D13C95">
        <w:rPr>
          <w:rFonts w:cs="Miriam"/>
        </w:rPr>
        <w:t>Los recursos audiovisuales se prestan a los docentes cuando les sea necesa</w:t>
      </w:r>
      <w:r w:rsidR="00C863ED" w:rsidRPr="00D13C95">
        <w:rPr>
          <w:rFonts w:cs="Miriam"/>
        </w:rPr>
        <w:t xml:space="preserve">rio para la programación de sus </w:t>
      </w:r>
      <w:r w:rsidRPr="00D13C95">
        <w:rPr>
          <w:rFonts w:cs="Miriam"/>
        </w:rPr>
        <w:t>clases. Los docentes deben devolver personalmente el material audiovisual al finalizar la clase.</w:t>
      </w:r>
    </w:p>
    <w:p w14:paraId="0B375352" w14:textId="77777777" w:rsidR="002E16A0" w:rsidRPr="00D13C95" w:rsidRDefault="002E16A0" w:rsidP="00D13C95">
      <w:pPr>
        <w:pStyle w:val="NoSpacing"/>
        <w:jc w:val="both"/>
        <w:rPr>
          <w:rFonts w:cs="Miriam"/>
        </w:rPr>
      </w:pPr>
    </w:p>
    <w:p w14:paraId="648423AA" w14:textId="77777777" w:rsidR="00085314" w:rsidRPr="00D13C95" w:rsidRDefault="00085314" w:rsidP="00D13C95">
      <w:pPr>
        <w:pStyle w:val="NoSpacing"/>
        <w:jc w:val="both"/>
        <w:rPr>
          <w:rFonts w:cs="Miriam"/>
          <w:b/>
        </w:rPr>
      </w:pPr>
      <w:r w:rsidRPr="00D13C95">
        <w:rPr>
          <w:rFonts w:cs="Miriam"/>
          <w:b/>
        </w:rPr>
        <w:t>_3.13.3.4 Política y Procedimientos en el Centro de Copiado</w:t>
      </w:r>
    </w:p>
    <w:p w14:paraId="3C591769" w14:textId="77777777" w:rsidR="00085314" w:rsidRPr="00D13C95" w:rsidRDefault="00085314" w:rsidP="00D13C95">
      <w:pPr>
        <w:pStyle w:val="NoSpacing"/>
        <w:jc w:val="both"/>
        <w:rPr>
          <w:rFonts w:cs="Miriam"/>
        </w:rPr>
      </w:pPr>
      <w:r w:rsidRPr="00D13C95">
        <w:rPr>
          <w:rFonts w:cs="Miriam"/>
        </w:rPr>
        <w:t>Los servicios para uso académico tienen prelación sobre los servicios para uso personal. Estos últimos deben</w:t>
      </w:r>
      <w:r w:rsidR="00C863ED" w:rsidRPr="00D13C95">
        <w:rPr>
          <w:rFonts w:cs="Miriam"/>
        </w:rPr>
        <w:t xml:space="preserve"> </w:t>
      </w:r>
      <w:r w:rsidRPr="00D13C95">
        <w:rPr>
          <w:rFonts w:cs="Miriam"/>
        </w:rPr>
        <w:t>cancelarse por anticipado de acuerdo con las tarifas vigentes.</w:t>
      </w:r>
    </w:p>
    <w:p w14:paraId="40E3EB24" w14:textId="77777777" w:rsidR="00085314" w:rsidRPr="00D13C95" w:rsidRDefault="00085314" w:rsidP="00D13C95">
      <w:pPr>
        <w:pStyle w:val="NoSpacing"/>
        <w:jc w:val="both"/>
        <w:rPr>
          <w:rFonts w:cs="Miriam"/>
        </w:rPr>
      </w:pPr>
      <w:r w:rsidRPr="00D13C95">
        <w:rPr>
          <w:rFonts w:cs="Miriam"/>
        </w:rPr>
        <w:t>Todos los trabajos de publicaciones de índole académica del Colegio, y</w:t>
      </w:r>
      <w:r w:rsidR="00C863ED" w:rsidRPr="00D13C95">
        <w:rPr>
          <w:rFonts w:cs="Miriam"/>
        </w:rPr>
        <w:t xml:space="preserve">a sean impresiones, fotocopias, </w:t>
      </w:r>
      <w:r w:rsidRPr="00D13C95">
        <w:rPr>
          <w:rFonts w:cs="Miriam"/>
        </w:rPr>
        <w:t>anillados o laminados, deben estar acompañados del recibo correspondiente especificando el</w:t>
      </w:r>
      <w:r w:rsidR="00C863ED" w:rsidRPr="00D13C95">
        <w:rPr>
          <w:rFonts w:cs="Miriam"/>
        </w:rPr>
        <w:t xml:space="preserve"> número de </w:t>
      </w:r>
      <w:r w:rsidRPr="00D13C95">
        <w:rPr>
          <w:rFonts w:cs="Miriam"/>
        </w:rPr>
        <w:t>copias, nombre del presupuesto y la firma de la persona autorizada de la sección o departamento.</w:t>
      </w:r>
    </w:p>
    <w:p w14:paraId="02C08F4F" w14:textId="77777777" w:rsidR="002E16A0" w:rsidRDefault="002E16A0" w:rsidP="00D13C95">
      <w:pPr>
        <w:pStyle w:val="NoSpacing"/>
        <w:jc w:val="both"/>
        <w:rPr>
          <w:rFonts w:cs="Miriam"/>
        </w:rPr>
      </w:pPr>
    </w:p>
    <w:p w14:paraId="30468B43" w14:textId="77777777" w:rsidR="00085314" w:rsidRPr="00D13C95" w:rsidRDefault="00085314" w:rsidP="00D13C95">
      <w:pPr>
        <w:pStyle w:val="NoSpacing"/>
        <w:jc w:val="both"/>
        <w:rPr>
          <w:rFonts w:cs="Miriam"/>
        </w:rPr>
      </w:pPr>
      <w:r w:rsidRPr="00D13C95">
        <w:rPr>
          <w:rFonts w:cs="Miriam"/>
        </w:rPr>
        <w:t>Los trabajos se realizan en el mismo orden de llegada. Por lo tanto es import</w:t>
      </w:r>
      <w:r w:rsidR="00C863ED" w:rsidRPr="00D13C95">
        <w:rPr>
          <w:rFonts w:cs="Miriam"/>
        </w:rPr>
        <w:t xml:space="preserve">ante solicitarlos con la debida </w:t>
      </w:r>
      <w:r w:rsidRPr="00D13C95">
        <w:rPr>
          <w:rFonts w:cs="Miriam"/>
        </w:rPr>
        <w:t>anticipación y verificar el buen estado del documento original que va a reproducirse.</w:t>
      </w:r>
    </w:p>
    <w:p w14:paraId="1D5960B6" w14:textId="77777777" w:rsidR="002E16A0" w:rsidRDefault="002E16A0" w:rsidP="00D13C95">
      <w:pPr>
        <w:pStyle w:val="NoSpacing"/>
        <w:jc w:val="both"/>
        <w:rPr>
          <w:rFonts w:cs="Miriam"/>
        </w:rPr>
      </w:pPr>
    </w:p>
    <w:p w14:paraId="08DFE8A8" w14:textId="77777777" w:rsidR="00085314" w:rsidRPr="00D13C95" w:rsidRDefault="00085314" w:rsidP="00D13C95">
      <w:pPr>
        <w:pStyle w:val="NoSpacing"/>
        <w:jc w:val="both"/>
        <w:rPr>
          <w:rFonts w:cs="Miriam"/>
        </w:rPr>
      </w:pPr>
      <w:r w:rsidRPr="00D13C95">
        <w:rPr>
          <w:rFonts w:cs="Miriam"/>
        </w:rPr>
        <w:t>El Centro de Información envía un informe mensual de consumo de publi</w:t>
      </w:r>
      <w:r w:rsidR="00C863ED" w:rsidRPr="00D13C95">
        <w:rPr>
          <w:rFonts w:cs="Miriam"/>
        </w:rPr>
        <w:t xml:space="preserve">caciones a los Coordinadores de </w:t>
      </w:r>
      <w:r w:rsidRPr="00D13C95">
        <w:rPr>
          <w:rFonts w:cs="Miriam"/>
        </w:rPr>
        <w:t>Sección y Jefes de Departamento.</w:t>
      </w:r>
    </w:p>
    <w:p w14:paraId="10ED33E6" w14:textId="77777777" w:rsidR="002E16A0" w:rsidRDefault="002E16A0" w:rsidP="00D13C95">
      <w:pPr>
        <w:pStyle w:val="NoSpacing"/>
        <w:jc w:val="both"/>
        <w:rPr>
          <w:rFonts w:cs="Miriam"/>
          <w:b/>
        </w:rPr>
      </w:pPr>
    </w:p>
    <w:p w14:paraId="76ECC13D" w14:textId="77777777" w:rsidR="00085314" w:rsidRPr="00D13C95" w:rsidRDefault="00085314" w:rsidP="00D13C95">
      <w:pPr>
        <w:pStyle w:val="NoSpacing"/>
        <w:jc w:val="both"/>
        <w:rPr>
          <w:rFonts w:cs="Miriam"/>
          <w:b/>
        </w:rPr>
      </w:pPr>
      <w:r w:rsidRPr="00D13C95">
        <w:rPr>
          <w:rFonts w:cs="Miriam"/>
          <w:b/>
        </w:rPr>
        <w:t>_3.14.4 Normas en Audiovisuales y Auditorios</w:t>
      </w:r>
    </w:p>
    <w:p w14:paraId="73BE3452" w14:textId="77777777" w:rsidR="00085314" w:rsidRDefault="00085314" w:rsidP="00D13C95">
      <w:pPr>
        <w:pStyle w:val="NoSpacing"/>
        <w:jc w:val="both"/>
        <w:rPr>
          <w:rFonts w:cs="Miriam"/>
        </w:rPr>
      </w:pPr>
      <w:r w:rsidRPr="00D13C95">
        <w:rPr>
          <w:rFonts w:cs="Miriam"/>
        </w:rPr>
        <w:t>Los recursos y equipos audiovisuales y auditorios están orientados ha</w:t>
      </w:r>
      <w:r w:rsidR="00C863ED" w:rsidRPr="00D13C95">
        <w:rPr>
          <w:rFonts w:cs="Miriam"/>
        </w:rPr>
        <w:t xml:space="preserve">cia el soporte de la estructura </w:t>
      </w:r>
      <w:r w:rsidRPr="00D13C95">
        <w:rPr>
          <w:rFonts w:cs="Miriam"/>
        </w:rPr>
        <w:t>académica y no se prestan para uso personal fuera de la Institución.</w:t>
      </w:r>
    </w:p>
    <w:p w14:paraId="62EA3508" w14:textId="77777777" w:rsidR="004B01B2" w:rsidRPr="00D13C95" w:rsidRDefault="004B01B2" w:rsidP="00D13C95">
      <w:pPr>
        <w:pStyle w:val="NoSpacing"/>
        <w:jc w:val="both"/>
        <w:rPr>
          <w:rFonts w:cs="Miriam"/>
        </w:rPr>
      </w:pPr>
    </w:p>
    <w:p w14:paraId="4E016EDD" w14:textId="77777777" w:rsidR="00085314" w:rsidRPr="00D13C95" w:rsidRDefault="00085314" w:rsidP="00D13C95">
      <w:pPr>
        <w:pStyle w:val="NoSpacing"/>
        <w:jc w:val="both"/>
        <w:rPr>
          <w:rFonts w:cs="Miriam"/>
        </w:rPr>
      </w:pPr>
      <w:r w:rsidRPr="00D13C95">
        <w:rPr>
          <w:rFonts w:cs="Miriam"/>
        </w:rPr>
        <w:t>Los estudiantes deben llegar, permanecer y salir de los salones audiovi</w:t>
      </w:r>
      <w:r w:rsidR="00C863ED" w:rsidRPr="00D13C95">
        <w:rPr>
          <w:rFonts w:cs="Miriam"/>
        </w:rPr>
        <w:t xml:space="preserve">suales y auditorios acompañados </w:t>
      </w:r>
      <w:r w:rsidRPr="00D13C95">
        <w:rPr>
          <w:rFonts w:cs="Miriam"/>
        </w:rPr>
        <w:t>por su docente, en forma ordenada y silenciosa. No se permite subir los pies</w:t>
      </w:r>
      <w:r w:rsidR="00C863ED" w:rsidRPr="00D13C95">
        <w:rPr>
          <w:rFonts w:cs="Miriam"/>
        </w:rPr>
        <w:t xml:space="preserve"> en los asientos. Se prohíbe el </w:t>
      </w:r>
      <w:r w:rsidRPr="00D13C95">
        <w:rPr>
          <w:rFonts w:cs="Miriam"/>
        </w:rPr>
        <w:t>manejo de los mismos a los estudiantes.</w:t>
      </w:r>
    </w:p>
    <w:p w14:paraId="2806F0E6" w14:textId="77777777" w:rsidR="004B01B2" w:rsidRDefault="004B01B2" w:rsidP="00D13C95">
      <w:pPr>
        <w:pStyle w:val="NoSpacing"/>
        <w:jc w:val="both"/>
        <w:rPr>
          <w:rFonts w:cs="Miriam"/>
        </w:rPr>
      </w:pPr>
    </w:p>
    <w:p w14:paraId="2D546E83" w14:textId="77777777" w:rsidR="00085314" w:rsidRPr="00D13C95" w:rsidRDefault="00085314" w:rsidP="00D13C95">
      <w:pPr>
        <w:pStyle w:val="NoSpacing"/>
        <w:jc w:val="both"/>
        <w:rPr>
          <w:rFonts w:cs="Miriam"/>
        </w:rPr>
      </w:pPr>
      <w:r w:rsidRPr="00D13C95">
        <w:rPr>
          <w:rFonts w:cs="Miriam"/>
        </w:rPr>
        <w:t xml:space="preserve">Los docentes velarán por el buen comportamiento de los estudiantes y el </w:t>
      </w:r>
      <w:r w:rsidR="00C863ED" w:rsidRPr="00D13C95">
        <w:rPr>
          <w:rFonts w:cs="Miriam"/>
        </w:rPr>
        <w:t xml:space="preserve">trato cuidadoso a los muebles y </w:t>
      </w:r>
      <w:r w:rsidRPr="00D13C95">
        <w:rPr>
          <w:rFonts w:cs="Miriam"/>
        </w:rPr>
        <w:t>equipos audiovisuales. Los encargados de dirigir las actividades, deben</w:t>
      </w:r>
      <w:r w:rsidR="00C863ED" w:rsidRPr="00D13C95">
        <w:rPr>
          <w:rFonts w:cs="Miriam"/>
        </w:rPr>
        <w:t xml:space="preserve"> asegurarse del adecuado manejo </w:t>
      </w:r>
      <w:r w:rsidRPr="00D13C95">
        <w:rPr>
          <w:rFonts w:cs="Miriam"/>
        </w:rPr>
        <w:t>de los equipos y que estos queden debidamente apagados después de su uso y que la sala quede cerra</w:t>
      </w:r>
      <w:r w:rsidR="00C863ED" w:rsidRPr="00D13C95">
        <w:rPr>
          <w:rFonts w:cs="Miriam"/>
        </w:rPr>
        <w:t xml:space="preserve">da </w:t>
      </w:r>
      <w:r w:rsidRPr="00D13C95">
        <w:rPr>
          <w:rFonts w:cs="Miriam"/>
        </w:rPr>
        <w:t>con seguro.</w:t>
      </w:r>
    </w:p>
    <w:p w14:paraId="1B2071F5" w14:textId="77777777" w:rsidR="004B01B2" w:rsidRDefault="004B01B2" w:rsidP="00D13C95">
      <w:pPr>
        <w:pStyle w:val="NoSpacing"/>
        <w:jc w:val="both"/>
        <w:rPr>
          <w:rFonts w:cs="Miriam"/>
        </w:rPr>
      </w:pPr>
    </w:p>
    <w:p w14:paraId="46C079BA" w14:textId="77777777" w:rsidR="00085314" w:rsidRPr="00D13C95" w:rsidRDefault="00085314" w:rsidP="00D13C95">
      <w:pPr>
        <w:pStyle w:val="NoSpacing"/>
        <w:jc w:val="both"/>
        <w:rPr>
          <w:rFonts w:cs="Miriam"/>
        </w:rPr>
      </w:pPr>
      <w:r w:rsidRPr="00D13C95">
        <w:rPr>
          <w:rFonts w:cs="Miriam"/>
        </w:rPr>
        <w:t>Ninguna persona puede sacar implementos de uso exclusivo de los salones</w:t>
      </w:r>
      <w:r w:rsidR="00C863ED" w:rsidRPr="00D13C95">
        <w:rPr>
          <w:rFonts w:cs="Miriam"/>
        </w:rPr>
        <w:t xml:space="preserve"> audiovisuales y auditorios sin </w:t>
      </w:r>
      <w:r w:rsidRPr="00D13C95">
        <w:rPr>
          <w:rFonts w:cs="Miriam"/>
        </w:rPr>
        <w:t>el permiso correspondiente.</w:t>
      </w:r>
    </w:p>
    <w:p w14:paraId="610AB779" w14:textId="77777777" w:rsidR="004B01B2" w:rsidRDefault="004B01B2" w:rsidP="00D13C95">
      <w:pPr>
        <w:pStyle w:val="NoSpacing"/>
        <w:jc w:val="both"/>
        <w:rPr>
          <w:rFonts w:cs="Miriam"/>
        </w:rPr>
      </w:pPr>
    </w:p>
    <w:p w14:paraId="732D942A" w14:textId="77777777" w:rsidR="00085314" w:rsidRPr="00D13C95" w:rsidRDefault="00085314" w:rsidP="00D13C95">
      <w:pPr>
        <w:pStyle w:val="NoSpacing"/>
        <w:jc w:val="both"/>
        <w:rPr>
          <w:rFonts w:cs="Miriam"/>
        </w:rPr>
      </w:pPr>
      <w:r w:rsidRPr="00D13C95">
        <w:rPr>
          <w:rFonts w:cs="Miriam"/>
        </w:rPr>
        <w:t>El alistamiento logístico y el soporte audiovisual de los siguientes sal</w:t>
      </w:r>
      <w:r w:rsidR="00C863ED" w:rsidRPr="00D13C95">
        <w:rPr>
          <w:rFonts w:cs="Miriam"/>
        </w:rPr>
        <w:t xml:space="preserve">ones audiovisuales se solicitan </w:t>
      </w:r>
      <w:r w:rsidRPr="00D13C95">
        <w:rPr>
          <w:rFonts w:cs="Miriam"/>
        </w:rPr>
        <w:t>mediante Orden de Servicio, a la Oficina de Mantenimiento y lo pert</w:t>
      </w:r>
      <w:r w:rsidR="00C863ED" w:rsidRPr="00D13C95">
        <w:rPr>
          <w:rFonts w:cs="Miriam"/>
        </w:rPr>
        <w:t xml:space="preserve">inente al funcionamiento de los </w:t>
      </w:r>
      <w:r w:rsidRPr="00D13C95">
        <w:rPr>
          <w:rFonts w:cs="Miriam"/>
        </w:rPr>
        <w:t>equipos de cómputo se solicita a Sistemas.</w:t>
      </w:r>
    </w:p>
    <w:p w14:paraId="369A0F16" w14:textId="77777777" w:rsidR="004B01B2" w:rsidRDefault="004B01B2" w:rsidP="00D13C95">
      <w:pPr>
        <w:pStyle w:val="NoSpacing"/>
        <w:jc w:val="both"/>
        <w:rPr>
          <w:rFonts w:cs="Miriam"/>
        </w:rPr>
      </w:pPr>
    </w:p>
    <w:p w14:paraId="4F419456" w14:textId="77777777" w:rsidR="00085314" w:rsidRPr="00D13C95" w:rsidRDefault="00085314" w:rsidP="00D13C95">
      <w:pPr>
        <w:pStyle w:val="NoSpacing"/>
        <w:jc w:val="both"/>
        <w:rPr>
          <w:rFonts w:cs="Miriam"/>
        </w:rPr>
      </w:pPr>
      <w:r w:rsidRPr="00D13C95">
        <w:rPr>
          <w:rFonts w:cs="Miriam"/>
        </w:rPr>
        <w:t>Las personas interesados en utilizar los salones audiovisuales, deben</w:t>
      </w:r>
      <w:r w:rsidR="00C863ED" w:rsidRPr="00D13C95">
        <w:rPr>
          <w:rFonts w:cs="Miriam"/>
        </w:rPr>
        <w:t xml:space="preserve"> hacer sus reservaciones en los </w:t>
      </w:r>
      <w:r w:rsidRPr="00D13C95">
        <w:rPr>
          <w:rFonts w:cs="Miriam"/>
        </w:rPr>
        <w:t>horarios correspondientes, en los siguientes lugares:</w:t>
      </w:r>
    </w:p>
    <w:p w14:paraId="21E47CD0" w14:textId="77777777" w:rsidR="004B01B2" w:rsidRDefault="004B01B2" w:rsidP="00D13C95">
      <w:pPr>
        <w:pStyle w:val="NoSpacing"/>
        <w:jc w:val="both"/>
        <w:rPr>
          <w:rFonts w:cs="Miriam"/>
          <w:b/>
        </w:rPr>
      </w:pPr>
    </w:p>
    <w:p w14:paraId="5594FBAC" w14:textId="77777777" w:rsidR="00085314" w:rsidRPr="00D13C95" w:rsidRDefault="00085314" w:rsidP="00D13C95">
      <w:pPr>
        <w:pStyle w:val="NoSpacing"/>
        <w:jc w:val="both"/>
        <w:rPr>
          <w:rFonts w:cs="Miriam"/>
        </w:rPr>
      </w:pPr>
      <w:r w:rsidRPr="00D13C95">
        <w:rPr>
          <w:rFonts w:cs="Miriam"/>
          <w:b/>
        </w:rPr>
        <w:t>El Auditorio AEB Laurence</w:t>
      </w:r>
      <w:r w:rsidRPr="00D13C95">
        <w:rPr>
          <w:rFonts w:cs="Miriam"/>
        </w:rPr>
        <w:t xml:space="preserve"> con el Auxiliar de Audiovisuales, en el teléfono 555 5350 o en la extensión 350.</w:t>
      </w:r>
    </w:p>
    <w:p w14:paraId="4F87D398" w14:textId="77777777" w:rsidR="00085314" w:rsidRPr="00D13C95" w:rsidRDefault="00085314" w:rsidP="00D13C95">
      <w:pPr>
        <w:pStyle w:val="NoSpacing"/>
        <w:jc w:val="both"/>
        <w:rPr>
          <w:rFonts w:cs="Miriam"/>
        </w:rPr>
      </w:pPr>
      <w:r w:rsidRPr="00D13C95">
        <w:rPr>
          <w:rFonts w:cs="Miriam"/>
          <w:b/>
        </w:rPr>
        <w:t>El Auditorio LA Maldonado</w:t>
      </w:r>
      <w:r w:rsidRPr="00D13C95">
        <w:rPr>
          <w:rFonts w:cs="Miriam"/>
        </w:rPr>
        <w:t xml:space="preserve"> en la Oficina de Bachillerato.</w:t>
      </w:r>
    </w:p>
    <w:p w14:paraId="28CD4D74" w14:textId="77777777" w:rsidR="00085314" w:rsidRPr="00D13C95" w:rsidRDefault="00085314" w:rsidP="00D13C95">
      <w:pPr>
        <w:pStyle w:val="NoSpacing"/>
        <w:jc w:val="both"/>
        <w:rPr>
          <w:rFonts w:cs="Miriam"/>
        </w:rPr>
      </w:pPr>
      <w:r w:rsidRPr="00D13C95">
        <w:rPr>
          <w:rFonts w:cs="Miriam"/>
          <w:b/>
        </w:rPr>
        <w:t>Las salas de audiovisuales</w:t>
      </w:r>
      <w:r w:rsidRPr="00D13C95">
        <w:rPr>
          <w:rFonts w:cs="Miriam"/>
        </w:rPr>
        <w:t xml:space="preserve"> en el Centro de Información en la biblioteca de Bachillerato.</w:t>
      </w:r>
    </w:p>
    <w:p w14:paraId="67212FCF" w14:textId="77777777" w:rsidR="00085314" w:rsidRPr="00D13C95" w:rsidRDefault="00085314" w:rsidP="00D13C95">
      <w:pPr>
        <w:pStyle w:val="NoSpacing"/>
        <w:jc w:val="both"/>
        <w:rPr>
          <w:rFonts w:cs="Miriam"/>
        </w:rPr>
      </w:pPr>
      <w:r w:rsidRPr="00D13C95">
        <w:rPr>
          <w:rFonts w:cs="Miriam"/>
          <w:b/>
        </w:rPr>
        <w:t>El Domo,</w:t>
      </w:r>
      <w:r w:rsidRPr="00D13C95">
        <w:rPr>
          <w:rFonts w:cs="Miriam"/>
        </w:rPr>
        <w:t xml:space="preserve"> en la Biblioteca de Preprimaria.</w:t>
      </w:r>
    </w:p>
    <w:p w14:paraId="7F33FBC6" w14:textId="77777777" w:rsidR="00085314" w:rsidRPr="00D13C95" w:rsidRDefault="00085314" w:rsidP="00D13C95">
      <w:pPr>
        <w:pStyle w:val="NoSpacing"/>
        <w:jc w:val="both"/>
        <w:rPr>
          <w:rFonts w:cs="Miriam"/>
        </w:rPr>
      </w:pPr>
      <w:r w:rsidRPr="00D13C95">
        <w:rPr>
          <w:rFonts w:cs="Miriam"/>
          <w:b/>
        </w:rPr>
        <w:t>El Salón de Drama de Early Childhood</w:t>
      </w:r>
      <w:r w:rsidRPr="00D13C95">
        <w:rPr>
          <w:rFonts w:cs="Miriam"/>
        </w:rPr>
        <w:t xml:space="preserve"> en la Oficina de Early Childhood.</w:t>
      </w:r>
    </w:p>
    <w:p w14:paraId="084EEA7F" w14:textId="77777777" w:rsidR="00085314" w:rsidRPr="00D13C95" w:rsidRDefault="00085314" w:rsidP="00D13C95">
      <w:pPr>
        <w:pStyle w:val="NoSpacing"/>
        <w:jc w:val="both"/>
        <w:rPr>
          <w:rFonts w:cs="Miriam"/>
        </w:rPr>
      </w:pPr>
      <w:r w:rsidRPr="00D13C95">
        <w:rPr>
          <w:rFonts w:cs="Miriam"/>
          <w:b/>
        </w:rPr>
        <w:t>El salón de Audiovisuales en Early Childhood</w:t>
      </w:r>
      <w:r w:rsidRPr="00D13C95">
        <w:rPr>
          <w:rFonts w:cs="Miriam"/>
        </w:rPr>
        <w:t xml:space="preserve"> en la Oficina de Early Childhood.</w:t>
      </w:r>
    </w:p>
    <w:p w14:paraId="5686BE83" w14:textId="77777777" w:rsidR="004B01B2" w:rsidRDefault="004B01B2" w:rsidP="00D13C95">
      <w:pPr>
        <w:pStyle w:val="NoSpacing"/>
        <w:jc w:val="both"/>
        <w:rPr>
          <w:rFonts w:cs="Miriam"/>
          <w:b/>
        </w:rPr>
      </w:pPr>
    </w:p>
    <w:p w14:paraId="0A478029" w14:textId="77777777" w:rsidR="00085314" w:rsidRPr="00D13C95" w:rsidRDefault="00085314" w:rsidP="00D13C95">
      <w:pPr>
        <w:pStyle w:val="NoSpacing"/>
        <w:jc w:val="both"/>
        <w:rPr>
          <w:rFonts w:cs="Miriam"/>
          <w:b/>
        </w:rPr>
      </w:pPr>
      <w:r w:rsidRPr="00D13C95">
        <w:rPr>
          <w:rFonts w:cs="Miriam"/>
          <w:b/>
        </w:rPr>
        <w:t>_ 3.14.5 Normas en los Laboratorios</w:t>
      </w:r>
    </w:p>
    <w:p w14:paraId="740C4CD4" w14:textId="77777777" w:rsidR="00085314" w:rsidRDefault="00085314" w:rsidP="00D13C95">
      <w:pPr>
        <w:pStyle w:val="NoSpacing"/>
        <w:jc w:val="both"/>
        <w:rPr>
          <w:rFonts w:cs="Miriam"/>
        </w:rPr>
      </w:pPr>
      <w:r w:rsidRPr="00D13C95">
        <w:rPr>
          <w:rFonts w:cs="Miriam"/>
        </w:rPr>
        <w:t xml:space="preserve">Los estudiantes no deben entrar a las áreas de trabajo de los docentes de </w:t>
      </w:r>
      <w:r w:rsidR="00C863ED" w:rsidRPr="00D13C95">
        <w:rPr>
          <w:rFonts w:cs="Miriam"/>
        </w:rPr>
        <w:t xml:space="preserve">Ciencias y solo pueden ingresar </w:t>
      </w:r>
      <w:r w:rsidRPr="00D13C95">
        <w:rPr>
          <w:rFonts w:cs="Miriam"/>
        </w:rPr>
        <w:t>a los laboratorios cuando el docente esté presente.</w:t>
      </w:r>
    </w:p>
    <w:p w14:paraId="16EC5A1A" w14:textId="77777777" w:rsidR="004B01B2" w:rsidRPr="00D13C95" w:rsidRDefault="004B01B2" w:rsidP="00D13C95">
      <w:pPr>
        <w:pStyle w:val="NoSpacing"/>
        <w:jc w:val="both"/>
        <w:rPr>
          <w:rFonts w:cs="Miriam"/>
        </w:rPr>
      </w:pPr>
    </w:p>
    <w:p w14:paraId="04495F4E" w14:textId="77777777" w:rsidR="00085314" w:rsidRPr="00D13C95" w:rsidRDefault="00085314" w:rsidP="00053334">
      <w:pPr>
        <w:pStyle w:val="NoSpacing"/>
        <w:numPr>
          <w:ilvl w:val="0"/>
          <w:numId w:val="24"/>
        </w:numPr>
        <w:jc w:val="both"/>
        <w:rPr>
          <w:rFonts w:cs="Miriam"/>
        </w:rPr>
      </w:pPr>
      <w:r w:rsidRPr="00D13C95">
        <w:rPr>
          <w:rFonts w:cs="Miriam"/>
        </w:rPr>
        <w:t>Los estudiantes deben seguir cuidadosamente las instrucciones del docente.</w:t>
      </w:r>
    </w:p>
    <w:p w14:paraId="0DD9EE3C" w14:textId="77777777" w:rsidR="00085314" w:rsidRPr="00D13C95" w:rsidRDefault="00085314" w:rsidP="00053334">
      <w:pPr>
        <w:pStyle w:val="NoSpacing"/>
        <w:numPr>
          <w:ilvl w:val="0"/>
          <w:numId w:val="24"/>
        </w:numPr>
        <w:jc w:val="both"/>
        <w:rPr>
          <w:rFonts w:cs="Miriam"/>
        </w:rPr>
      </w:pPr>
      <w:r w:rsidRPr="00D13C95">
        <w:rPr>
          <w:rFonts w:cs="Miriam"/>
        </w:rPr>
        <w:t>Los elementos de seguridad son de uso obligatorio durante los experimentos.</w:t>
      </w:r>
    </w:p>
    <w:p w14:paraId="7C951E6D" w14:textId="77777777" w:rsidR="00085314" w:rsidRPr="00D13C95" w:rsidRDefault="00085314" w:rsidP="00053334">
      <w:pPr>
        <w:pStyle w:val="NoSpacing"/>
        <w:numPr>
          <w:ilvl w:val="0"/>
          <w:numId w:val="24"/>
        </w:numPr>
        <w:jc w:val="both"/>
        <w:rPr>
          <w:rFonts w:cs="Miriam"/>
        </w:rPr>
      </w:pPr>
      <w:r w:rsidRPr="00D13C95">
        <w:rPr>
          <w:rFonts w:cs="Miriam"/>
        </w:rPr>
        <w:t>Los estudiantes deben caminar con precaución dentro de l</w:t>
      </w:r>
      <w:r w:rsidR="00C863ED" w:rsidRPr="00D13C95">
        <w:rPr>
          <w:rFonts w:cs="Miriam"/>
        </w:rPr>
        <w:t xml:space="preserve">os laboratorios dejando siempre </w:t>
      </w:r>
      <w:r w:rsidRPr="00D13C95">
        <w:rPr>
          <w:rFonts w:cs="Miriam"/>
        </w:rPr>
        <w:t>libres los pasillos.</w:t>
      </w:r>
    </w:p>
    <w:p w14:paraId="7FBD495C" w14:textId="77777777" w:rsidR="004B01B2" w:rsidRDefault="00085314" w:rsidP="00053334">
      <w:pPr>
        <w:pStyle w:val="NoSpacing"/>
        <w:numPr>
          <w:ilvl w:val="0"/>
          <w:numId w:val="24"/>
        </w:numPr>
        <w:jc w:val="both"/>
        <w:rPr>
          <w:rFonts w:cs="Miriam"/>
        </w:rPr>
      </w:pPr>
      <w:r w:rsidRPr="00D13C95">
        <w:rPr>
          <w:rFonts w:cs="Miriam"/>
        </w:rPr>
        <w:t>Todo daño en los equipos debe reportarse inmediatamente al docente o al auxiliar de laboratorio.</w:t>
      </w:r>
      <w:r w:rsidR="004B01B2">
        <w:rPr>
          <w:rFonts w:cs="Miriam"/>
        </w:rPr>
        <w:t xml:space="preserve"> </w:t>
      </w:r>
    </w:p>
    <w:p w14:paraId="1BB441BD" w14:textId="77777777" w:rsidR="00085314" w:rsidRPr="004B01B2" w:rsidRDefault="00085314" w:rsidP="004B01B2">
      <w:pPr>
        <w:pStyle w:val="NoSpacing"/>
        <w:ind w:left="720"/>
        <w:jc w:val="both"/>
        <w:rPr>
          <w:rFonts w:cs="Miriam"/>
        </w:rPr>
      </w:pPr>
      <w:r w:rsidRPr="004B01B2">
        <w:rPr>
          <w:rFonts w:cs="Miriam"/>
        </w:rPr>
        <w:t>Cualquier pérdida, ruptura o daño será asumida por el usuario.</w:t>
      </w:r>
    </w:p>
    <w:p w14:paraId="6D4AB81D" w14:textId="77777777" w:rsidR="00085314" w:rsidRPr="00D13C95" w:rsidRDefault="00085314" w:rsidP="00053334">
      <w:pPr>
        <w:pStyle w:val="NoSpacing"/>
        <w:numPr>
          <w:ilvl w:val="0"/>
          <w:numId w:val="24"/>
        </w:numPr>
        <w:jc w:val="both"/>
        <w:rPr>
          <w:rFonts w:cs="Miriam"/>
        </w:rPr>
      </w:pPr>
      <w:r w:rsidRPr="00D13C95">
        <w:rPr>
          <w:rFonts w:cs="Miriam"/>
        </w:rPr>
        <w:t>Los estudiantes deben mantener su lugar de trabajo limpio</w:t>
      </w:r>
      <w:r w:rsidR="00C863ED" w:rsidRPr="00D13C95">
        <w:rPr>
          <w:rFonts w:cs="Miriam"/>
        </w:rPr>
        <w:t xml:space="preserve"> y en orden y las maletas deben </w:t>
      </w:r>
      <w:r w:rsidRPr="00D13C95">
        <w:rPr>
          <w:rFonts w:cs="Miriam"/>
        </w:rPr>
        <w:t>ubicarse en el sitio asignado.</w:t>
      </w:r>
    </w:p>
    <w:p w14:paraId="6686232C" w14:textId="77777777" w:rsidR="00085314" w:rsidRDefault="00085314" w:rsidP="00053334">
      <w:pPr>
        <w:pStyle w:val="NoSpacing"/>
        <w:numPr>
          <w:ilvl w:val="0"/>
          <w:numId w:val="24"/>
        </w:numPr>
        <w:jc w:val="both"/>
        <w:rPr>
          <w:rFonts w:cs="Miriam"/>
        </w:rPr>
      </w:pPr>
      <w:r w:rsidRPr="00D13C95">
        <w:rPr>
          <w:rFonts w:cs="Miriam"/>
        </w:rPr>
        <w:t>Los estudiantes no pueden pedir a los técnicos de laboratorio qu</w:t>
      </w:r>
      <w:r w:rsidR="00C863ED" w:rsidRPr="00D13C95">
        <w:rPr>
          <w:rFonts w:cs="Miriam"/>
        </w:rPr>
        <w:t xml:space="preserve">e realicen total o parcialmente </w:t>
      </w:r>
      <w:r w:rsidRPr="00D13C95">
        <w:rPr>
          <w:rFonts w:cs="Miriam"/>
        </w:rPr>
        <w:t>las prácticas asignadas por los docentes.</w:t>
      </w:r>
    </w:p>
    <w:p w14:paraId="43004BE4" w14:textId="77777777" w:rsidR="004B01B2" w:rsidRPr="00D13C95" w:rsidRDefault="004B01B2" w:rsidP="004B01B2">
      <w:pPr>
        <w:pStyle w:val="NoSpacing"/>
        <w:ind w:left="720"/>
        <w:jc w:val="both"/>
        <w:rPr>
          <w:rFonts w:cs="Miriam"/>
        </w:rPr>
      </w:pPr>
    </w:p>
    <w:p w14:paraId="7D6C3BCC" w14:textId="77777777" w:rsidR="00085314" w:rsidRPr="00D13C95" w:rsidRDefault="00085314" w:rsidP="00D13C95">
      <w:pPr>
        <w:pStyle w:val="NoSpacing"/>
        <w:jc w:val="both"/>
        <w:rPr>
          <w:rFonts w:cs="Miriam"/>
          <w:b/>
        </w:rPr>
      </w:pPr>
      <w:r w:rsidRPr="00D13C95">
        <w:rPr>
          <w:rFonts w:cs="Miriam"/>
          <w:b/>
        </w:rPr>
        <w:t>_3.14.6 Normas en el Departamento Médico</w:t>
      </w:r>
    </w:p>
    <w:p w14:paraId="3C3EF65F" w14:textId="77777777" w:rsidR="00085314" w:rsidRPr="00D13C95" w:rsidRDefault="00085314" w:rsidP="00053334">
      <w:pPr>
        <w:pStyle w:val="NoSpacing"/>
        <w:numPr>
          <w:ilvl w:val="0"/>
          <w:numId w:val="25"/>
        </w:numPr>
        <w:jc w:val="both"/>
        <w:rPr>
          <w:rFonts w:cs="Miriam"/>
        </w:rPr>
      </w:pPr>
      <w:r w:rsidRPr="00D13C95">
        <w:rPr>
          <w:rFonts w:cs="Miriam"/>
        </w:rPr>
        <w:t>Cuando los estudiantes son matriculados, los padres deben dili</w:t>
      </w:r>
      <w:r w:rsidR="00C863ED" w:rsidRPr="00D13C95">
        <w:rPr>
          <w:rFonts w:cs="Miriam"/>
        </w:rPr>
        <w:t xml:space="preserve">genciar y/o actualizar en forma </w:t>
      </w:r>
      <w:r w:rsidRPr="00D13C95">
        <w:rPr>
          <w:rFonts w:cs="Miriam"/>
        </w:rPr>
        <w:t>completa y fidedigna el formato de historia clínica en línea a través de la página web del Colegio.</w:t>
      </w:r>
    </w:p>
    <w:p w14:paraId="567E7EB1" w14:textId="77777777" w:rsidR="00085314" w:rsidRPr="00D13C95" w:rsidRDefault="00085314" w:rsidP="004B01B2">
      <w:pPr>
        <w:pStyle w:val="NoSpacing"/>
        <w:ind w:left="720"/>
        <w:jc w:val="both"/>
        <w:rPr>
          <w:rFonts w:cs="Miriam"/>
        </w:rPr>
      </w:pPr>
      <w:r w:rsidRPr="00D13C95">
        <w:rPr>
          <w:rFonts w:cs="Miriam"/>
        </w:rPr>
        <w:t>Los padres deben actualizar la información, ante cualquier cam</w:t>
      </w:r>
      <w:r w:rsidR="00C863ED" w:rsidRPr="00D13C95">
        <w:rPr>
          <w:rFonts w:cs="Miriam"/>
        </w:rPr>
        <w:t xml:space="preserve">bio en el estado de salud de su </w:t>
      </w:r>
      <w:r w:rsidRPr="00D13C95">
        <w:rPr>
          <w:rFonts w:cs="Miriam"/>
        </w:rPr>
        <w:t>hijo. Estas medidas son indispensables para contribuir con la seguridad y adecuada atenció</w:t>
      </w:r>
      <w:r w:rsidR="00C863ED" w:rsidRPr="00D13C95">
        <w:rPr>
          <w:rFonts w:cs="Miriam"/>
        </w:rPr>
        <w:t xml:space="preserve">n </w:t>
      </w:r>
      <w:r w:rsidRPr="00D13C95">
        <w:rPr>
          <w:rFonts w:cs="Miriam"/>
        </w:rPr>
        <w:t>médica de nuestros estudiantes.</w:t>
      </w:r>
    </w:p>
    <w:p w14:paraId="4DCF2085" w14:textId="77777777" w:rsidR="00F0078E" w:rsidRPr="00D13C95" w:rsidRDefault="00F0078E" w:rsidP="00053334">
      <w:pPr>
        <w:pStyle w:val="NoSpacing"/>
        <w:numPr>
          <w:ilvl w:val="0"/>
          <w:numId w:val="25"/>
        </w:numPr>
        <w:jc w:val="both"/>
        <w:rPr>
          <w:rFonts w:cs="Miriam"/>
        </w:rPr>
      </w:pPr>
      <w:r w:rsidRPr="00D13C95">
        <w:rPr>
          <w:rFonts w:cs="Miriam"/>
        </w:rPr>
        <w:t>Es responsabilidad de los padres, velar por el estado de la salud de su hijo. Los padres no deben enviar a sus hijos enfermos al Colegio. Los niños que vienen presentando síntomas de enfermedad, durante varios días de evolución, deben ser llevados por los padres a su respectivo servicio de salud, para evitar complicaciones. En caso de inasistencia por enfermedad, deben certificarla por escrito, y en lo posible, presentar la incapacidad médica correspondiente. Los niños que presenten síntomas, serán r</w:t>
      </w:r>
      <w:r w:rsidR="004B01B2">
        <w:rPr>
          <w:rFonts w:cs="Miriam"/>
        </w:rPr>
        <w:t>emitidos al Departamento Médico</w:t>
      </w:r>
      <w:r w:rsidRPr="00D13C95">
        <w:rPr>
          <w:rFonts w:cs="Miriam"/>
        </w:rPr>
        <w:t>, donde permanecerán hasta ser recogidos por sus padres o remitidos de regreso a clase, según el criterio médico.</w:t>
      </w:r>
    </w:p>
    <w:p w14:paraId="1E1F6E74" w14:textId="77777777" w:rsidR="00F0078E" w:rsidRPr="00D13C95" w:rsidRDefault="00F0078E" w:rsidP="00053334">
      <w:pPr>
        <w:pStyle w:val="NoSpacing"/>
        <w:numPr>
          <w:ilvl w:val="0"/>
          <w:numId w:val="25"/>
        </w:numPr>
        <w:jc w:val="both"/>
        <w:rPr>
          <w:rFonts w:cs="Miriam"/>
        </w:rPr>
      </w:pPr>
      <w:r w:rsidRPr="00D13C95">
        <w:rPr>
          <w:rFonts w:cs="Miriam"/>
        </w:rPr>
        <w:t>El Departamento Médico atiende las emergencias médicas que se presenten durante la jornada escolar, extracurriculares, o Escuela de Deportes del día sábado.</w:t>
      </w:r>
    </w:p>
    <w:p w14:paraId="36DD0D57" w14:textId="77777777" w:rsidR="00F0078E" w:rsidRPr="00D13C95" w:rsidRDefault="00F0078E" w:rsidP="00053334">
      <w:pPr>
        <w:pStyle w:val="NoSpacing"/>
        <w:numPr>
          <w:ilvl w:val="0"/>
          <w:numId w:val="25"/>
        </w:numPr>
        <w:jc w:val="both"/>
        <w:rPr>
          <w:rFonts w:cs="Miriam"/>
        </w:rPr>
      </w:pPr>
      <w:r w:rsidRPr="00D13C95">
        <w:rPr>
          <w:rFonts w:cs="Miriam"/>
        </w:rPr>
        <w:t>El Departamento Médico sólo puede realizar manejo y suministro de medicamentos para malestares menores, y traumas leves. En los casos de mayor complejidad, se presta la atención inicial y el estudiante es remitido a un centro médico.</w:t>
      </w:r>
    </w:p>
    <w:p w14:paraId="59559B18" w14:textId="77777777" w:rsidR="00F0078E" w:rsidRPr="00D13C95" w:rsidRDefault="00F0078E" w:rsidP="00053334">
      <w:pPr>
        <w:pStyle w:val="NoSpacing"/>
        <w:numPr>
          <w:ilvl w:val="0"/>
          <w:numId w:val="25"/>
        </w:numPr>
        <w:jc w:val="both"/>
        <w:rPr>
          <w:rFonts w:cs="Miriam"/>
        </w:rPr>
      </w:pPr>
      <w:r w:rsidRPr="00D13C95">
        <w:rPr>
          <w:rFonts w:cs="Miriam"/>
        </w:rPr>
        <w:t>En el evento en que un estudiante deba tomar medicamentos prescritos durante la jornada escolar, deben traer los medicamentos junto con la prescripción médica, al departamento médico. Los profesores no están autorizados para suministrar ningún medicamento. Los padres deben informar por escrito a los profesores cualquier condición médica.</w:t>
      </w:r>
    </w:p>
    <w:p w14:paraId="442BD56A" w14:textId="77777777" w:rsidR="00F0078E" w:rsidRPr="00D13C95" w:rsidRDefault="00F0078E" w:rsidP="00053334">
      <w:pPr>
        <w:pStyle w:val="NoSpacing"/>
        <w:numPr>
          <w:ilvl w:val="0"/>
          <w:numId w:val="25"/>
        </w:numPr>
        <w:jc w:val="both"/>
        <w:rPr>
          <w:rFonts w:cs="Miriam"/>
        </w:rPr>
      </w:pPr>
      <w:r w:rsidRPr="00D13C95">
        <w:rPr>
          <w:rFonts w:cs="Miriam"/>
        </w:rPr>
        <w:t>En caso de enfermedad, el estudiante debe presentar la autorización de salida del salón, firmada por el docente responsable, si la Sección se encuentra en horas de clase o durante las actividades extracurriculares. En caso de accidente lo debe acompañar el docente a cargo o un adulto de la sección.</w:t>
      </w:r>
    </w:p>
    <w:p w14:paraId="60A71A59" w14:textId="77777777" w:rsidR="00F0078E" w:rsidRPr="00D13C95" w:rsidRDefault="00F0078E" w:rsidP="00053334">
      <w:pPr>
        <w:pStyle w:val="NoSpacing"/>
        <w:numPr>
          <w:ilvl w:val="0"/>
          <w:numId w:val="25"/>
        </w:numPr>
        <w:jc w:val="both"/>
        <w:rPr>
          <w:rFonts w:cs="Miriam"/>
        </w:rPr>
      </w:pPr>
      <w:r w:rsidRPr="00D13C95">
        <w:rPr>
          <w:rFonts w:cs="Miriam"/>
        </w:rPr>
        <w:t>El médico y/o la enfermera proporcionan los medicamentos básicos necesarios y firman un documento con un informe breve de lo sucedido y la hora de salida del estudiante, que deberá ser entregado al profesor. Los casos que sean más graves o relevantes también deberán ser informados al respectivo Jefe de Sección.</w:t>
      </w:r>
    </w:p>
    <w:p w14:paraId="05AAB62E" w14:textId="77777777" w:rsidR="00F0078E" w:rsidRPr="00D13C95" w:rsidRDefault="00F0078E" w:rsidP="00053334">
      <w:pPr>
        <w:pStyle w:val="NoSpacing"/>
        <w:numPr>
          <w:ilvl w:val="0"/>
          <w:numId w:val="25"/>
        </w:numPr>
        <w:jc w:val="both"/>
        <w:rPr>
          <w:rFonts w:cs="Miriam"/>
        </w:rPr>
      </w:pPr>
      <w:r w:rsidRPr="00D13C95">
        <w:rPr>
          <w:rFonts w:cs="Miriam"/>
        </w:rPr>
        <w:t>Si el estudiante no se encuentra en condiciones de permanecer en el Colegio, el médico y/o la enfermera debe ubicar a uno de los padres o acudiente para que recoja al estudiante o autorice al Colegio para su traslado a un centro de atención médica.</w:t>
      </w:r>
    </w:p>
    <w:p w14:paraId="011BC121" w14:textId="77777777" w:rsidR="00F0078E" w:rsidRPr="00D13C95" w:rsidRDefault="00F0078E" w:rsidP="00053334">
      <w:pPr>
        <w:pStyle w:val="NoSpacing"/>
        <w:numPr>
          <w:ilvl w:val="0"/>
          <w:numId w:val="25"/>
        </w:numPr>
        <w:jc w:val="both"/>
        <w:rPr>
          <w:rFonts w:cs="Miriam"/>
        </w:rPr>
      </w:pPr>
      <w:r w:rsidRPr="00D13C95">
        <w:rPr>
          <w:rFonts w:cs="Miriam"/>
        </w:rPr>
        <w:t>Se producirá un informe médico que será entregado al padre de familia respectivo. El Jefe o Asistente de Sección deberá ser informado para autorizar la salida del estudiante.</w:t>
      </w:r>
    </w:p>
    <w:p w14:paraId="20CCCE3B" w14:textId="77777777" w:rsidR="00F0078E" w:rsidRPr="00D13C95" w:rsidRDefault="00F0078E" w:rsidP="00053334">
      <w:pPr>
        <w:pStyle w:val="NoSpacing"/>
        <w:numPr>
          <w:ilvl w:val="0"/>
          <w:numId w:val="25"/>
        </w:numPr>
        <w:jc w:val="both"/>
        <w:rPr>
          <w:rFonts w:cs="Miriam"/>
        </w:rPr>
      </w:pPr>
      <w:r w:rsidRPr="00D13C95">
        <w:rPr>
          <w:rFonts w:cs="Miriam"/>
        </w:rPr>
        <w:t>En caso de emergencia grave cuando el estudiante se accidente, no se deberá mover; se llamará al médico y/o la enfermera, para que atienda al estudiante en el sitio del accidente e informe a los padres y al Jefe de Sección sobre el mismo.</w:t>
      </w:r>
    </w:p>
    <w:p w14:paraId="6C106C99" w14:textId="77777777" w:rsidR="00F0078E" w:rsidRPr="00D13C95" w:rsidRDefault="00F0078E" w:rsidP="00053334">
      <w:pPr>
        <w:pStyle w:val="NoSpacing"/>
        <w:numPr>
          <w:ilvl w:val="0"/>
          <w:numId w:val="25"/>
        </w:numPr>
        <w:jc w:val="both"/>
        <w:rPr>
          <w:rFonts w:cs="Miriam"/>
        </w:rPr>
      </w:pPr>
      <w:r w:rsidRPr="00D13C95">
        <w:rPr>
          <w:rFonts w:cs="Miriam"/>
        </w:rPr>
        <w:t>El médico y/o la enfermera informan a la respectiva sección, cuando un estudiante ingrese en repetidas ocasiones a la enfermería, sin existir justa causa.</w:t>
      </w:r>
    </w:p>
    <w:p w14:paraId="4D2313A4" w14:textId="0C6F599B" w:rsidR="00F0078E" w:rsidRPr="00D13C95" w:rsidRDefault="00F0078E" w:rsidP="00053334">
      <w:pPr>
        <w:pStyle w:val="NoSpacing"/>
        <w:numPr>
          <w:ilvl w:val="0"/>
          <w:numId w:val="25"/>
        </w:numPr>
        <w:jc w:val="both"/>
        <w:rPr>
          <w:rFonts w:cs="Miriam"/>
        </w:rPr>
      </w:pPr>
      <w:commentRangeStart w:id="417"/>
      <w:del w:id="418" w:author="Portatil CCB" w:date="2016-02-29T19:31:00Z">
        <w:r w:rsidRPr="00D13C95" w:rsidDel="000C7B1F">
          <w:rPr>
            <w:rFonts w:cs="Miriam"/>
          </w:rPr>
          <w:delText xml:space="preserve">Los niños de </w:delText>
        </w:r>
      </w:del>
      <w:del w:id="419" w:author="Portatil CCB" w:date="2016-02-25T09:30:00Z">
        <w:r w:rsidRPr="00D13C95" w:rsidDel="001E063D">
          <w:rPr>
            <w:rFonts w:cs="Miriam"/>
          </w:rPr>
          <w:delText>Tots</w:delText>
        </w:r>
      </w:del>
      <w:del w:id="420" w:author="Portatil CCB" w:date="2016-02-29T19:31:00Z">
        <w:r w:rsidRPr="00D13C95" w:rsidDel="000C7B1F">
          <w:rPr>
            <w:rFonts w:cs="Miriam"/>
          </w:rPr>
          <w:delText xml:space="preserve"> &amp; Toddlers deben ser acompañados al consultorio de su área por una de las dos docentes.</w:delText>
        </w:r>
      </w:del>
      <w:r w:rsidRPr="00D13C95">
        <w:rPr>
          <w:rFonts w:cs="Miriam"/>
        </w:rPr>
        <w:t xml:space="preserve"> </w:t>
      </w:r>
      <w:commentRangeEnd w:id="417"/>
      <w:r w:rsidR="000300D4">
        <w:rPr>
          <w:rStyle w:val="CommentReference"/>
        </w:rPr>
        <w:commentReference w:id="417"/>
      </w:r>
      <w:r w:rsidRPr="00F43CD5">
        <w:rPr>
          <w:rFonts w:cs="Miriam"/>
          <w:highlight w:val="lightGray"/>
        </w:rPr>
        <w:t xml:space="preserve">En caso de necesitarse que la enfermera o </w:t>
      </w:r>
      <w:ins w:id="421" w:author="Portatil CCB" w:date="2016-02-29T21:34:00Z">
        <w:r w:rsidR="00C94475" w:rsidRPr="00F43CD5">
          <w:rPr>
            <w:rFonts w:cs="Miriam"/>
            <w:highlight w:val="lightGray"/>
          </w:rPr>
          <w:t xml:space="preserve">la </w:t>
        </w:r>
      </w:ins>
      <w:r w:rsidRPr="00F43CD5">
        <w:rPr>
          <w:rFonts w:cs="Miriam"/>
          <w:highlight w:val="lightGray"/>
        </w:rPr>
        <w:t>médica revise a un niño</w:t>
      </w:r>
      <w:ins w:id="422" w:author="Portatil CCB" w:date="2016-02-29T19:32:00Z">
        <w:r w:rsidR="000C7B1F" w:rsidRPr="00F43CD5">
          <w:rPr>
            <w:rFonts w:cs="Miriam"/>
            <w:highlight w:val="lightGray"/>
          </w:rPr>
          <w:t xml:space="preserve"> </w:t>
        </w:r>
      </w:ins>
      <w:ins w:id="423" w:author="Portatil CCB" w:date="2016-02-29T20:38:00Z">
        <w:r w:rsidR="00BD7554" w:rsidRPr="00F43CD5">
          <w:rPr>
            <w:rFonts w:cs="Miriam"/>
            <w:highlight w:val="lightGray"/>
          </w:rPr>
          <w:t>d</w:t>
        </w:r>
      </w:ins>
      <w:ins w:id="424" w:author="Portatil CCB" w:date="2016-02-29T19:32:00Z">
        <w:r w:rsidR="000C7B1F" w:rsidRPr="00F43CD5">
          <w:rPr>
            <w:rFonts w:cs="Miriam"/>
            <w:highlight w:val="lightGray"/>
          </w:rPr>
          <w:t>e Toddlers o Nursery</w:t>
        </w:r>
      </w:ins>
      <w:r w:rsidRPr="00F43CD5">
        <w:rPr>
          <w:rFonts w:cs="Miriam"/>
          <w:highlight w:val="lightGray"/>
        </w:rPr>
        <w:t>, debe llamarse para que se traslade a esa área.</w:t>
      </w:r>
      <w:r w:rsidRPr="00D13C95">
        <w:rPr>
          <w:rFonts w:cs="Miriam"/>
        </w:rPr>
        <w:t xml:space="preserve"> Si la médica o la enfermera consideran pertinente tratarlo en el departamento médico, una de las profesoras, lo llevará para ser atendido y permanecerá con él.</w:t>
      </w:r>
    </w:p>
    <w:p w14:paraId="55B56BF2" w14:textId="0955543B" w:rsidR="00F0078E" w:rsidRDefault="00F0078E" w:rsidP="00053334">
      <w:pPr>
        <w:pStyle w:val="NoSpacing"/>
        <w:numPr>
          <w:ilvl w:val="0"/>
          <w:numId w:val="25"/>
        </w:numPr>
        <w:jc w:val="both"/>
        <w:rPr>
          <w:rFonts w:cs="Miriam"/>
        </w:rPr>
      </w:pPr>
      <w:r w:rsidRPr="00D13C95">
        <w:rPr>
          <w:rFonts w:cs="Miriam"/>
        </w:rPr>
        <w:t xml:space="preserve">Los niños de </w:t>
      </w:r>
      <w:ins w:id="425" w:author="Portatil CCB" w:date="2016-02-29T19:30:00Z">
        <w:r w:rsidR="000C7B1F" w:rsidRPr="00F43CD5">
          <w:rPr>
            <w:rFonts w:cs="Miriam"/>
            <w:highlight w:val="lightGray"/>
          </w:rPr>
          <w:t>Early Childhood</w:t>
        </w:r>
        <w:r w:rsidR="000C7B1F">
          <w:rPr>
            <w:rFonts w:cs="Miriam"/>
          </w:rPr>
          <w:t xml:space="preserve"> </w:t>
        </w:r>
      </w:ins>
      <w:del w:id="426" w:author="Portatil CCB" w:date="2016-02-29T19:30:00Z">
        <w:r w:rsidRPr="00D13C95" w:rsidDel="000C7B1F">
          <w:rPr>
            <w:rFonts w:cs="Miriam"/>
          </w:rPr>
          <w:delText xml:space="preserve">Nursery, Prekinder, Kinder y Primero </w:delText>
        </w:r>
      </w:del>
      <w:r w:rsidRPr="00D13C95">
        <w:rPr>
          <w:rFonts w:cs="Miriam"/>
        </w:rPr>
        <w:t>estarán acompañados por un adulto siempre que deban visitar el Departamento Médico.</w:t>
      </w:r>
    </w:p>
    <w:p w14:paraId="2BFAF5F0" w14:textId="77777777" w:rsidR="00F15BA6" w:rsidRPr="00D13C95" w:rsidRDefault="00F15BA6" w:rsidP="00F15BA6">
      <w:pPr>
        <w:pStyle w:val="NoSpacing"/>
        <w:ind w:left="720"/>
        <w:jc w:val="both"/>
        <w:rPr>
          <w:rFonts w:cs="Miriam"/>
        </w:rPr>
      </w:pPr>
    </w:p>
    <w:p w14:paraId="55B9B58E" w14:textId="77777777" w:rsidR="00F0078E" w:rsidRPr="00D13C95" w:rsidRDefault="00F0078E" w:rsidP="00D13C95">
      <w:pPr>
        <w:pStyle w:val="NoSpacing"/>
        <w:jc w:val="both"/>
        <w:rPr>
          <w:rFonts w:cs="Miriam"/>
          <w:b/>
        </w:rPr>
      </w:pPr>
      <w:r w:rsidRPr="00D13C95">
        <w:rPr>
          <w:rFonts w:cs="Miriam"/>
          <w:b/>
        </w:rPr>
        <w:t>_3.14.7 Normas en las Salas de Docentes y Oficinas</w:t>
      </w:r>
    </w:p>
    <w:p w14:paraId="5076D95C" w14:textId="77777777" w:rsidR="00F0078E" w:rsidRPr="00D13C95" w:rsidRDefault="00F0078E" w:rsidP="00053334">
      <w:pPr>
        <w:pStyle w:val="NoSpacing"/>
        <w:numPr>
          <w:ilvl w:val="0"/>
          <w:numId w:val="26"/>
        </w:numPr>
        <w:jc w:val="both"/>
        <w:rPr>
          <w:rFonts w:cs="Miriam"/>
        </w:rPr>
      </w:pPr>
      <w:r w:rsidRPr="00D13C95">
        <w:rPr>
          <w:rFonts w:cs="Miriam"/>
        </w:rPr>
        <w:t>No se permite la entrada de estudiantes a las salas de profesores. Los docentes atienden a los estudiantes en sitios diferentes a las puertas de acceso a ellas.</w:t>
      </w:r>
    </w:p>
    <w:p w14:paraId="7A7D70EA" w14:textId="77777777" w:rsidR="00F0078E" w:rsidRPr="00D13C95" w:rsidRDefault="00F0078E" w:rsidP="00053334">
      <w:pPr>
        <w:pStyle w:val="NoSpacing"/>
        <w:numPr>
          <w:ilvl w:val="0"/>
          <w:numId w:val="26"/>
        </w:numPr>
        <w:jc w:val="both"/>
        <w:rPr>
          <w:rFonts w:cs="Miriam"/>
        </w:rPr>
      </w:pPr>
      <w:r w:rsidRPr="00D13C95">
        <w:rPr>
          <w:rFonts w:cs="Miriam"/>
        </w:rPr>
        <w:t>Los estudiantes no deben utilizar los teléfonos de las oficinas, salvo en casos de emergencia con el permiso del respectivo Jefe de Sección.</w:t>
      </w:r>
    </w:p>
    <w:p w14:paraId="3961C0B0" w14:textId="77777777" w:rsidR="00F0078E" w:rsidRPr="00D13C95" w:rsidRDefault="00F0078E" w:rsidP="00053334">
      <w:pPr>
        <w:pStyle w:val="NoSpacing"/>
        <w:numPr>
          <w:ilvl w:val="0"/>
          <w:numId w:val="26"/>
        </w:numPr>
        <w:jc w:val="both"/>
        <w:rPr>
          <w:rFonts w:cs="Miriam"/>
        </w:rPr>
      </w:pPr>
      <w:r w:rsidRPr="00D13C95">
        <w:rPr>
          <w:rFonts w:cs="Miriam"/>
        </w:rPr>
        <w:t>Los docentes o estudiantes no pueden ser interrumpidos durante las clases para recibir llamadas telefónicas, salvo que se trate de una verdadera emergencia. Los mensajes telefónicos para los estudiantes deben provenir únicamente de los padres de familia.</w:t>
      </w:r>
    </w:p>
    <w:p w14:paraId="7629E731" w14:textId="77777777" w:rsidR="00F0078E" w:rsidRPr="00D13C95" w:rsidRDefault="00F0078E" w:rsidP="00053334">
      <w:pPr>
        <w:pStyle w:val="NoSpacing"/>
        <w:numPr>
          <w:ilvl w:val="0"/>
          <w:numId w:val="26"/>
        </w:numPr>
        <w:jc w:val="both"/>
        <w:rPr>
          <w:rFonts w:cs="Miriam"/>
        </w:rPr>
      </w:pPr>
      <w:r w:rsidRPr="00D13C95">
        <w:rPr>
          <w:rFonts w:cs="Miriam"/>
        </w:rPr>
        <w:t>Sólo en casos de emergencia, los estudiantes pueden ingresar a las oficinas administrativas o académicas durante períodos de clase.</w:t>
      </w:r>
    </w:p>
    <w:p w14:paraId="4097390A" w14:textId="77777777" w:rsidR="00F0078E" w:rsidRDefault="00F0078E" w:rsidP="00053334">
      <w:pPr>
        <w:pStyle w:val="NoSpacing"/>
        <w:numPr>
          <w:ilvl w:val="0"/>
          <w:numId w:val="26"/>
        </w:numPr>
        <w:jc w:val="both"/>
        <w:rPr>
          <w:rFonts w:cs="Miriam"/>
        </w:rPr>
      </w:pPr>
      <w:r w:rsidRPr="00D13C95">
        <w:rPr>
          <w:rFonts w:cs="Miriam"/>
        </w:rPr>
        <w:t>Los docentes serán responsables de mantener en orden su sala, conservar limpios los implementos de cocina y apagar los computadores después de utilizarlos.</w:t>
      </w:r>
    </w:p>
    <w:p w14:paraId="04740064" w14:textId="77777777" w:rsidR="00F15BA6" w:rsidRPr="00D13C95" w:rsidRDefault="00F15BA6" w:rsidP="00F15BA6">
      <w:pPr>
        <w:pStyle w:val="NoSpacing"/>
        <w:ind w:left="720"/>
        <w:jc w:val="both"/>
        <w:rPr>
          <w:rFonts w:cs="Miriam"/>
        </w:rPr>
      </w:pPr>
    </w:p>
    <w:p w14:paraId="713FA1F1" w14:textId="77777777" w:rsidR="00F0078E" w:rsidRPr="00D13C95" w:rsidRDefault="00F0078E" w:rsidP="00D13C95">
      <w:pPr>
        <w:pStyle w:val="NoSpacing"/>
        <w:jc w:val="both"/>
        <w:rPr>
          <w:rFonts w:cs="Miriam"/>
          <w:b/>
        </w:rPr>
      </w:pPr>
      <w:r w:rsidRPr="00D13C95">
        <w:rPr>
          <w:rFonts w:cs="Miriam"/>
          <w:b/>
        </w:rPr>
        <w:t>_3.14.8 Normas en salones de clase, pasillos y casilleros</w:t>
      </w:r>
    </w:p>
    <w:p w14:paraId="31347B6F" w14:textId="77777777" w:rsidR="00F0078E" w:rsidRPr="00D13C95" w:rsidRDefault="00F0078E" w:rsidP="00053334">
      <w:pPr>
        <w:pStyle w:val="NoSpacing"/>
        <w:numPr>
          <w:ilvl w:val="0"/>
          <w:numId w:val="27"/>
        </w:numPr>
        <w:jc w:val="both"/>
        <w:rPr>
          <w:rFonts w:cs="Miriam"/>
        </w:rPr>
      </w:pPr>
      <w:r w:rsidRPr="00D13C95">
        <w:rPr>
          <w:rFonts w:cs="Miriam"/>
        </w:rPr>
        <w:t>No se permite permanecer en los salones durante los recreos, con excepción de los estudiantes que tienen permiso de un docente.</w:t>
      </w:r>
    </w:p>
    <w:p w14:paraId="457025EB" w14:textId="77777777" w:rsidR="00F0078E" w:rsidRPr="00D13C95" w:rsidRDefault="00F0078E" w:rsidP="00053334">
      <w:pPr>
        <w:pStyle w:val="NoSpacing"/>
        <w:numPr>
          <w:ilvl w:val="0"/>
          <w:numId w:val="27"/>
        </w:numPr>
        <w:jc w:val="both"/>
        <w:rPr>
          <w:rFonts w:cs="Miriam"/>
        </w:rPr>
      </w:pPr>
      <w:r w:rsidRPr="00D13C95">
        <w:rPr>
          <w:rFonts w:cs="Miriam"/>
        </w:rPr>
        <w:t>Los salones de clase deben quedar organizados y limpios al finalizar cada clase, los estudiantes solo podrán salir cuando el salón esté debidamente organizado.</w:t>
      </w:r>
    </w:p>
    <w:p w14:paraId="7A6B84FB" w14:textId="77777777" w:rsidR="00F0078E" w:rsidRPr="00D13C95" w:rsidRDefault="00F0078E" w:rsidP="00053334">
      <w:pPr>
        <w:pStyle w:val="NoSpacing"/>
        <w:numPr>
          <w:ilvl w:val="0"/>
          <w:numId w:val="27"/>
        </w:numPr>
        <w:jc w:val="both"/>
        <w:rPr>
          <w:rFonts w:cs="Miriam"/>
        </w:rPr>
      </w:pPr>
      <w:r w:rsidRPr="00D13C95">
        <w:rPr>
          <w:rFonts w:cs="Miriam"/>
        </w:rPr>
        <w:t>Al iniciar el año escolar, cada estudiante recibe un casillero (locker) en buen estado y es responsable de entregarlo en las mismas condiciones. En Bachillerato, el estudiante deberá cerrar su casillero con un candado con llave.</w:t>
      </w:r>
    </w:p>
    <w:p w14:paraId="09D97E82" w14:textId="77777777" w:rsidR="00F0078E" w:rsidRPr="00D13C95" w:rsidRDefault="00F0078E" w:rsidP="00053334">
      <w:pPr>
        <w:pStyle w:val="NoSpacing"/>
        <w:numPr>
          <w:ilvl w:val="0"/>
          <w:numId w:val="27"/>
        </w:numPr>
        <w:jc w:val="both"/>
        <w:rPr>
          <w:rFonts w:cs="Miriam"/>
        </w:rPr>
      </w:pPr>
      <w:r w:rsidRPr="00D13C95">
        <w:rPr>
          <w:rFonts w:cs="Miriam"/>
        </w:rPr>
        <w:t>Los estudiantes no deben correr en las aulas y pasillos, ni entregarse a juegos que puedan ir contra el bienestar personal y el ambiente de cada sección.</w:t>
      </w:r>
    </w:p>
    <w:p w14:paraId="77D6F54C" w14:textId="77777777" w:rsidR="00F0078E" w:rsidRPr="00D13C95" w:rsidRDefault="00F0078E" w:rsidP="00053334">
      <w:pPr>
        <w:pStyle w:val="NoSpacing"/>
        <w:numPr>
          <w:ilvl w:val="0"/>
          <w:numId w:val="27"/>
        </w:numPr>
        <w:jc w:val="both"/>
        <w:rPr>
          <w:rFonts w:cs="Miriam"/>
        </w:rPr>
      </w:pPr>
      <w:r w:rsidRPr="00D13C95">
        <w:rPr>
          <w:rFonts w:cs="Miriam"/>
        </w:rPr>
        <w:t>En el área de deportes, los estudiantes disponen de casilleros temporales para el cuidado de sus pertenencias. Para su uso, el estudiante portará su candado personal.</w:t>
      </w:r>
    </w:p>
    <w:p w14:paraId="0C8D6E08" w14:textId="77777777" w:rsidR="00F0078E" w:rsidRPr="00D13C95" w:rsidRDefault="00F0078E" w:rsidP="00053334">
      <w:pPr>
        <w:pStyle w:val="NoSpacing"/>
        <w:numPr>
          <w:ilvl w:val="0"/>
          <w:numId w:val="27"/>
        </w:numPr>
        <w:jc w:val="both"/>
        <w:rPr>
          <w:rFonts w:cs="Miriam"/>
        </w:rPr>
      </w:pPr>
      <w:r w:rsidRPr="00D13C95">
        <w:rPr>
          <w:rFonts w:cs="Miriam"/>
        </w:rPr>
        <w:t>Se debe hacer uso adecuado de las canecas de basura, atendiendo la clasificación de residuos, y mantener el Colegio limpio.</w:t>
      </w:r>
    </w:p>
    <w:p w14:paraId="28C2E17B" w14:textId="77777777" w:rsidR="00F0078E" w:rsidRDefault="00F0078E" w:rsidP="00053334">
      <w:pPr>
        <w:pStyle w:val="NoSpacing"/>
        <w:numPr>
          <w:ilvl w:val="0"/>
          <w:numId w:val="27"/>
        </w:numPr>
        <w:jc w:val="both"/>
        <w:rPr>
          <w:rFonts w:cs="Miriam"/>
        </w:rPr>
      </w:pPr>
      <w:r w:rsidRPr="00D13C95">
        <w:rPr>
          <w:rFonts w:cs="Miriam"/>
        </w:rPr>
        <w:t>Los estudiantes deben permanecer en las áreas correspondientes a su sección.</w:t>
      </w:r>
    </w:p>
    <w:p w14:paraId="5750E47A" w14:textId="77777777" w:rsidR="00F15BA6" w:rsidRPr="00D13C95" w:rsidRDefault="00F15BA6" w:rsidP="00F15BA6">
      <w:pPr>
        <w:pStyle w:val="NoSpacing"/>
        <w:ind w:left="720"/>
        <w:jc w:val="both"/>
        <w:rPr>
          <w:rFonts w:cs="Miriam"/>
        </w:rPr>
      </w:pPr>
    </w:p>
    <w:p w14:paraId="555A1062" w14:textId="77777777" w:rsidR="00F0078E" w:rsidRPr="00D13C95" w:rsidRDefault="00F0078E" w:rsidP="00D13C95">
      <w:pPr>
        <w:pStyle w:val="NoSpacing"/>
        <w:jc w:val="both"/>
        <w:rPr>
          <w:rFonts w:cs="Miriam"/>
          <w:b/>
        </w:rPr>
      </w:pPr>
      <w:r w:rsidRPr="00D13C95">
        <w:rPr>
          <w:rFonts w:cs="Miriam"/>
          <w:b/>
        </w:rPr>
        <w:t>_3.14.9 Normas en la Zona Deportiva</w:t>
      </w:r>
    </w:p>
    <w:p w14:paraId="7B33674D" w14:textId="77777777" w:rsidR="00F15BA6" w:rsidRPr="00D13C95" w:rsidRDefault="00F0078E" w:rsidP="00D13C95">
      <w:pPr>
        <w:pStyle w:val="NoSpacing"/>
        <w:jc w:val="both"/>
        <w:rPr>
          <w:rFonts w:cs="Miriam"/>
        </w:rPr>
      </w:pPr>
      <w:r w:rsidRPr="00D13C95">
        <w:rPr>
          <w:rFonts w:cs="Miriam"/>
        </w:rPr>
        <w:t>Todos los usuarios de la Zona Deportiva, deben:</w:t>
      </w:r>
    </w:p>
    <w:p w14:paraId="7E0EDDCB" w14:textId="77777777" w:rsidR="00F0078E" w:rsidRPr="00D13C95" w:rsidRDefault="00F0078E" w:rsidP="00053334">
      <w:pPr>
        <w:pStyle w:val="NoSpacing"/>
        <w:numPr>
          <w:ilvl w:val="0"/>
          <w:numId w:val="6"/>
        </w:numPr>
        <w:jc w:val="both"/>
        <w:rPr>
          <w:rFonts w:cs="Miriam"/>
        </w:rPr>
      </w:pPr>
      <w:r w:rsidRPr="00D13C95">
        <w:rPr>
          <w:rFonts w:cs="Miriam"/>
        </w:rPr>
        <w:t>Utilizar siempre los baños para el cambio de vestuario.</w:t>
      </w:r>
    </w:p>
    <w:p w14:paraId="1B5FB972" w14:textId="77777777" w:rsidR="00F0078E" w:rsidRPr="00D13C95" w:rsidRDefault="00F0078E" w:rsidP="00053334">
      <w:pPr>
        <w:pStyle w:val="NoSpacing"/>
        <w:numPr>
          <w:ilvl w:val="0"/>
          <w:numId w:val="6"/>
        </w:numPr>
        <w:jc w:val="both"/>
        <w:rPr>
          <w:rFonts w:cs="Miriam"/>
        </w:rPr>
      </w:pPr>
      <w:r w:rsidRPr="00D13C95">
        <w:rPr>
          <w:rFonts w:cs="Miriam"/>
        </w:rPr>
        <w:t>Hacer buen uso de los materiales e instalaciones destinadas para las actividades físico-deportivas, tanto durante las clases de educación física como en los entrenamientos y eventos especiales en compañía de sus docentes o personas responsables de la actividad</w:t>
      </w:r>
    </w:p>
    <w:p w14:paraId="425A1844" w14:textId="77777777" w:rsidR="00F0078E" w:rsidRDefault="00F0078E" w:rsidP="00053334">
      <w:pPr>
        <w:pStyle w:val="NoSpacing"/>
        <w:numPr>
          <w:ilvl w:val="0"/>
          <w:numId w:val="6"/>
        </w:numPr>
        <w:jc w:val="both"/>
        <w:rPr>
          <w:rFonts w:cs="Miriam"/>
        </w:rPr>
      </w:pPr>
      <w:r w:rsidRPr="00D13C95">
        <w:rPr>
          <w:rFonts w:cs="Miriam"/>
        </w:rPr>
        <w:t>Mostrar un comportamiento y disciplina acorde con lo establecido en el presente Manual de Convivencia.</w:t>
      </w:r>
    </w:p>
    <w:p w14:paraId="1561B7FB" w14:textId="77777777" w:rsidR="00F15BA6" w:rsidRPr="00D13C95" w:rsidRDefault="00F15BA6" w:rsidP="00F15BA6">
      <w:pPr>
        <w:pStyle w:val="NoSpacing"/>
        <w:ind w:left="720"/>
        <w:jc w:val="both"/>
        <w:rPr>
          <w:rFonts w:cs="Miriam"/>
        </w:rPr>
      </w:pPr>
    </w:p>
    <w:p w14:paraId="60DBD267" w14:textId="77777777" w:rsidR="00F0078E" w:rsidRPr="00D13C95" w:rsidRDefault="00F0078E" w:rsidP="00D13C95">
      <w:pPr>
        <w:pStyle w:val="NoSpacing"/>
        <w:jc w:val="both"/>
        <w:rPr>
          <w:rFonts w:cs="Miriam"/>
        </w:rPr>
      </w:pPr>
      <w:r w:rsidRPr="00D13C95">
        <w:rPr>
          <w:rFonts w:cs="Miriam"/>
        </w:rPr>
        <w:t>El Colegio Colombo Británico; no se hace responsable por la pérdida de objetos abandonados o dejados en el Gimnasio y/u otras Instalaciones Deportivas.</w:t>
      </w:r>
    </w:p>
    <w:p w14:paraId="6C23986D" w14:textId="77777777" w:rsidR="00F15BA6" w:rsidRDefault="00F15BA6" w:rsidP="00D13C95">
      <w:pPr>
        <w:pStyle w:val="NoSpacing"/>
        <w:jc w:val="both"/>
        <w:rPr>
          <w:rFonts w:cs="Miriam"/>
        </w:rPr>
      </w:pPr>
    </w:p>
    <w:p w14:paraId="2C9B73BA" w14:textId="77777777" w:rsidR="00F0078E" w:rsidRPr="00D13C95" w:rsidRDefault="00F0078E" w:rsidP="00D13C95">
      <w:pPr>
        <w:pStyle w:val="NoSpacing"/>
        <w:jc w:val="both"/>
        <w:rPr>
          <w:rFonts w:cs="Miriam"/>
        </w:rPr>
      </w:pPr>
      <w:r w:rsidRPr="00D13C95">
        <w:rPr>
          <w:rFonts w:cs="Miriam"/>
        </w:rPr>
        <w:t>Los usuarios deben ingresar con calzado adecuado: guayos para las canchas d</w:t>
      </w:r>
      <w:r w:rsidR="00FA1A13" w:rsidRPr="00D13C95">
        <w:rPr>
          <w:rFonts w:cs="Miriam"/>
        </w:rPr>
        <w:t xml:space="preserve">e fútbol, zapatillas deportivas </w:t>
      </w:r>
      <w:r w:rsidRPr="00D13C95">
        <w:rPr>
          <w:rFonts w:cs="Miriam"/>
        </w:rPr>
        <w:t>para el gimnasio de máquinas, gimnasio múltiple y demás canchas polideportivas.</w:t>
      </w:r>
    </w:p>
    <w:p w14:paraId="62B37039" w14:textId="77777777" w:rsidR="00F0078E" w:rsidRPr="00D13C95" w:rsidRDefault="00F0078E" w:rsidP="00D13C95">
      <w:pPr>
        <w:pStyle w:val="NoSpacing"/>
        <w:jc w:val="both"/>
        <w:rPr>
          <w:rFonts w:cs="Miriam"/>
        </w:rPr>
      </w:pPr>
      <w:r w:rsidRPr="00D13C95">
        <w:rPr>
          <w:rFonts w:cs="Miriam"/>
        </w:rPr>
        <w:t>Las personas que vayan a hacer uso de las canchas de fútbol deben realiz</w:t>
      </w:r>
      <w:r w:rsidR="00FA1A13" w:rsidRPr="00D13C95">
        <w:rPr>
          <w:rFonts w:cs="Miriam"/>
        </w:rPr>
        <w:t xml:space="preserve">ar el calentamiento fuera de la </w:t>
      </w:r>
      <w:r w:rsidRPr="00D13C95">
        <w:rPr>
          <w:rFonts w:cs="Miriam"/>
        </w:rPr>
        <w:t>misma en la zona verde aledaña</w:t>
      </w:r>
    </w:p>
    <w:p w14:paraId="18E529C1" w14:textId="77777777" w:rsidR="00F15BA6" w:rsidRDefault="00F15BA6" w:rsidP="00D13C95">
      <w:pPr>
        <w:pStyle w:val="NoSpacing"/>
        <w:jc w:val="both"/>
        <w:rPr>
          <w:rFonts w:cs="Miriam"/>
        </w:rPr>
      </w:pPr>
    </w:p>
    <w:p w14:paraId="2A7F8BEF" w14:textId="77777777" w:rsidR="00F0078E" w:rsidRPr="00D13C95" w:rsidRDefault="00F0078E" w:rsidP="00D13C95">
      <w:pPr>
        <w:pStyle w:val="NoSpacing"/>
        <w:jc w:val="both"/>
        <w:rPr>
          <w:rFonts w:cs="Miriam"/>
        </w:rPr>
      </w:pPr>
      <w:r w:rsidRPr="00D13C95">
        <w:rPr>
          <w:rFonts w:cs="Miriam"/>
        </w:rPr>
        <w:t>La prioridad en el uso de las zonas deportivas es para los alumnos y colabora</w:t>
      </w:r>
      <w:r w:rsidR="00F15BA6">
        <w:rPr>
          <w:rFonts w:cs="Miriam"/>
        </w:rPr>
        <w:t xml:space="preserve">dores de la Corporación Colegio </w:t>
      </w:r>
      <w:r w:rsidRPr="00D13C95">
        <w:rPr>
          <w:rFonts w:cs="Miriam"/>
        </w:rPr>
        <w:t>Colombo Británico en desarrollo de actividades curriculares y extracurriculares.</w:t>
      </w:r>
    </w:p>
    <w:p w14:paraId="7A2819DA" w14:textId="77777777" w:rsidR="00F15BA6" w:rsidRDefault="00F15BA6" w:rsidP="00D13C95">
      <w:pPr>
        <w:pStyle w:val="NoSpacing"/>
        <w:jc w:val="both"/>
        <w:rPr>
          <w:rFonts w:cs="Miriam"/>
        </w:rPr>
      </w:pPr>
    </w:p>
    <w:p w14:paraId="6F74ABB7" w14:textId="77777777" w:rsidR="00F0078E" w:rsidRPr="00D13C95" w:rsidRDefault="00F0078E" w:rsidP="00D13C95">
      <w:pPr>
        <w:pStyle w:val="NoSpacing"/>
        <w:jc w:val="both"/>
        <w:rPr>
          <w:rFonts w:cs="Miriam"/>
        </w:rPr>
      </w:pPr>
      <w:r w:rsidRPr="00D13C95">
        <w:rPr>
          <w:rFonts w:cs="Miriam"/>
        </w:rPr>
        <w:t>Cuando las zonas deportivas no estén siendo utilizadas en actividades curr</w:t>
      </w:r>
      <w:r w:rsidR="00FA1A13" w:rsidRPr="00D13C95">
        <w:rPr>
          <w:rFonts w:cs="Miriam"/>
        </w:rPr>
        <w:t xml:space="preserve">iculares y extracurriculares de </w:t>
      </w:r>
      <w:r w:rsidRPr="00D13C95">
        <w:rPr>
          <w:rFonts w:cs="Miriam"/>
        </w:rPr>
        <w:t>los alumnos o de los colaboradores se podrán prestar a miembros de l</w:t>
      </w:r>
      <w:r w:rsidR="006D1DC3">
        <w:rPr>
          <w:rFonts w:cs="Miriam"/>
        </w:rPr>
        <w:t xml:space="preserve">a comunidad educativa: Alumnos, </w:t>
      </w:r>
      <w:r w:rsidRPr="00D13C95">
        <w:rPr>
          <w:rFonts w:cs="Miriam"/>
        </w:rPr>
        <w:t>Padres, Empleados, Profesores y Exalumnos. Estos préstamos podrán ser durante</w:t>
      </w:r>
      <w:r w:rsidR="006D1DC3">
        <w:rPr>
          <w:rFonts w:cs="Miriam"/>
        </w:rPr>
        <w:t xml:space="preserve"> la jornada escolar, la jornada </w:t>
      </w:r>
      <w:r w:rsidRPr="00D13C95">
        <w:rPr>
          <w:rFonts w:cs="Miriam"/>
        </w:rPr>
        <w:t>Extracurricular y de Escuela de Deportes (7:30 am a 5:00 pm de lunes a viern</w:t>
      </w:r>
      <w:r w:rsidR="00FA1A13" w:rsidRPr="00D13C95">
        <w:rPr>
          <w:rFonts w:cs="Miriam"/>
        </w:rPr>
        <w:t xml:space="preserve">es y sábados de 9 am a 12 m), o </w:t>
      </w:r>
      <w:r w:rsidRPr="00D13C95">
        <w:rPr>
          <w:rFonts w:cs="Miriam"/>
        </w:rPr>
        <w:t>por fuera de este horario y deben ajustarse al reglamento específico establecido para ello.</w:t>
      </w:r>
    </w:p>
    <w:p w14:paraId="69EC7E7E" w14:textId="77777777" w:rsidR="00F0078E" w:rsidRPr="00D13C95" w:rsidRDefault="00F0078E" w:rsidP="00D13C95">
      <w:pPr>
        <w:pStyle w:val="NoSpacing"/>
        <w:jc w:val="both"/>
        <w:rPr>
          <w:rFonts w:cs="Miriam"/>
        </w:rPr>
      </w:pPr>
      <w:r w:rsidRPr="00D13C95">
        <w:rPr>
          <w:rFonts w:cs="Miriam"/>
        </w:rPr>
        <w:t>El préstamo se hará de forma gratuita siempre y cuando la actividad no impl</w:t>
      </w:r>
      <w:r w:rsidR="006D1DC3">
        <w:rPr>
          <w:rFonts w:cs="Miriam"/>
        </w:rPr>
        <w:t xml:space="preserve">ique gastos adicionales para el </w:t>
      </w:r>
      <w:r w:rsidRPr="00D13C95">
        <w:rPr>
          <w:rFonts w:cs="Miriam"/>
        </w:rPr>
        <w:t>Colegio, tales como servicios de mantenimiento, seguridad, etc., los cuales d</w:t>
      </w:r>
      <w:r w:rsidR="00FA1A13" w:rsidRPr="00D13C95">
        <w:rPr>
          <w:rFonts w:cs="Miriam"/>
        </w:rPr>
        <w:t xml:space="preserve">eberán ser sufragados por el </w:t>
      </w:r>
      <w:r w:rsidRPr="00D13C95">
        <w:rPr>
          <w:rFonts w:cs="Miriam"/>
        </w:rPr>
        <w:t>usuario.</w:t>
      </w:r>
    </w:p>
    <w:p w14:paraId="30BDA115" w14:textId="77777777" w:rsidR="006D1DC3" w:rsidRDefault="006D1DC3" w:rsidP="00D13C95">
      <w:pPr>
        <w:pStyle w:val="NoSpacing"/>
        <w:jc w:val="both"/>
        <w:rPr>
          <w:rFonts w:cs="Miriam"/>
        </w:rPr>
      </w:pPr>
    </w:p>
    <w:p w14:paraId="75D97F63" w14:textId="77777777" w:rsidR="00F0078E" w:rsidRDefault="00F0078E" w:rsidP="00D13C95">
      <w:pPr>
        <w:pStyle w:val="NoSpacing"/>
        <w:jc w:val="both"/>
        <w:rPr>
          <w:rFonts w:cs="Miriam"/>
        </w:rPr>
      </w:pPr>
      <w:r w:rsidRPr="00D13C95">
        <w:rPr>
          <w:rFonts w:cs="Miriam"/>
        </w:rPr>
        <w:t>En el caso de actividades no programadas por el Colegio como eventos especia</w:t>
      </w:r>
      <w:r w:rsidR="00FA1A13" w:rsidRPr="00D13C95">
        <w:rPr>
          <w:rFonts w:cs="Miriam"/>
        </w:rPr>
        <w:t xml:space="preserve">les, peticiones extraordinarias </w:t>
      </w:r>
      <w:r w:rsidRPr="00D13C95">
        <w:rPr>
          <w:rFonts w:cs="Miriam"/>
        </w:rPr>
        <w:t>y otras situaciones excepcionales que requieran el acceso a las zonas d</w:t>
      </w:r>
      <w:r w:rsidR="00FA1A13" w:rsidRPr="00D13C95">
        <w:rPr>
          <w:rFonts w:cs="Miriam"/>
        </w:rPr>
        <w:t xml:space="preserve">eportivas después de la jornada </w:t>
      </w:r>
      <w:r w:rsidRPr="00D13C95">
        <w:rPr>
          <w:rFonts w:cs="Miriam"/>
        </w:rPr>
        <w:t>escolar serán analizadas y definidas por la Rectoría con la asistencia del Coord</w:t>
      </w:r>
      <w:r w:rsidR="00FA1A13" w:rsidRPr="00D13C95">
        <w:rPr>
          <w:rFonts w:cs="Miriam"/>
        </w:rPr>
        <w:t xml:space="preserve">inador P.E. PYP y deben cumplir </w:t>
      </w:r>
      <w:r w:rsidRPr="00D13C95">
        <w:rPr>
          <w:rFonts w:cs="Miriam"/>
        </w:rPr>
        <w:t>con todas las normas vigentes de disciplina. Las normas que rigen para eso</w:t>
      </w:r>
      <w:r w:rsidR="00FA1A13" w:rsidRPr="00D13C95">
        <w:rPr>
          <w:rFonts w:cs="Miriam"/>
        </w:rPr>
        <w:t xml:space="preserve">s casos están consignadas en el </w:t>
      </w:r>
      <w:r w:rsidRPr="00D13C95">
        <w:rPr>
          <w:rFonts w:cs="Miriam"/>
        </w:rPr>
        <w:t>numeral 12. Normas de uso y préstamo de las Instalaciones.</w:t>
      </w:r>
    </w:p>
    <w:p w14:paraId="33F8F439" w14:textId="77777777" w:rsidR="006D1DC3" w:rsidRPr="00D13C95" w:rsidRDefault="006D1DC3" w:rsidP="00D13C95">
      <w:pPr>
        <w:pStyle w:val="NoSpacing"/>
        <w:jc w:val="both"/>
        <w:rPr>
          <w:rFonts w:cs="Miriam"/>
        </w:rPr>
      </w:pPr>
    </w:p>
    <w:p w14:paraId="70BE00E7" w14:textId="77777777" w:rsidR="00F0078E" w:rsidRPr="00D13C95" w:rsidRDefault="00F0078E" w:rsidP="00D13C95">
      <w:pPr>
        <w:pStyle w:val="NoSpacing"/>
        <w:jc w:val="both"/>
        <w:rPr>
          <w:rFonts w:cs="Miriam"/>
          <w:b/>
        </w:rPr>
      </w:pPr>
      <w:r w:rsidRPr="00D13C95">
        <w:rPr>
          <w:rFonts w:cs="Miriam"/>
          <w:b/>
        </w:rPr>
        <w:t>3.14.9.1 Normas en el Gimnasio Múltiple</w:t>
      </w:r>
    </w:p>
    <w:p w14:paraId="443581B9" w14:textId="77777777" w:rsidR="00F0078E" w:rsidRPr="00D13C95" w:rsidRDefault="00F0078E" w:rsidP="00D13C95">
      <w:pPr>
        <w:pStyle w:val="NoSpacing"/>
        <w:jc w:val="both"/>
        <w:rPr>
          <w:rFonts w:cs="Miriam"/>
        </w:rPr>
      </w:pPr>
      <w:r w:rsidRPr="00D13C95">
        <w:rPr>
          <w:rFonts w:cs="Miriam"/>
        </w:rPr>
        <w:t>El Gimnasio Múltiple ha sido diseñado para cumplir las siguientes funcion</w:t>
      </w:r>
      <w:r w:rsidR="00FA1A13" w:rsidRPr="00D13C95">
        <w:rPr>
          <w:rFonts w:cs="Miriam"/>
        </w:rPr>
        <w:t xml:space="preserve">es: clases de educación física, </w:t>
      </w:r>
      <w:r w:rsidRPr="00D13C95">
        <w:rPr>
          <w:rFonts w:cs="Miriam"/>
        </w:rPr>
        <w:t>actividades extracurriculares de deportes, desarrollo de torneos oficiales internos y externos, p</w:t>
      </w:r>
      <w:r w:rsidR="00FA1A13" w:rsidRPr="00D13C95">
        <w:rPr>
          <w:rFonts w:cs="Miriam"/>
        </w:rPr>
        <w:t xml:space="preserve">rogramaciones </w:t>
      </w:r>
      <w:r w:rsidRPr="00D13C95">
        <w:rPr>
          <w:rFonts w:cs="Miriam"/>
        </w:rPr>
        <w:t>culturales y programaciones especiales de la comunidad Colombo Británico.</w:t>
      </w:r>
    </w:p>
    <w:p w14:paraId="53BE6DF2" w14:textId="77777777" w:rsidR="006D1DC3" w:rsidRDefault="006D1DC3" w:rsidP="00D13C95">
      <w:pPr>
        <w:pStyle w:val="NoSpacing"/>
        <w:jc w:val="both"/>
        <w:rPr>
          <w:rFonts w:cs="Miriam"/>
        </w:rPr>
      </w:pPr>
    </w:p>
    <w:p w14:paraId="4B8CD1A7" w14:textId="77777777" w:rsidR="00F0078E" w:rsidRPr="00D13C95" w:rsidRDefault="00F0078E" w:rsidP="00D13C95">
      <w:pPr>
        <w:pStyle w:val="NoSpacing"/>
        <w:jc w:val="both"/>
        <w:rPr>
          <w:rFonts w:cs="Miriam"/>
        </w:rPr>
      </w:pPr>
      <w:r w:rsidRPr="00D13C95">
        <w:rPr>
          <w:rFonts w:cs="Miriam"/>
        </w:rPr>
        <w:t>El manejo, organización, y disposición de horarios estará a cargo del</w:t>
      </w:r>
      <w:r w:rsidR="00FA1A13" w:rsidRPr="00D13C95">
        <w:rPr>
          <w:rFonts w:cs="Miriam"/>
        </w:rPr>
        <w:t xml:space="preserve"> Coordinador P.E. PYP, quien en </w:t>
      </w:r>
      <w:r w:rsidRPr="00D13C95">
        <w:rPr>
          <w:rFonts w:cs="Miriam"/>
        </w:rPr>
        <w:t>coordinación con los Jefes de Sección establecerá el cronograma del uso d</w:t>
      </w:r>
      <w:r w:rsidR="00FA1A13" w:rsidRPr="00D13C95">
        <w:rPr>
          <w:rFonts w:cs="Miriam"/>
        </w:rPr>
        <w:t xml:space="preserve">e éste, según la prioridad. Los </w:t>
      </w:r>
      <w:r w:rsidRPr="00D13C95">
        <w:rPr>
          <w:rFonts w:cs="Miriam"/>
        </w:rPr>
        <w:t>eventos especiales, peticiones extraordinarias y otras situaciones excepcionale</w:t>
      </w:r>
      <w:r w:rsidR="00FA1A13" w:rsidRPr="00D13C95">
        <w:rPr>
          <w:rFonts w:cs="Miriam"/>
        </w:rPr>
        <w:t xml:space="preserve">s, serán analizados y definidos </w:t>
      </w:r>
      <w:r w:rsidRPr="00D13C95">
        <w:rPr>
          <w:rFonts w:cs="Miriam"/>
        </w:rPr>
        <w:t>por la Rectoría.</w:t>
      </w:r>
    </w:p>
    <w:p w14:paraId="7453CD5B" w14:textId="77777777" w:rsidR="006D1DC3" w:rsidRDefault="006D1DC3" w:rsidP="00D13C95">
      <w:pPr>
        <w:pStyle w:val="NoSpacing"/>
        <w:jc w:val="both"/>
        <w:rPr>
          <w:rFonts w:cs="Miriam"/>
        </w:rPr>
      </w:pPr>
    </w:p>
    <w:p w14:paraId="4DFA0628" w14:textId="77777777" w:rsidR="00F0078E" w:rsidRPr="00D13C95" w:rsidRDefault="00F0078E" w:rsidP="00D13C95">
      <w:pPr>
        <w:pStyle w:val="NoSpacing"/>
        <w:jc w:val="both"/>
        <w:rPr>
          <w:rFonts w:cs="Miriam"/>
        </w:rPr>
      </w:pPr>
      <w:r w:rsidRPr="00D13C95">
        <w:rPr>
          <w:rFonts w:cs="Miriam"/>
        </w:rPr>
        <w:t>La logística, implementación y adecuación del escenario y sonido estará a cargo del Depart</w:t>
      </w:r>
      <w:r w:rsidR="00FA1A13" w:rsidRPr="00D13C95">
        <w:rPr>
          <w:rFonts w:cs="Miriam"/>
        </w:rPr>
        <w:t xml:space="preserve">amento de </w:t>
      </w:r>
      <w:r w:rsidRPr="00D13C95">
        <w:rPr>
          <w:rFonts w:cs="Miriam"/>
        </w:rPr>
        <w:t>Mantenimiento, previa solicitud de la sección interesada, contando con la au</w:t>
      </w:r>
      <w:r w:rsidR="00FA1A13" w:rsidRPr="00D13C95">
        <w:rPr>
          <w:rFonts w:cs="Miriam"/>
        </w:rPr>
        <w:t xml:space="preserve">torización del Coordinador P.E. </w:t>
      </w:r>
      <w:r w:rsidRPr="00D13C95">
        <w:rPr>
          <w:rFonts w:cs="Miriam"/>
        </w:rPr>
        <w:t>PYP.</w:t>
      </w:r>
    </w:p>
    <w:p w14:paraId="0BCB0E2B" w14:textId="77777777" w:rsidR="006D1DC3" w:rsidRDefault="006D1DC3" w:rsidP="00D13C95">
      <w:pPr>
        <w:pStyle w:val="NoSpacing"/>
        <w:jc w:val="both"/>
        <w:rPr>
          <w:rFonts w:cs="Miriam"/>
        </w:rPr>
      </w:pPr>
    </w:p>
    <w:p w14:paraId="07EB2EBD" w14:textId="77777777" w:rsidR="00F0078E" w:rsidRPr="00D13C95" w:rsidRDefault="00F0078E" w:rsidP="00D13C95">
      <w:pPr>
        <w:pStyle w:val="NoSpacing"/>
        <w:jc w:val="both"/>
        <w:rPr>
          <w:rFonts w:cs="Miriam"/>
        </w:rPr>
      </w:pPr>
      <w:r w:rsidRPr="00D13C95">
        <w:rPr>
          <w:rFonts w:cs="Miriam"/>
        </w:rPr>
        <w:t>No está permitido el ingreso o consumo de alimentos o bebidas en el ár</w:t>
      </w:r>
      <w:r w:rsidR="00FA1A13" w:rsidRPr="00D13C95">
        <w:rPr>
          <w:rFonts w:cs="Miriam"/>
        </w:rPr>
        <w:t xml:space="preserve">ea del Gimnasio Múltiple, salvo </w:t>
      </w:r>
      <w:r w:rsidRPr="00D13C95">
        <w:rPr>
          <w:rFonts w:cs="Miriam"/>
        </w:rPr>
        <w:t>excepciones aprobadas por Rectoría.</w:t>
      </w:r>
    </w:p>
    <w:p w14:paraId="646CB517" w14:textId="77777777" w:rsidR="006D1DC3" w:rsidRDefault="006D1DC3" w:rsidP="00D13C95">
      <w:pPr>
        <w:pStyle w:val="NoSpacing"/>
        <w:jc w:val="both"/>
        <w:rPr>
          <w:rFonts w:cs="Miriam"/>
        </w:rPr>
      </w:pPr>
    </w:p>
    <w:p w14:paraId="396C288B" w14:textId="77777777" w:rsidR="00F0078E" w:rsidRPr="00D13C95" w:rsidRDefault="00F0078E" w:rsidP="00D13C95">
      <w:pPr>
        <w:pStyle w:val="NoSpacing"/>
        <w:jc w:val="both"/>
        <w:rPr>
          <w:rFonts w:cs="Miriam"/>
        </w:rPr>
      </w:pPr>
      <w:r w:rsidRPr="00D13C95">
        <w:rPr>
          <w:rFonts w:cs="Miriam"/>
        </w:rPr>
        <w:t>Los usuarios solo podrán ingresar a las instalaciones del Gimnasio Múltipl</w:t>
      </w:r>
      <w:r w:rsidR="00FA1A13" w:rsidRPr="00D13C95">
        <w:rPr>
          <w:rFonts w:cs="Miriam"/>
        </w:rPr>
        <w:t xml:space="preserve">e con la indumentaria adecuada, </w:t>
      </w:r>
      <w:r w:rsidRPr="00D13C95">
        <w:rPr>
          <w:rFonts w:cs="Miriam"/>
        </w:rPr>
        <w:t>con autorización de un docente o entrenador y en el horario y tiempo asignados.</w:t>
      </w:r>
    </w:p>
    <w:p w14:paraId="055C39A3" w14:textId="77777777" w:rsidR="006D1DC3" w:rsidRDefault="006D1DC3" w:rsidP="00D13C95">
      <w:pPr>
        <w:pStyle w:val="NoSpacing"/>
        <w:jc w:val="both"/>
        <w:rPr>
          <w:rFonts w:cs="Miriam"/>
        </w:rPr>
      </w:pPr>
    </w:p>
    <w:p w14:paraId="3E1BCD39" w14:textId="77777777" w:rsidR="00F0078E" w:rsidRPr="00D13C95" w:rsidRDefault="00F0078E" w:rsidP="00D13C95">
      <w:pPr>
        <w:pStyle w:val="NoSpacing"/>
        <w:jc w:val="both"/>
        <w:rPr>
          <w:rFonts w:cs="Miriam"/>
        </w:rPr>
      </w:pPr>
      <w:r w:rsidRPr="00D13C95">
        <w:rPr>
          <w:rFonts w:cs="Miriam"/>
        </w:rPr>
        <w:t>Por seguridad, no está permitido el ingreso de estudiantes durante los recreos.</w:t>
      </w:r>
    </w:p>
    <w:p w14:paraId="4B9CE796" w14:textId="77777777" w:rsidR="006D1DC3" w:rsidRDefault="006D1DC3" w:rsidP="00D13C95">
      <w:pPr>
        <w:pStyle w:val="NoSpacing"/>
        <w:jc w:val="both"/>
        <w:rPr>
          <w:rFonts w:cs="Miriam"/>
        </w:rPr>
      </w:pPr>
    </w:p>
    <w:p w14:paraId="5D6D4433" w14:textId="77777777" w:rsidR="00F0078E" w:rsidRPr="00D13C95" w:rsidRDefault="00F0078E" w:rsidP="00D13C95">
      <w:pPr>
        <w:pStyle w:val="NoSpacing"/>
        <w:jc w:val="both"/>
        <w:rPr>
          <w:rFonts w:cs="Miriam"/>
        </w:rPr>
      </w:pPr>
      <w:r w:rsidRPr="00D13C95">
        <w:rPr>
          <w:rFonts w:cs="Miriam"/>
        </w:rPr>
        <w:t>Por ningún motivo se permiten juegos que atenten contra la integridad física.</w:t>
      </w:r>
    </w:p>
    <w:p w14:paraId="43DE4925" w14:textId="77777777" w:rsidR="006D1DC3" w:rsidRDefault="006D1DC3" w:rsidP="00D13C95">
      <w:pPr>
        <w:pStyle w:val="NoSpacing"/>
        <w:jc w:val="both"/>
        <w:rPr>
          <w:rFonts w:cs="Miriam"/>
        </w:rPr>
      </w:pPr>
    </w:p>
    <w:p w14:paraId="41A8EA81" w14:textId="77777777" w:rsidR="00F0078E" w:rsidRPr="00D13C95" w:rsidRDefault="00F0078E" w:rsidP="00D13C95">
      <w:pPr>
        <w:pStyle w:val="NoSpacing"/>
        <w:jc w:val="both"/>
        <w:rPr>
          <w:rFonts w:cs="Miriam"/>
        </w:rPr>
      </w:pPr>
      <w:r w:rsidRPr="00D13C95">
        <w:rPr>
          <w:rFonts w:cs="Miriam"/>
        </w:rPr>
        <w:t>Todo el personal que haga uso del Gimnasio Múltiple, debe tener en cue</w:t>
      </w:r>
      <w:r w:rsidR="00FA1A13" w:rsidRPr="00D13C95">
        <w:rPr>
          <w:rFonts w:cs="Miriam"/>
        </w:rPr>
        <w:t xml:space="preserve">nta el cuidado y mantenimiento, </w:t>
      </w:r>
      <w:r w:rsidRPr="00D13C95">
        <w:rPr>
          <w:rFonts w:cs="Miriam"/>
        </w:rPr>
        <w:t>en la mejor forma, de graderías e implementos que se encuentren en este recinto.</w:t>
      </w:r>
    </w:p>
    <w:p w14:paraId="08393D72" w14:textId="77777777" w:rsidR="006D1DC3" w:rsidRDefault="006D1DC3" w:rsidP="00D13C95">
      <w:pPr>
        <w:pStyle w:val="NoSpacing"/>
        <w:jc w:val="both"/>
        <w:rPr>
          <w:rFonts w:cs="Miriam"/>
        </w:rPr>
      </w:pPr>
    </w:p>
    <w:p w14:paraId="16F6E514" w14:textId="77777777" w:rsidR="00F0078E" w:rsidRPr="00D13C95" w:rsidRDefault="00F0078E" w:rsidP="00D13C95">
      <w:pPr>
        <w:pStyle w:val="NoSpacing"/>
        <w:jc w:val="both"/>
        <w:rPr>
          <w:rFonts w:cs="Miriam"/>
        </w:rPr>
      </w:pPr>
      <w:r w:rsidRPr="00D13C95">
        <w:rPr>
          <w:rFonts w:cs="Miriam"/>
        </w:rPr>
        <w:t>La cancelación de un programa previsto en las instalaciones del Gimnasi</w:t>
      </w:r>
      <w:r w:rsidR="00FA1A13" w:rsidRPr="00D13C95">
        <w:rPr>
          <w:rFonts w:cs="Miriam"/>
        </w:rPr>
        <w:t xml:space="preserve">o Múltiple, debe ser notificada </w:t>
      </w:r>
      <w:r w:rsidRPr="00D13C95">
        <w:rPr>
          <w:rFonts w:cs="Miriam"/>
        </w:rPr>
        <w:t>con 15 días de antelación, con el fin de cederlo a otras personas interesadas.</w:t>
      </w:r>
    </w:p>
    <w:p w14:paraId="18BEFF9E" w14:textId="77777777" w:rsidR="006D1DC3" w:rsidRDefault="006D1DC3" w:rsidP="00D13C95">
      <w:pPr>
        <w:pStyle w:val="NoSpacing"/>
        <w:jc w:val="both"/>
        <w:rPr>
          <w:rFonts w:cs="Miriam"/>
          <w:b/>
        </w:rPr>
      </w:pPr>
    </w:p>
    <w:p w14:paraId="72611195" w14:textId="77777777" w:rsidR="00F0078E" w:rsidRPr="00D13C95" w:rsidRDefault="00F0078E" w:rsidP="00D13C95">
      <w:pPr>
        <w:pStyle w:val="NoSpacing"/>
        <w:jc w:val="both"/>
        <w:rPr>
          <w:rFonts w:cs="Miriam"/>
          <w:b/>
        </w:rPr>
      </w:pPr>
      <w:r w:rsidRPr="00D13C95">
        <w:rPr>
          <w:rFonts w:cs="Miriam"/>
          <w:b/>
        </w:rPr>
        <w:t>3.14.9. 2 Reglamento de Uso de la Piscina</w:t>
      </w:r>
    </w:p>
    <w:p w14:paraId="10EC8262" w14:textId="77777777" w:rsidR="00F0078E" w:rsidRDefault="00F0078E" w:rsidP="00D13C95">
      <w:pPr>
        <w:pStyle w:val="NoSpacing"/>
        <w:jc w:val="both"/>
        <w:rPr>
          <w:rFonts w:cs="Miriam"/>
        </w:rPr>
      </w:pPr>
      <w:r w:rsidRPr="00D13C95">
        <w:rPr>
          <w:rFonts w:cs="Miriam"/>
        </w:rPr>
        <w:t>De conformidad con la Ley 1209 de 2008, en el Art.4 numeral b.2), la piscin</w:t>
      </w:r>
      <w:r w:rsidR="00FA1A13" w:rsidRPr="00D13C95">
        <w:rPr>
          <w:rFonts w:cs="Miriam"/>
        </w:rPr>
        <w:t xml:space="preserve">a del Colegio Colombo Británico </w:t>
      </w:r>
      <w:r w:rsidRPr="00D13C95">
        <w:rPr>
          <w:rFonts w:cs="Miriam"/>
        </w:rPr>
        <w:t>es una piscina de uso restringido. Para el uso y préstamo de la piscina aplican las siguientes disposiciones:</w:t>
      </w:r>
    </w:p>
    <w:p w14:paraId="5C52A9D0" w14:textId="77777777" w:rsidR="00CE0D3C" w:rsidRPr="00D13C95" w:rsidRDefault="00CE0D3C" w:rsidP="00D13C95">
      <w:pPr>
        <w:pStyle w:val="NoSpacing"/>
        <w:jc w:val="both"/>
        <w:rPr>
          <w:rFonts w:cs="Miriam"/>
        </w:rPr>
      </w:pPr>
    </w:p>
    <w:p w14:paraId="6A4983F3" w14:textId="77777777" w:rsidR="00F0078E" w:rsidRPr="00D13C95" w:rsidRDefault="00F0078E" w:rsidP="00053334">
      <w:pPr>
        <w:pStyle w:val="NoSpacing"/>
        <w:numPr>
          <w:ilvl w:val="1"/>
          <w:numId w:val="28"/>
        </w:numPr>
        <w:jc w:val="both"/>
        <w:rPr>
          <w:rFonts w:cs="Miriam"/>
        </w:rPr>
      </w:pPr>
      <w:r w:rsidRPr="00D13C95">
        <w:rPr>
          <w:rFonts w:cs="Miriam"/>
        </w:rPr>
        <w:t>No se permite el ingreso al área de la piscina cuando está en mantenimiento.</w:t>
      </w:r>
    </w:p>
    <w:p w14:paraId="2157F6FE" w14:textId="77777777" w:rsidR="00F0078E" w:rsidRPr="00D13C95" w:rsidRDefault="00F0078E" w:rsidP="00053334">
      <w:pPr>
        <w:pStyle w:val="NoSpacing"/>
        <w:numPr>
          <w:ilvl w:val="1"/>
          <w:numId w:val="28"/>
        </w:numPr>
        <w:jc w:val="both"/>
        <w:rPr>
          <w:rFonts w:cs="Miriam"/>
        </w:rPr>
      </w:pPr>
      <w:r w:rsidRPr="00D13C95">
        <w:rPr>
          <w:rFonts w:cs="Miriam"/>
        </w:rPr>
        <w:t>La entrada y salida es únicamente por las puertas de acceso.</w:t>
      </w:r>
    </w:p>
    <w:p w14:paraId="46AB2F76" w14:textId="77777777" w:rsidR="00F0078E" w:rsidRPr="00CE0D3C" w:rsidRDefault="00F0078E" w:rsidP="00053334">
      <w:pPr>
        <w:pStyle w:val="NoSpacing"/>
        <w:numPr>
          <w:ilvl w:val="1"/>
          <w:numId w:val="28"/>
        </w:numPr>
        <w:jc w:val="both"/>
        <w:rPr>
          <w:rFonts w:cs="Miriam"/>
        </w:rPr>
      </w:pPr>
      <w:r w:rsidRPr="00D13C95">
        <w:rPr>
          <w:rFonts w:cs="Miriam"/>
        </w:rPr>
        <w:t>El ingreso al área debe hacerse sin zapatos y haciendo us</w:t>
      </w:r>
      <w:r w:rsidR="00FA1A13" w:rsidRPr="00D13C95">
        <w:rPr>
          <w:rFonts w:cs="Miriam"/>
        </w:rPr>
        <w:t xml:space="preserve">o del Lavapiés, asegurándose de </w:t>
      </w:r>
      <w:r w:rsidRPr="00D13C95">
        <w:rPr>
          <w:rFonts w:cs="Miriam"/>
        </w:rPr>
        <w:t>no contaminar la zona aledaña a la piscina para garantizar el cumplimiento de los requisitos</w:t>
      </w:r>
      <w:r w:rsidR="00CE0D3C">
        <w:rPr>
          <w:rFonts w:cs="Miriam"/>
        </w:rPr>
        <w:t xml:space="preserve"> </w:t>
      </w:r>
      <w:r w:rsidRPr="00CE0D3C">
        <w:rPr>
          <w:rFonts w:cs="Miriam"/>
        </w:rPr>
        <w:t>higiénico-sanitarios establecidos</w:t>
      </w:r>
    </w:p>
    <w:p w14:paraId="30489CC2" w14:textId="77777777" w:rsidR="00F0078E" w:rsidRPr="00D13C95" w:rsidRDefault="00F0078E" w:rsidP="00053334">
      <w:pPr>
        <w:pStyle w:val="NoSpacing"/>
        <w:numPr>
          <w:ilvl w:val="1"/>
          <w:numId w:val="28"/>
        </w:numPr>
        <w:jc w:val="both"/>
        <w:rPr>
          <w:rFonts w:cs="Miriam"/>
        </w:rPr>
      </w:pPr>
      <w:r w:rsidRPr="00D13C95">
        <w:rPr>
          <w:rFonts w:cs="Miriam"/>
        </w:rPr>
        <w:t>Personas con enfermedades infecto-contagiosas no pueden hacer uso de la piscina.</w:t>
      </w:r>
    </w:p>
    <w:p w14:paraId="6CB27E9D" w14:textId="77777777" w:rsidR="00F0078E" w:rsidRPr="00D13C95" w:rsidRDefault="00F0078E" w:rsidP="00053334">
      <w:pPr>
        <w:pStyle w:val="NoSpacing"/>
        <w:numPr>
          <w:ilvl w:val="1"/>
          <w:numId w:val="28"/>
        </w:numPr>
        <w:jc w:val="both"/>
        <w:rPr>
          <w:rFonts w:cs="Miriam"/>
        </w:rPr>
      </w:pPr>
      <w:r w:rsidRPr="00D13C95">
        <w:rPr>
          <w:rFonts w:cs="Miriam"/>
        </w:rPr>
        <w:t>El ingreso individual o colectivo a la piscina debe ser autorizado c</w:t>
      </w:r>
      <w:r w:rsidR="00FA1A13" w:rsidRPr="00D13C95">
        <w:rPr>
          <w:rFonts w:cs="Miriam"/>
        </w:rPr>
        <w:t xml:space="preserve">on la presencia de un docente o </w:t>
      </w:r>
      <w:r w:rsidRPr="00D13C95">
        <w:rPr>
          <w:rFonts w:cs="Miriam"/>
        </w:rPr>
        <w:t>entrenador que se hará responsable de supervisar los estudiantes, l</w:t>
      </w:r>
      <w:r w:rsidR="00FA1A13" w:rsidRPr="00D13C95">
        <w:rPr>
          <w:rFonts w:cs="Miriam"/>
        </w:rPr>
        <w:t xml:space="preserve">as instalaciones y la actividad </w:t>
      </w:r>
      <w:r w:rsidRPr="00D13C95">
        <w:rPr>
          <w:rFonts w:cs="Miriam"/>
        </w:rPr>
        <w:t>en el horario y tiempo asignados. El profesor a cargo deberá perman</w:t>
      </w:r>
      <w:r w:rsidR="00FA1A13" w:rsidRPr="00D13C95">
        <w:rPr>
          <w:rFonts w:cs="Miriam"/>
        </w:rPr>
        <w:t xml:space="preserve">ecer en la piscina hasta </w:t>
      </w:r>
      <w:r w:rsidRPr="00D13C95">
        <w:rPr>
          <w:rFonts w:cs="Miriam"/>
        </w:rPr>
        <w:t>tanto todos los alumnos se hayan retirado.</w:t>
      </w:r>
    </w:p>
    <w:p w14:paraId="16B03976" w14:textId="77777777" w:rsidR="00F0078E" w:rsidRPr="00D13C95" w:rsidRDefault="00F0078E" w:rsidP="00053334">
      <w:pPr>
        <w:pStyle w:val="NoSpacing"/>
        <w:numPr>
          <w:ilvl w:val="1"/>
          <w:numId w:val="28"/>
        </w:numPr>
        <w:jc w:val="both"/>
        <w:rPr>
          <w:rFonts w:cs="Miriam"/>
        </w:rPr>
      </w:pPr>
      <w:r w:rsidRPr="00D13C95">
        <w:rPr>
          <w:rFonts w:cs="Miriam"/>
        </w:rPr>
        <w:t>Todos los estudiantes deben usar el uniforme de natación del CCB</w:t>
      </w:r>
      <w:r w:rsidR="00FA1A13" w:rsidRPr="00D13C95">
        <w:rPr>
          <w:rFonts w:cs="Miriam"/>
        </w:rPr>
        <w:t xml:space="preserve"> para poder ingresar a la clase </w:t>
      </w:r>
      <w:r w:rsidRPr="00D13C95">
        <w:rPr>
          <w:rFonts w:cs="Miriam"/>
        </w:rPr>
        <w:t>de natación o a la actividad programada.</w:t>
      </w:r>
    </w:p>
    <w:p w14:paraId="0199110E" w14:textId="77777777" w:rsidR="00F0078E" w:rsidRPr="00D13C95" w:rsidRDefault="00F0078E" w:rsidP="00053334">
      <w:pPr>
        <w:pStyle w:val="NoSpacing"/>
        <w:numPr>
          <w:ilvl w:val="1"/>
          <w:numId w:val="28"/>
        </w:numPr>
        <w:jc w:val="both"/>
        <w:rPr>
          <w:rFonts w:cs="Miriam"/>
        </w:rPr>
      </w:pPr>
      <w:r w:rsidRPr="00D13C95">
        <w:rPr>
          <w:rFonts w:cs="Miriam"/>
        </w:rPr>
        <w:t>Todos los usuarios de la piscina deben ducharse antes y después de ingresar en ella.</w:t>
      </w:r>
    </w:p>
    <w:p w14:paraId="682FE780" w14:textId="77777777" w:rsidR="00F0078E" w:rsidRPr="00D13C95" w:rsidRDefault="00F0078E" w:rsidP="00053334">
      <w:pPr>
        <w:pStyle w:val="NoSpacing"/>
        <w:numPr>
          <w:ilvl w:val="1"/>
          <w:numId w:val="28"/>
        </w:numPr>
        <w:jc w:val="both"/>
        <w:rPr>
          <w:rFonts w:cs="Miriam"/>
        </w:rPr>
      </w:pPr>
      <w:r w:rsidRPr="00D13C95">
        <w:rPr>
          <w:rFonts w:cs="Miriam"/>
        </w:rPr>
        <w:t>Se recomienda el uso bloqueadores o protectores solares. No se permite el uso de bronceadores.</w:t>
      </w:r>
    </w:p>
    <w:p w14:paraId="10D11A28" w14:textId="77777777" w:rsidR="00F0078E" w:rsidRPr="00D13C95" w:rsidRDefault="00F0078E" w:rsidP="00053334">
      <w:pPr>
        <w:pStyle w:val="NoSpacing"/>
        <w:numPr>
          <w:ilvl w:val="1"/>
          <w:numId w:val="28"/>
        </w:numPr>
        <w:jc w:val="both"/>
        <w:rPr>
          <w:rFonts w:cs="Miriam"/>
        </w:rPr>
      </w:pPr>
      <w:r w:rsidRPr="00D13C95">
        <w:rPr>
          <w:rFonts w:cs="Miriam"/>
        </w:rPr>
        <w:t>En la piscina no se deben usar joyas ni elementos que interfieran</w:t>
      </w:r>
      <w:r w:rsidR="00FA1A13" w:rsidRPr="00D13C95">
        <w:rPr>
          <w:rFonts w:cs="Miriam"/>
        </w:rPr>
        <w:t xml:space="preserve"> con el normal desarrollo de la </w:t>
      </w:r>
      <w:r w:rsidRPr="00D13C95">
        <w:rPr>
          <w:rFonts w:cs="Miriam"/>
        </w:rPr>
        <w:t>clase.</w:t>
      </w:r>
    </w:p>
    <w:p w14:paraId="40E52AC0" w14:textId="56F54A95" w:rsidR="00F0078E" w:rsidRPr="00D13C95" w:rsidRDefault="00F0078E" w:rsidP="00053334">
      <w:pPr>
        <w:pStyle w:val="NoSpacing"/>
        <w:numPr>
          <w:ilvl w:val="1"/>
          <w:numId w:val="28"/>
        </w:numPr>
        <w:jc w:val="both"/>
        <w:rPr>
          <w:rFonts w:cs="Miriam"/>
        </w:rPr>
      </w:pPr>
      <w:r w:rsidRPr="00D13C95">
        <w:rPr>
          <w:rFonts w:cs="Miriam"/>
        </w:rPr>
        <w:t xml:space="preserve">Los niños de </w:t>
      </w:r>
      <w:commentRangeStart w:id="427"/>
      <w:del w:id="428" w:author="ANA MARIA  DE LA TORRE" w:date="2016-02-26T13:53:00Z">
        <w:r w:rsidRPr="00D13C95" w:rsidDel="006E7ADA">
          <w:rPr>
            <w:rFonts w:cs="Miriam"/>
          </w:rPr>
          <w:delText xml:space="preserve">Infants, </w:delText>
        </w:r>
      </w:del>
      <w:r w:rsidRPr="00D13C95">
        <w:rPr>
          <w:rFonts w:cs="Miriam"/>
        </w:rPr>
        <w:t>Toddlers</w:t>
      </w:r>
      <w:del w:id="429" w:author="ANA MARIA  DE LA TORRE" w:date="2016-02-26T14:01:00Z">
        <w:r w:rsidRPr="00D13C95" w:rsidDel="009F3336">
          <w:rPr>
            <w:rFonts w:cs="Miriam"/>
          </w:rPr>
          <w:delText xml:space="preserve"> &amp; Nursery</w:delText>
        </w:r>
      </w:del>
      <w:r w:rsidRPr="00D13C95">
        <w:rPr>
          <w:rFonts w:cs="Miriam"/>
        </w:rPr>
        <w:t xml:space="preserve"> ingresan a la piscin</w:t>
      </w:r>
      <w:r w:rsidR="00FA1A13" w:rsidRPr="00D13C95">
        <w:rPr>
          <w:rFonts w:cs="Miriam"/>
        </w:rPr>
        <w:t xml:space="preserve">a acompañados por el docente de </w:t>
      </w:r>
      <w:r w:rsidRPr="00D13C95">
        <w:rPr>
          <w:rFonts w:cs="Miriam"/>
        </w:rPr>
        <w:t xml:space="preserve">natación, y una docente. </w:t>
      </w:r>
      <w:ins w:id="430" w:author="ANA MARIA  DE LA TORRE" w:date="2016-02-26T14:01:00Z">
        <w:r w:rsidR="009F3336">
          <w:rPr>
            <w:rFonts w:cs="Miriam"/>
          </w:rPr>
          <w:t>Los niños de Nursery y Prekinder ingresan a la piscina acompañados por el docente de nataci</w:t>
        </w:r>
      </w:ins>
      <w:ins w:id="431" w:author="ANA MARIA  DE LA TORRE" w:date="2016-02-26T14:02:00Z">
        <w:r w:rsidR="009F3336">
          <w:rPr>
            <w:rFonts w:cs="Miriam"/>
          </w:rPr>
          <w:t xml:space="preserve">ón, y una docente cuyo rol será determinado al inicio del año escolar de acuerdo a las características de cada grupo. </w:t>
        </w:r>
      </w:ins>
      <w:r w:rsidRPr="00D13C95">
        <w:rPr>
          <w:rFonts w:cs="Miriam"/>
        </w:rPr>
        <w:t>El Colegio dispone de una piscina espe</w:t>
      </w:r>
      <w:r w:rsidR="00FA1A13" w:rsidRPr="00D13C95">
        <w:rPr>
          <w:rFonts w:cs="Miriam"/>
        </w:rPr>
        <w:t xml:space="preserve">cialmente </w:t>
      </w:r>
      <w:del w:id="432" w:author="Diana Velazquez" w:date="2016-03-10T15:47:00Z">
        <w:r w:rsidR="00FA1A13" w:rsidRPr="00D13C95" w:rsidDel="00B6570A">
          <w:rPr>
            <w:rFonts w:cs="Miriam"/>
          </w:rPr>
          <w:delText>constru</w:delText>
        </w:r>
      </w:del>
      <w:ins w:id="433" w:author="Portatil CCB" w:date="2016-02-29T20:38:00Z">
        <w:del w:id="434" w:author="Diana Velazquez" w:date="2016-03-10T15:47:00Z">
          <w:r w:rsidR="00BD7554" w:rsidDel="00B6570A">
            <w:rPr>
              <w:rFonts w:cs="Miriam"/>
            </w:rPr>
            <w:delText>í</w:delText>
          </w:r>
        </w:del>
      </w:ins>
      <w:del w:id="435" w:author="Diana Velazquez" w:date="2016-03-10T15:47:00Z">
        <w:r w:rsidR="00FA1A13" w:rsidRPr="00D13C95" w:rsidDel="00B6570A">
          <w:rPr>
            <w:rFonts w:cs="Miriam"/>
          </w:rPr>
          <w:delText>ida</w:delText>
        </w:r>
      </w:del>
      <w:ins w:id="436" w:author="Diana Velazquez" w:date="2016-03-10T15:47:00Z">
        <w:r w:rsidR="00B6570A" w:rsidRPr="00D13C95">
          <w:rPr>
            <w:rFonts w:cs="Miriam"/>
          </w:rPr>
          <w:t>constru</w:t>
        </w:r>
        <w:r w:rsidR="00B6570A">
          <w:rPr>
            <w:rFonts w:cs="Miriam"/>
          </w:rPr>
          <w:t>i</w:t>
        </w:r>
        <w:r w:rsidR="00B6570A" w:rsidRPr="00D13C95">
          <w:rPr>
            <w:rFonts w:cs="Miriam"/>
          </w:rPr>
          <w:t>da</w:t>
        </w:r>
      </w:ins>
      <w:r w:rsidR="00FA1A13" w:rsidRPr="00D13C95">
        <w:rPr>
          <w:rFonts w:cs="Miriam"/>
        </w:rPr>
        <w:t xml:space="preserve"> </w:t>
      </w:r>
      <w:commentRangeEnd w:id="427"/>
      <w:r w:rsidR="000300D4">
        <w:rPr>
          <w:rStyle w:val="CommentReference"/>
        </w:rPr>
        <w:commentReference w:id="427"/>
      </w:r>
      <w:r w:rsidR="00FA1A13" w:rsidRPr="00D13C95">
        <w:rPr>
          <w:rFonts w:cs="Miriam"/>
        </w:rPr>
        <w:t xml:space="preserve">para estas </w:t>
      </w:r>
      <w:r w:rsidRPr="00D13C95">
        <w:rPr>
          <w:rFonts w:cs="Miriam"/>
        </w:rPr>
        <w:t>edades.</w:t>
      </w:r>
      <w:ins w:id="437" w:author="ANA MARIA  DE LA TORRE" w:date="2016-02-26T14:01:00Z">
        <w:r w:rsidR="009F3336">
          <w:rPr>
            <w:rFonts w:cs="Miriam"/>
          </w:rPr>
          <w:t xml:space="preserve"> </w:t>
        </w:r>
      </w:ins>
    </w:p>
    <w:p w14:paraId="32A5E6C3" w14:textId="77777777" w:rsidR="00F0078E" w:rsidRPr="00D13C95" w:rsidRDefault="00F0078E" w:rsidP="00053334">
      <w:pPr>
        <w:pStyle w:val="NoSpacing"/>
        <w:numPr>
          <w:ilvl w:val="1"/>
          <w:numId w:val="28"/>
        </w:numPr>
        <w:jc w:val="both"/>
        <w:rPr>
          <w:rFonts w:cs="Miriam"/>
        </w:rPr>
      </w:pPr>
      <w:r w:rsidRPr="00D13C95">
        <w:rPr>
          <w:rFonts w:cs="Miriam"/>
        </w:rPr>
        <w:t xml:space="preserve">La piscina y el área a su alrededor tienen como objetivos el </w:t>
      </w:r>
      <w:r w:rsidR="00FA1A13" w:rsidRPr="00D13C95">
        <w:rPr>
          <w:rFonts w:cs="Miriam"/>
        </w:rPr>
        <w:t xml:space="preserve">aprendizaje y la formación. Por </w:t>
      </w:r>
      <w:r w:rsidRPr="00D13C95">
        <w:rPr>
          <w:rFonts w:cs="Miriam"/>
        </w:rPr>
        <w:t>ningún motivo se permiten juegos que atenten contra la integridad</w:t>
      </w:r>
      <w:r w:rsidR="00FA1A13" w:rsidRPr="00D13C95">
        <w:rPr>
          <w:rFonts w:cs="Miriam"/>
        </w:rPr>
        <w:t xml:space="preserve"> física, por ejemplo: correr, o </w:t>
      </w:r>
      <w:r w:rsidRPr="00D13C95">
        <w:rPr>
          <w:rFonts w:cs="Miriam"/>
        </w:rPr>
        <w:t>tirarse en “bomba”.</w:t>
      </w:r>
    </w:p>
    <w:p w14:paraId="2192869B" w14:textId="77777777" w:rsidR="00F0078E" w:rsidRPr="00D13C95" w:rsidRDefault="00F0078E" w:rsidP="00053334">
      <w:pPr>
        <w:pStyle w:val="NoSpacing"/>
        <w:numPr>
          <w:ilvl w:val="1"/>
          <w:numId w:val="28"/>
        </w:numPr>
        <w:jc w:val="both"/>
        <w:rPr>
          <w:rFonts w:cs="Miriam"/>
        </w:rPr>
      </w:pPr>
      <w:r w:rsidRPr="00D13C95">
        <w:rPr>
          <w:rFonts w:cs="Miriam"/>
        </w:rPr>
        <w:t>Dentro de estas instalaciones solamente deben estar los imple</w:t>
      </w:r>
      <w:r w:rsidR="00FA1A13" w:rsidRPr="00D13C95">
        <w:rPr>
          <w:rFonts w:cs="Miriam"/>
        </w:rPr>
        <w:t xml:space="preserve">mentos adecuados para el uso en </w:t>
      </w:r>
      <w:r w:rsidRPr="00D13C95">
        <w:rPr>
          <w:rFonts w:cs="Miriam"/>
        </w:rPr>
        <w:t>las piscinas y que sean autorizados por el docente responsable.</w:t>
      </w:r>
    </w:p>
    <w:p w14:paraId="0D42B1E4" w14:textId="77777777" w:rsidR="00F0078E" w:rsidRPr="00D13C95" w:rsidRDefault="00F0078E" w:rsidP="00053334">
      <w:pPr>
        <w:pStyle w:val="NoSpacing"/>
        <w:numPr>
          <w:ilvl w:val="1"/>
          <w:numId w:val="28"/>
        </w:numPr>
        <w:jc w:val="both"/>
        <w:rPr>
          <w:rFonts w:cs="Miriam"/>
        </w:rPr>
      </w:pPr>
      <w:r w:rsidRPr="00D13C95">
        <w:rPr>
          <w:rFonts w:cs="Miriam"/>
        </w:rPr>
        <w:t>No es permitido el ingreso o consumo de alimentos o bebidas en el</w:t>
      </w:r>
      <w:r w:rsidR="00FA1A13" w:rsidRPr="00D13C95">
        <w:rPr>
          <w:rFonts w:cs="Miriam"/>
        </w:rPr>
        <w:t xml:space="preserve"> área de la piscina ni masticar </w:t>
      </w:r>
      <w:r w:rsidRPr="00D13C95">
        <w:rPr>
          <w:rFonts w:cs="Miriam"/>
        </w:rPr>
        <w:t>chicle.</w:t>
      </w:r>
    </w:p>
    <w:p w14:paraId="52AF398A" w14:textId="77777777" w:rsidR="00F0078E" w:rsidRDefault="00F0078E" w:rsidP="00053334">
      <w:pPr>
        <w:pStyle w:val="NoSpacing"/>
        <w:numPr>
          <w:ilvl w:val="1"/>
          <w:numId w:val="28"/>
        </w:numPr>
        <w:jc w:val="both"/>
        <w:rPr>
          <w:rFonts w:cs="Miriam"/>
        </w:rPr>
      </w:pPr>
      <w:r w:rsidRPr="00D13C95">
        <w:rPr>
          <w:rFonts w:cs="Miriam"/>
        </w:rPr>
        <w:t>Por razones de seguridad, no está permitido el ingreso de envases ni recipientes de cristal.</w:t>
      </w:r>
    </w:p>
    <w:p w14:paraId="273F4870" w14:textId="77777777" w:rsidR="00CE0D3C" w:rsidRPr="00D13C95" w:rsidRDefault="00CE0D3C" w:rsidP="00CE0D3C">
      <w:pPr>
        <w:pStyle w:val="NoSpacing"/>
        <w:ind w:left="1440"/>
        <w:jc w:val="both"/>
        <w:rPr>
          <w:rFonts w:cs="Miriam"/>
        </w:rPr>
      </w:pPr>
    </w:p>
    <w:p w14:paraId="41CABA58" w14:textId="77777777" w:rsidR="00F0078E" w:rsidRDefault="00F0078E" w:rsidP="00D13C95">
      <w:pPr>
        <w:pStyle w:val="NoSpacing"/>
        <w:jc w:val="both"/>
        <w:rPr>
          <w:rFonts w:cs="Miriam"/>
        </w:rPr>
      </w:pPr>
      <w:r w:rsidRPr="00D13C95">
        <w:rPr>
          <w:rFonts w:cs="Miriam"/>
          <w:b/>
        </w:rPr>
        <w:t>Horario:</w:t>
      </w:r>
      <w:r w:rsidRPr="00D13C95">
        <w:rPr>
          <w:rFonts w:cs="Miriam"/>
        </w:rPr>
        <w:t xml:space="preserve"> Durante la jornada diaria de lunes a viernes entre las 7:00 a.m. y las</w:t>
      </w:r>
      <w:r w:rsidR="00FA1A13" w:rsidRPr="00D13C95">
        <w:rPr>
          <w:rFonts w:cs="Miriam"/>
        </w:rPr>
        <w:t xml:space="preserve"> 5:00 p.m. y las mañanas de los </w:t>
      </w:r>
      <w:r w:rsidRPr="00D13C95">
        <w:rPr>
          <w:rFonts w:cs="Miriam"/>
        </w:rPr>
        <w:t>días sábados hasta la 1.00 p.m., la utilización de la piscina se realiza de acuerdo</w:t>
      </w:r>
      <w:r w:rsidR="00FA1A13" w:rsidRPr="00D13C95">
        <w:rPr>
          <w:rFonts w:cs="Miriam"/>
        </w:rPr>
        <w:t xml:space="preserve"> con el horario establecido por </w:t>
      </w:r>
      <w:r w:rsidRPr="00D13C95">
        <w:rPr>
          <w:rFonts w:cs="Miriam"/>
        </w:rPr>
        <w:t>el Coordinador de Natación.</w:t>
      </w:r>
    </w:p>
    <w:p w14:paraId="195B8AA7" w14:textId="77777777" w:rsidR="00CE0D3C" w:rsidRPr="00D13C95" w:rsidRDefault="00CE0D3C" w:rsidP="00D13C95">
      <w:pPr>
        <w:pStyle w:val="NoSpacing"/>
        <w:jc w:val="both"/>
        <w:rPr>
          <w:rFonts w:cs="Miriam"/>
        </w:rPr>
      </w:pPr>
    </w:p>
    <w:p w14:paraId="67E2E37C" w14:textId="77777777" w:rsidR="00F0078E" w:rsidRPr="00D13C95" w:rsidRDefault="00F0078E" w:rsidP="00D13C95">
      <w:pPr>
        <w:pStyle w:val="NoSpacing"/>
        <w:jc w:val="both"/>
        <w:rPr>
          <w:rFonts w:cs="Miriam"/>
          <w:b/>
        </w:rPr>
      </w:pPr>
      <w:r w:rsidRPr="00D13C95">
        <w:rPr>
          <w:rFonts w:cs="Miriam"/>
          <w:b/>
        </w:rPr>
        <w:t>3.14.9.3 Normas en el Gimnasio de Máquinas y Área de Gimnasia - Judo</w:t>
      </w:r>
    </w:p>
    <w:p w14:paraId="063DFC71" w14:textId="77777777" w:rsidR="00F0078E" w:rsidRPr="00D13C95" w:rsidRDefault="00F0078E" w:rsidP="00053334">
      <w:pPr>
        <w:pStyle w:val="NoSpacing"/>
        <w:numPr>
          <w:ilvl w:val="0"/>
          <w:numId w:val="29"/>
        </w:numPr>
        <w:jc w:val="both"/>
        <w:rPr>
          <w:rFonts w:cs="Miriam"/>
        </w:rPr>
      </w:pPr>
      <w:r w:rsidRPr="00D13C95">
        <w:rPr>
          <w:rFonts w:cs="Miriam"/>
        </w:rPr>
        <w:t>No se permite el ingreso cuando el área está en mantenimiento.</w:t>
      </w:r>
    </w:p>
    <w:p w14:paraId="130A4036" w14:textId="77777777" w:rsidR="00F0078E" w:rsidRPr="00D13C95" w:rsidRDefault="00F0078E" w:rsidP="00053334">
      <w:pPr>
        <w:pStyle w:val="NoSpacing"/>
        <w:numPr>
          <w:ilvl w:val="0"/>
          <w:numId w:val="29"/>
        </w:numPr>
        <w:jc w:val="both"/>
        <w:rPr>
          <w:rFonts w:cs="Miriam"/>
        </w:rPr>
      </w:pPr>
      <w:r w:rsidRPr="00D13C95">
        <w:rPr>
          <w:rFonts w:cs="Miriam"/>
        </w:rPr>
        <w:t>Utilizar solamente con la autorización y supervisión de un docente d</w:t>
      </w:r>
      <w:r w:rsidR="00FA1A13" w:rsidRPr="00D13C95">
        <w:rPr>
          <w:rFonts w:cs="Miriam"/>
        </w:rPr>
        <w:t xml:space="preserve">e Educación Física o Entrenador </w:t>
      </w:r>
      <w:r w:rsidRPr="00D13C95">
        <w:rPr>
          <w:rFonts w:cs="Miriam"/>
        </w:rPr>
        <w:t xml:space="preserve">durante el tiempo de su programa de entrenamiento y dentro del </w:t>
      </w:r>
      <w:r w:rsidR="00FA1A13" w:rsidRPr="00D13C95">
        <w:rPr>
          <w:rFonts w:cs="Miriam"/>
        </w:rPr>
        <w:t xml:space="preserve">horario y tiempo dispuesto para </w:t>
      </w:r>
      <w:r w:rsidRPr="00D13C95">
        <w:rPr>
          <w:rFonts w:cs="Miriam"/>
        </w:rPr>
        <w:t>esto. Los Programas de Entrenamiento serán diseñados y explica</w:t>
      </w:r>
      <w:r w:rsidR="00FA1A13" w:rsidRPr="00D13C95">
        <w:rPr>
          <w:rFonts w:cs="Miriam"/>
        </w:rPr>
        <w:t xml:space="preserve">dos por el docente o entrenador </w:t>
      </w:r>
      <w:r w:rsidRPr="00D13C95">
        <w:rPr>
          <w:rFonts w:cs="Miriam"/>
        </w:rPr>
        <w:t>encargado o, en caso de restricciones o indicaciones especí</w:t>
      </w:r>
      <w:r w:rsidR="00FA1A13" w:rsidRPr="00D13C95">
        <w:rPr>
          <w:rFonts w:cs="Miriam"/>
        </w:rPr>
        <w:t xml:space="preserve">ficas, por el médico tratante o </w:t>
      </w:r>
      <w:r w:rsidRPr="00D13C95">
        <w:rPr>
          <w:rFonts w:cs="Miriam"/>
        </w:rPr>
        <w:t>fisioterapeuta según el caso.</w:t>
      </w:r>
    </w:p>
    <w:p w14:paraId="0B4E2433" w14:textId="77777777" w:rsidR="00F0078E" w:rsidRPr="00D13C95" w:rsidRDefault="00F0078E" w:rsidP="00053334">
      <w:pPr>
        <w:pStyle w:val="NoSpacing"/>
        <w:numPr>
          <w:ilvl w:val="0"/>
          <w:numId w:val="29"/>
        </w:numPr>
        <w:jc w:val="both"/>
        <w:rPr>
          <w:rFonts w:cs="Miriam"/>
        </w:rPr>
      </w:pPr>
      <w:r w:rsidRPr="00D13C95">
        <w:rPr>
          <w:rFonts w:cs="Miriam"/>
        </w:rPr>
        <w:t>Dejar los elementos utilizados en el lugar destinado para estos. El man</w:t>
      </w:r>
      <w:r w:rsidR="00FA1A13" w:rsidRPr="00D13C95">
        <w:rPr>
          <w:rFonts w:cs="Miriam"/>
        </w:rPr>
        <w:t xml:space="preserve">ejo del material exclusivo está </w:t>
      </w:r>
      <w:r w:rsidRPr="00D13C95">
        <w:rPr>
          <w:rFonts w:cs="Miriam"/>
        </w:rPr>
        <w:t>bajo la responsabilidad del Docente encargado.</w:t>
      </w:r>
    </w:p>
    <w:p w14:paraId="4FCF5E11" w14:textId="77777777" w:rsidR="00F0078E" w:rsidRPr="00D13C95" w:rsidRDefault="00F0078E" w:rsidP="00053334">
      <w:pPr>
        <w:pStyle w:val="NoSpacing"/>
        <w:numPr>
          <w:ilvl w:val="0"/>
          <w:numId w:val="29"/>
        </w:numPr>
        <w:jc w:val="both"/>
        <w:rPr>
          <w:rFonts w:cs="Miriam"/>
        </w:rPr>
      </w:pPr>
      <w:r w:rsidRPr="00D13C95">
        <w:rPr>
          <w:rFonts w:cs="Miriam"/>
        </w:rPr>
        <w:t>Por seguridad los aparatos y máquinas deben quedar descargados.</w:t>
      </w:r>
    </w:p>
    <w:p w14:paraId="61588C17" w14:textId="77777777" w:rsidR="00F0078E" w:rsidRPr="00D13C95" w:rsidRDefault="00F0078E" w:rsidP="00053334">
      <w:pPr>
        <w:pStyle w:val="NoSpacing"/>
        <w:numPr>
          <w:ilvl w:val="0"/>
          <w:numId w:val="29"/>
        </w:numPr>
        <w:jc w:val="both"/>
        <w:rPr>
          <w:rFonts w:cs="Miriam"/>
        </w:rPr>
      </w:pPr>
      <w:r w:rsidRPr="00D13C95">
        <w:rPr>
          <w:rFonts w:cs="Miriam"/>
        </w:rPr>
        <w:t>Cualquier daño en un equipo o material, será asumido por la persona que lo ocasione.</w:t>
      </w:r>
    </w:p>
    <w:p w14:paraId="1D032700" w14:textId="77777777" w:rsidR="00F0078E" w:rsidRPr="00D13C95" w:rsidRDefault="00F0078E" w:rsidP="00053334">
      <w:pPr>
        <w:pStyle w:val="NoSpacing"/>
        <w:numPr>
          <w:ilvl w:val="0"/>
          <w:numId w:val="29"/>
        </w:numPr>
        <w:jc w:val="both"/>
        <w:rPr>
          <w:rFonts w:cs="Miriam"/>
        </w:rPr>
      </w:pPr>
      <w:r w:rsidRPr="00D13C95">
        <w:rPr>
          <w:rFonts w:cs="Miriam"/>
        </w:rPr>
        <w:t>Realizar las actividades dentro de un clima de respeto, tolerancia y responsabilid</w:t>
      </w:r>
      <w:r w:rsidR="00FA1A13" w:rsidRPr="00D13C95">
        <w:rPr>
          <w:rFonts w:cs="Miriam"/>
        </w:rPr>
        <w:t xml:space="preserve">ad manteniendo las </w:t>
      </w:r>
      <w:r w:rsidRPr="00D13C95">
        <w:rPr>
          <w:rFonts w:cs="Miriam"/>
        </w:rPr>
        <w:t>buenas relaciones entre los miembros de la comunidad educativa.</w:t>
      </w:r>
    </w:p>
    <w:p w14:paraId="1CFBD9E8" w14:textId="77777777" w:rsidR="00F0078E" w:rsidRPr="00D13C95" w:rsidRDefault="00F0078E" w:rsidP="00053334">
      <w:pPr>
        <w:pStyle w:val="NoSpacing"/>
        <w:numPr>
          <w:ilvl w:val="0"/>
          <w:numId w:val="29"/>
        </w:numPr>
        <w:jc w:val="both"/>
        <w:rPr>
          <w:rFonts w:cs="Miriam"/>
        </w:rPr>
      </w:pPr>
      <w:r w:rsidRPr="00D13C95">
        <w:rPr>
          <w:rFonts w:cs="Miriam"/>
        </w:rPr>
        <w:t>Mostrar siempre buen comportamiento en las instalaciones donde se realicen las actividades para</w:t>
      </w:r>
      <w:r w:rsidR="00FA1A13" w:rsidRPr="00D13C95">
        <w:rPr>
          <w:rFonts w:cs="Miriam"/>
        </w:rPr>
        <w:t xml:space="preserve"> </w:t>
      </w:r>
      <w:r w:rsidRPr="00D13C95">
        <w:rPr>
          <w:rFonts w:cs="Miriam"/>
        </w:rPr>
        <w:t>la práctica.</w:t>
      </w:r>
    </w:p>
    <w:p w14:paraId="04E367E3" w14:textId="77777777" w:rsidR="00F0078E" w:rsidRPr="00D13C95" w:rsidRDefault="00F0078E" w:rsidP="00053334">
      <w:pPr>
        <w:pStyle w:val="NoSpacing"/>
        <w:numPr>
          <w:ilvl w:val="0"/>
          <w:numId w:val="29"/>
        </w:numPr>
        <w:jc w:val="both"/>
        <w:rPr>
          <w:rFonts w:cs="Miriam"/>
        </w:rPr>
      </w:pPr>
      <w:commentRangeStart w:id="438"/>
      <w:r w:rsidRPr="00D13C95">
        <w:rPr>
          <w:rFonts w:cs="Miriam"/>
        </w:rPr>
        <w:t>No está permitido el consumo de alimentos, cigarrillo, bebidas al</w:t>
      </w:r>
      <w:r w:rsidR="00FA1A13" w:rsidRPr="00D13C95">
        <w:rPr>
          <w:rFonts w:cs="Miriam"/>
        </w:rPr>
        <w:t xml:space="preserve">cohólicas, drogas ni sustancias </w:t>
      </w:r>
      <w:r w:rsidRPr="00D13C95">
        <w:rPr>
          <w:rFonts w:cs="Miriam"/>
        </w:rPr>
        <w:t>prohibidas dentro del Gimnasio incluyendo cualquier tipo de aluc</w:t>
      </w:r>
      <w:r w:rsidR="00FA1A13" w:rsidRPr="00D13C95">
        <w:rPr>
          <w:rFonts w:cs="Miriam"/>
        </w:rPr>
        <w:t xml:space="preserve">inógeno o droga que estimule la </w:t>
      </w:r>
      <w:r w:rsidRPr="00D13C95">
        <w:rPr>
          <w:rFonts w:cs="Miriam"/>
        </w:rPr>
        <w:t>hipertrofia muscular y/o el ánimo.</w:t>
      </w:r>
      <w:commentRangeEnd w:id="438"/>
      <w:r w:rsidR="00B56E16">
        <w:rPr>
          <w:rStyle w:val="CommentReference"/>
        </w:rPr>
        <w:commentReference w:id="438"/>
      </w:r>
    </w:p>
    <w:p w14:paraId="23151156" w14:textId="77777777" w:rsidR="00F0078E" w:rsidRPr="00D13C95" w:rsidRDefault="00F0078E" w:rsidP="00053334">
      <w:pPr>
        <w:pStyle w:val="NoSpacing"/>
        <w:numPr>
          <w:ilvl w:val="0"/>
          <w:numId w:val="29"/>
        </w:numPr>
        <w:jc w:val="both"/>
        <w:rPr>
          <w:rFonts w:cs="Miriam"/>
        </w:rPr>
      </w:pPr>
      <w:r w:rsidRPr="00D13C95">
        <w:rPr>
          <w:rFonts w:cs="Miriam"/>
        </w:rPr>
        <w:t>Por razones de seguridad, no se permite ingrese envases ni recipientes de cristal.</w:t>
      </w:r>
    </w:p>
    <w:p w14:paraId="7A46C79C" w14:textId="77777777" w:rsidR="00F0078E" w:rsidRPr="00D13C95" w:rsidRDefault="00F0078E" w:rsidP="00053334">
      <w:pPr>
        <w:pStyle w:val="NoSpacing"/>
        <w:numPr>
          <w:ilvl w:val="0"/>
          <w:numId w:val="29"/>
        </w:numPr>
        <w:jc w:val="both"/>
        <w:rPr>
          <w:rFonts w:cs="Miriam"/>
        </w:rPr>
      </w:pPr>
      <w:r w:rsidRPr="00D13C95">
        <w:rPr>
          <w:rFonts w:cs="Miriam"/>
        </w:rPr>
        <w:t>No está permitido masticar chicle.</w:t>
      </w:r>
    </w:p>
    <w:p w14:paraId="0864B4CB" w14:textId="77777777" w:rsidR="00F0078E" w:rsidRPr="00D13C95" w:rsidRDefault="00F0078E" w:rsidP="00053334">
      <w:pPr>
        <w:pStyle w:val="NoSpacing"/>
        <w:numPr>
          <w:ilvl w:val="0"/>
          <w:numId w:val="29"/>
        </w:numPr>
        <w:jc w:val="both"/>
        <w:rPr>
          <w:rFonts w:cs="Miriam"/>
        </w:rPr>
      </w:pPr>
      <w:r w:rsidRPr="00D13C95">
        <w:rPr>
          <w:rFonts w:cs="Miriam"/>
        </w:rPr>
        <w:t>No está permitido jugar dentro del recinto.</w:t>
      </w:r>
    </w:p>
    <w:p w14:paraId="1A7892CF" w14:textId="77777777" w:rsidR="00F0078E" w:rsidRPr="00D13C95" w:rsidRDefault="00F0078E" w:rsidP="00053334">
      <w:pPr>
        <w:pStyle w:val="NoSpacing"/>
        <w:numPr>
          <w:ilvl w:val="0"/>
          <w:numId w:val="29"/>
        </w:numPr>
        <w:jc w:val="both"/>
        <w:rPr>
          <w:rFonts w:cs="Miriam"/>
        </w:rPr>
      </w:pPr>
      <w:r w:rsidRPr="00D13C95">
        <w:rPr>
          <w:rFonts w:cs="Miriam"/>
        </w:rPr>
        <w:t>El Colegio Colombo Británico; no se hace responsable por lesion</w:t>
      </w:r>
      <w:r w:rsidR="00FA1A13" w:rsidRPr="00D13C95">
        <w:rPr>
          <w:rFonts w:cs="Miriam"/>
        </w:rPr>
        <w:t xml:space="preserve">es o heridas ocasionadas dentro </w:t>
      </w:r>
      <w:r w:rsidRPr="00D13C95">
        <w:rPr>
          <w:rFonts w:cs="Miriam"/>
        </w:rPr>
        <w:t>del Gimnasio por juegos bruscos, no atender las indicaciones del d</w:t>
      </w:r>
      <w:r w:rsidR="00FA1A13" w:rsidRPr="00D13C95">
        <w:rPr>
          <w:rFonts w:cs="Miriam"/>
        </w:rPr>
        <w:t xml:space="preserve">ocente a cargo, o patologías no </w:t>
      </w:r>
      <w:r w:rsidRPr="00D13C95">
        <w:rPr>
          <w:rFonts w:cs="Miriam"/>
        </w:rPr>
        <w:t>reportadas y sin la debida autorización médica,</w:t>
      </w:r>
    </w:p>
    <w:p w14:paraId="1EA4D87B" w14:textId="77777777" w:rsidR="00F0078E" w:rsidRPr="00D13C95" w:rsidRDefault="00F0078E" w:rsidP="00053334">
      <w:pPr>
        <w:pStyle w:val="NoSpacing"/>
        <w:numPr>
          <w:ilvl w:val="0"/>
          <w:numId w:val="29"/>
        </w:numPr>
        <w:jc w:val="both"/>
        <w:rPr>
          <w:rFonts w:cs="Miriam"/>
        </w:rPr>
      </w:pPr>
      <w:r w:rsidRPr="00D13C95">
        <w:rPr>
          <w:rFonts w:cs="Miriam"/>
        </w:rPr>
        <w:t>Abstenerse de utilizar el Gimnasio en caso de enfermedad infectocon</w:t>
      </w:r>
      <w:r w:rsidR="00FA1A13" w:rsidRPr="00D13C95">
        <w:rPr>
          <w:rFonts w:cs="Miriam"/>
        </w:rPr>
        <w:t xml:space="preserve">tagiosa o que afecte para vivir </w:t>
      </w:r>
      <w:r w:rsidRPr="00D13C95">
        <w:rPr>
          <w:rFonts w:cs="Miriam"/>
        </w:rPr>
        <w:t>en comunidad y/o. con cualquier tipo de herida</w:t>
      </w:r>
    </w:p>
    <w:p w14:paraId="3511B2E3" w14:textId="77777777" w:rsidR="00F0078E" w:rsidRPr="00D13C95" w:rsidRDefault="00F0078E" w:rsidP="00053334">
      <w:pPr>
        <w:pStyle w:val="NoSpacing"/>
        <w:numPr>
          <w:ilvl w:val="0"/>
          <w:numId w:val="29"/>
        </w:numPr>
        <w:jc w:val="both"/>
        <w:rPr>
          <w:rFonts w:cs="Miriam"/>
        </w:rPr>
      </w:pPr>
      <w:r w:rsidRPr="00D13C95">
        <w:rPr>
          <w:rFonts w:cs="Miriam"/>
        </w:rPr>
        <w:t>Ajustarse estrictamente al horario autorizado para el desarrollo de la actividad.</w:t>
      </w:r>
    </w:p>
    <w:p w14:paraId="03087DE5" w14:textId="77777777" w:rsidR="00F0078E" w:rsidRPr="00D13C95" w:rsidRDefault="00F0078E" w:rsidP="00053334">
      <w:pPr>
        <w:pStyle w:val="NoSpacing"/>
        <w:numPr>
          <w:ilvl w:val="0"/>
          <w:numId w:val="29"/>
        </w:numPr>
        <w:jc w:val="both"/>
        <w:rPr>
          <w:rFonts w:cs="Miriam"/>
        </w:rPr>
      </w:pPr>
      <w:r w:rsidRPr="00D13C95">
        <w:rPr>
          <w:rFonts w:cs="Miriam"/>
        </w:rPr>
        <w:t>Utilizar el Gimnasio sólo con la indumentaria adecuada: Tenis (</w:t>
      </w:r>
      <w:r w:rsidR="00FA1A13" w:rsidRPr="00D13C95">
        <w:rPr>
          <w:rFonts w:cs="Miriam"/>
        </w:rPr>
        <w:t xml:space="preserve">No zapatos de calle), camiseta, </w:t>
      </w:r>
      <w:r w:rsidRPr="00D13C95">
        <w:rPr>
          <w:rFonts w:cs="Miriam"/>
        </w:rPr>
        <w:t>sudadera, pantaloneta, medias deportivas y toalla personal. El ing</w:t>
      </w:r>
      <w:r w:rsidR="00FA1A13" w:rsidRPr="00D13C95">
        <w:rPr>
          <w:rFonts w:cs="Miriam"/>
        </w:rPr>
        <w:t xml:space="preserve">reso al área de Gimnasia y Judo </w:t>
      </w:r>
      <w:r w:rsidRPr="00D13C95">
        <w:rPr>
          <w:rFonts w:cs="Miriam"/>
        </w:rPr>
        <w:t>debe hacerse sin zapatos o con medias.</w:t>
      </w:r>
    </w:p>
    <w:p w14:paraId="77D25BFB" w14:textId="77777777" w:rsidR="00F0078E" w:rsidRDefault="00F0078E" w:rsidP="00053334">
      <w:pPr>
        <w:pStyle w:val="NoSpacing"/>
        <w:numPr>
          <w:ilvl w:val="0"/>
          <w:numId w:val="29"/>
        </w:numPr>
        <w:jc w:val="both"/>
        <w:rPr>
          <w:rFonts w:cs="Miriam"/>
        </w:rPr>
      </w:pPr>
      <w:r w:rsidRPr="00D13C95">
        <w:rPr>
          <w:rFonts w:cs="Miriam"/>
        </w:rPr>
        <w:t>Limpiar con desinfectante los elementos utilizados (bancos, col</w:t>
      </w:r>
      <w:r w:rsidR="00D41DD8" w:rsidRPr="00D13C95">
        <w:rPr>
          <w:rFonts w:cs="Miriam"/>
        </w:rPr>
        <w:t xml:space="preserve">chonetas y máquinas) utilizando </w:t>
      </w:r>
      <w:r w:rsidRPr="00D13C95">
        <w:rPr>
          <w:rFonts w:cs="Miriam"/>
        </w:rPr>
        <w:t>alcohol en spray y el paño ubicado al lado de cada máquina).</w:t>
      </w:r>
    </w:p>
    <w:p w14:paraId="5C1FA951" w14:textId="77777777" w:rsidR="00CE0D3C" w:rsidRPr="00D13C95" w:rsidRDefault="00CE0D3C" w:rsidP="00CE0D3C">
      <w:pPr>
        <w:pStyle w:val="NoSpacing"/>
        <w:ind w:left="1440"/>
        <w:jc w:val="both"/>
        <w:rPr>
          <w:rFonts w:cs="Miriam"/>
        </w:rPr>
      </w:pPr>
    </w:p>
    <w:p w14:paraId="45AF6004" w14:textId="77777777" w:rsidR="00F0078E" w:rsidRDefault="00F0078E" w:rsidP="00D13C95">
      <w:pPr>
        <w:pStyle w:val="NoSpacing"/>
        <w:jc w:val="both"/>
        <w:rPr>
          <w:rFonts w:cs="Miriam"/>
          <w:b/>
        </w:rPr>
      </w:pPr>
      <w:r w:rsidRPr="00D13C95">
        <w:rPr>
          <w:rFonts w:cs="Miriam"/>
          <w:b/>
        </w:rPr>
        <w:t>_3.15 NORMAS DE TRANSPORTE</w:t>
      </w:r>
    </w:p>
    <w:p w14:paraId="74036040" w14:textId="77777777" w:rsidR="00CE0D3C" w:rsidRPr="00D13C95" w:rsidRDefault="00CE0D3C" w:rsidP="00D13C95">
      <w:pPr>
        <w:pStyle w:val="NoSpacing"/>
        <w:jc w:val="both"/>
        <w:rPr>
          <w:rFonts w:cs="Miriam"/>
          <w:b/>
        </w:rPr>
      </w:pPr>
    </w:p>
    <w:p w14:paraId="40907F8B" w14:textId="77777777" w:rsidR="00F0078E" w:rsidRPr="00D13C95" w:rsidRDefault="00F0078E" w:rsidP="00D13C95">
      <w:pPr>
        <w:pStyle w:val="NoSpacing"/>
        <w:jc w:val="both"/>
        <w:rPr>
          <w:rFonts w:cs="Miriam"/>
          <w:b/>
        </w:rPr>
      </w:pPr>
      <w:r w:rsidRPr="00D13C95">
        <w:rPr>
          <w:rFonts w:cs="Miriam"/>
          <w:b/>
        </w:rPr>
        <w:t>_3.15.1 SERVICIO DE BUS</w:t>
      </w:r>
    </w:p>
    <w:p w14:paraId="0279E0ED" w14:textId="77777777" w:rsidR="00F0078E" w:rsidRDefault="00F0078E" w:rsidP="00D13C95">
      <w:pPr>
        <w:pStyle w:val="NoSpacing"/>
        <w:jc w:val="both"/>
        <w:rPr>
          <w:rFonts w:cs="Miriam"/>
        </w:rPr>
      </w:pPr>
      <w:r w:rsidRPr="00D13C95">
        <w:rPr>
          <w:rFonts w:cs="Miriam"/>
        </w:rPr>
        <w:t>El servicio de bus se presta puerta a puerta a los estudiantes que viv</w:t>
      </w:r>
      <w:r w:rsidR="00D41DD8" w:rsidRPr="00D13C95">
        <w:rPr>
          <w:rFonts w:cs="Miriam"/>
        </w:rPr>
        <w:t xml:space="preserve">en dentro del perímetro urbano, </w:t>
      </w:r>
      <w:r w:rsidRPr="00D13C95">
        <w:rPr>
          <w:rFonts w:cs="Miriam"/>
        </w:rPr>
        <w:t>siempre y cuando el vehículo tenga acceso a la residencia.</w:t>
      </w:r>
    </w:p>
    <w:p w14:paraId="18B68704" w14:textId="77777777" w:rsidR="00CE0D3C" w:rsidRPr="00D13C95" w:rsidRDefault="00CE0D3C" w:rsidP="00D13C95">
      <w:pPr>
        <w:pStyle w:val="NoSpacing"/>
        <w:jc w:val="both"/>
        <w:rPr>
          <w:rFonts w:cs="Miriam"/>
        </w:rPr>
      </w:pPr>
    </w:p>
    <w:p w14:paraId="2D6670A9" w14:textId="77777777" w:rsidR="00F0078E" w:rsidRDefault="00F0078E" w:rsidP="00D13C95">
      <w:pPr>
        <w:pStyle w:val="NoSpacing"/>
        <w:jc w:val="both"/>
        <w:rPr>
          <w:rFonts w:cs="Miriam"/>
        </w:rPr>
      </w:pPr>
      <w:r w:rsidRPr="00D13C95">
        <w:rPr>
          <w:rFonts w:cs="Miriam"/>
        </w:rPr>
        <w:t>Las rutas se diseñan de forma tal que el estudiante que esté ubicado más lejo</w:t>
      </w:r>
      <w:r w:rsidR="00D41DD8" w:rsidRPr="00D13C95">
        <w:rPr>
          <w:rFonts w:cs="Miriam"/>
        </w:rPr>
        <w:t xml:space="preserve">s, será el primero en recogerse </w:t>
      </w:r>
      <w:r w:rsidRPr="00D13C95">
        <w:rPr>
          <w:rFonts w:cs="Miriam"/>
        </w:rPr>
        <w:t>y el último en dejarse.</w:t>
      </w:r>
    </w:p>
    <w:p w14:paraId="4DFCC375" w14:textId="77777777" w:rsidR="00CE0D3C" w:rsidRPr="00D13C95" w:rsidRDefault="00CE0D3C" w:rsidP="00D13C95">
      <w:pPr>
        <w:pStyle w:val="NoSpacing"/>
        <w:jc w:val="both"/>
        <w:rPr>
          <w:rFonts w:cs="Miriam"/>
        </w:rPr>
      </w:pPr>
    </w:p>
    <w:p w14:paraId="74E344F4" w14:textId="77777777" w:rsidR="00F0078E" w:rsidRDefault="00F0078E" w:rsidP="00D13C95">
      <w:pPr>
        <w:pStyle w:val="NoSpacing"/>
        <w:jc w:val="both"/>
        <w:rPr>
          <w:rFonts w:cs="Miriam"/>
        </w:rPr>
      </w:pPr>
      <w:r w:rsidRPr="00D13C95">
        <w:rPr>
          <w:rFonts w:cs="Miriam"/>
        </w:rPr>
        <w:t xml:space="preserve">Las novedades de retiro de estudiantes del servicio de transporte, se recibirán en septiembre </w:t>
      </w:r>
      <w:r w:rsidR="00D41DD8" w:rsidRPr="00D13C95">
        <w:rPr>
          <w:rFonts w:cs="Miriam"/>
        </w:rPr>
        <w:t xml:space="preserve">para hacerse </w:t>
      </w:r>
      <w:r w:rsidRPr="00D13C95">
        <w:rPr>
          <w:rFonts w:cs="Miriam"/>
        </w:rPr>
        <w:t>efectivas en octubre y en enero para hacerse efectivas en febrero, del año académico respectivo.</w:t>
      </w:r>
    </w:p>
    <w:p w14:paraId="4DD94298" w14:textId="77777777" w:rsidR="00CE0D3C" w:rsidRPr="00D13C95" w:rsidRDefault="00CE0D3C" w:rsidP="00D13C95">
      <w:pPr>
        <w:pStyle w:val="NoSpacing"/>
        <w:jc w:val="both"/>
        <w:rPr>
          <w:rFonts w:cs="Miriam"/>
        </w:rPr>
      </w:pPr>
    </w:p>
    <w:p w14:paraId="22DCA819" w14:textId="77777777" w:rsidR="00F0078E" w:rsidRDefault="00F0078E" w:rsidP="00D13C95">
      <w:pPr>
        <w:pStyle w:val="NoSpacing"/>
        <w:jc w:val="both"/>
        <w:rPr>
          <w:rFonts w:cs="Miriam"/>
        </w:rPr>
      </w:pPr>
      <w:r w:rsidRPr="00D13C95">
        <w:rPr>
          <w:rFonts w:cs="Miriam"/>
        </w:rPr>
        <w:t>Los estudiantes del grado 12 podrán venir en su vehículo particular. C</w:t>
      </w:r>
      <w:r w:rsidR="00D41DD8" w:rsidRPr="00D13C95">
        <w:rPr>
          <w:rFonts w:cs="Miriam"/>
        </w:rPr>
        <w:t xml:space="preserve">ualquier retiro del servicio de </w:t>
      </w:r>
      <w:r w:rsidRPr="00D13C95">
        <w:rPr>
          <w:rFonts w:cs="Miriam"/>
        </w:rPr>
        <w:t>transporte, deberá hacerse en los meses establecidos por el Colegio.</w:t>
      </w:r>
    </w:p>
    <w:p w14:paraId="0629899F" w14:textId="77777777" w:rsidR="00CE0D3C" w:rsidRPr="00D13C95" w:rsidRDefault="00CE0D3C" w:rsidP="00D13C95">
      <w:pPr>
        <w:pStyle w:val="NoSpacing"/>
        <w:jc w:val="both"/>
        <w:rPr>
          <w:rFonts w:cs="Miriam"/>
        </w:rPr>
      </w:pPr>
    </w:p>
    <w:p w14:paraId="029157A1" w14:textId="77777777" w:rsidR="00F0078E" w:rsidRPr="00D13C95" w:rsidRDefault="00F0078E" w:rsidP="00D13C95">
      <w:pPr>
        <w:pStyle w:val="NoSpacing"/>
        <w:jc w:val="both"/>
        <w:rPr>
          <w:rFonts w:cs="Miriam"/>
        </w:rPr>
      </w:pPr>
      <w:r w:rsidRPr="00D13C95">
        <w:rPr>
          <w:rFonts w:cs="Miriam"/>
        </w:rPr>
        <w:t>Los cambios permanentes de dirección deben comunicarse con mínimo tr</w:t>
      </w:r>
      <w:r w:rsidR="00D41DD8" w:rsidRPr="00D13C95">
        <w:rPr>
          <w:rFonts w:cs="Miriam"/>
        </w:rPr>
        <w:t xml:space="preserve">es días hábiles de anticipación </w:t>
      </w:r>
      <w:r w:rsidRPr="00D13C95">
        <w:rPr>
          <w:rFonts w:cs="Miriam"/>
        </w:rPr>
        <w:t>a la oficina de transporte, diligenciando el formulario establecido para tal fin.</w:t>
      </w:r>
    </w:p>
    <w:p w14:paraId="1CDB7E2D" w14:textId="77777777" w:rsidR="00CE0D3C" w:rsidRDefault="00CE0D3C" w:rsidP="00D13C95">
      <w:pPr>
        <w:pStyle w:val="NoSpacing"/>
        <w:jc w:val="both"/>
        <w:rPr>
          <w:rFonts w:cs="Miriam"/>
        </w:rPr>
      </w:pPr>
    </w:p>
    <w:p w14:paraId="2B845127" w14:textId="77777777" w:rsidR="00F0078E" w:rsidRPr="00D13C95" w:rsidRDefault="00F0078E" w:rsidP="00D13C95">
      <w:pPr>
        <w:pStyle w:val="NoSpacing"/>
        <w:jc w:val="both"/>
        <w:rPr>
          <w:rFonts w:cs="Miriam"/>
        </w:rPr>
      </w:pPr>
      <w:r w:rsidRPr="00D13C95">
        <w:rPr>
          <w:rFonts w:cs="Miriam"/>
        </w:rPr>
        <w:t xml:space="preserve">Las rutas se podrán modificar por la oficina de transporte durante </w:t>
      </w:r>
      <w:r w:rsidR="00D41DD8" w:rsidRPr="00D13C95">
        <w:rPr>
          <w:rFonts w:cs="Miriam"/>
        </w:rPr>
        <w:t xml:space="preserve">el año escolar, si se presentan </w:t>
      </w:r>
      <w:r w:rsidRPr="00D13C95">
        <w:rPr>
          <w:rFonts w:cs="Miriam"/>
        </w:rPr>
        <w:t>estudiantes nuevos o cambios de dirección. Como estos cambios podrán af</w:t>
      </w:r>
      <w:r w:rsidR="00D41DD8" w:rsidRPr="00D13C95">
        <w:rPr>
          <w:rFonts w:cs="Miriam"/>
        </w:rPr>
        <w:t xml:space="preserve">ectar los horarios inicialmente </w:t>
      </w:r>
      <w:r w:rsidRPr="00D13C95">
        <w:rPr>
          <w:rFonts w:cs="Miriam"/>
        </w:rPr>
        <w:t>suministrados, las familias serán notificadas con anticipación.</w:t>
      </w:r>
    </w:p>
    <w:p w14:paraId="0E2A169E" w14:textId="77777777" w:rsidR="00CE0D3C" w:rsidRDefault="00CE0D3C" w:rsidP="00D13C95">
      <w:pPr>
        <w:pStyle w:val="NoSpacing"/>
        <w:jc w:val="both"/>
        <w:rPr>
          <w:rFonts w:cs="Miriam"/>
        </w:rPr>
      </w:pPr>
    </w:p>
    <w:p w14:paraId="7FB26FE1" w14:textId="77777777" w:rsidR="00F0078E" w:rsidRPr="00D13C95" w:rsidRDefault="00F0078E" w:rsidP="00D13C95">
      <w:pPr>
        <w:pStyle w:val="NoSpacing"/>
        <w:jc w:val="both"/>
        <w:rPr>
          <w:rFonts w:cs="Miriam"/>
        </w:rPr>
      </w:pPr>
      <w:r w:rsidRPr="00D13C95">
        <w:rPr>
          <w:rFonts w:cs="Miriam"/>
        </w:rPr>
        <w:t>Por razones de seguridad, sólo se aceptan cambios de transporte en cas</w:t>
      </w:r>
      <w:r w:rsidR="00D41DD8" w:rsidRPr="00D13C95">
        <w:rPr>
          <w:rFonts w:cs="Miriam"/>
        </w:rPr>
        <w:t xml:space="preserve">o de ausencia de los padres por </w:t>
      </w:r>
      <w:r w:rsidRPr="00D13C95">
        <w:rPr>
          <w:rFonts w:cs="Miriam"/>
        </w:rPr>
        <w:t>espacio de más de dos días consecutivos. Se debe enviar carta firma</w:t>
      </w:r>
      <w:r w:rsidR="00D41DD8" w:rsidRPr="00D13C95">
        <w:rPr>
          <w:rFonts w:cs="Miriam"/>
        </w:rPr>
        <w:t xml:space="preserve">da por ambos padres de familia, </w:t>
      </w:r>
      <w:r w:rsidRPr="00D13C95">
        <w:rPr>
          <w:rFonts w:cs="Miriam"/>
        </w:rPr>
        <w:t>solicitando el permiso a Transporte, con copia a la sección académica res</w:t>
      </w:r>
      <w:r w:rsidR="00D41DD8" w:rsidRPr="00D13C95">
        <w:rPr>
          <w:rFonts w:cs="Miriam"/>
        </w:rPr>
        <w:t xml:space="preserve">pectiva. No se aceptan mensajes </w:t>
      </w:r>
      <w:r w:rsidRPr="00D13C95">
        <w:rPr>
          <w:rFonts w:cs="Miriam"/>
        </w:rPr>
        <w:t>vía telefónica.</w:t>
      </w:r>
    </w:p>
    <w:p w14:paraId="7B7B0BB0" w14:textId="77777777" w:rsidR="00CE0D3C" w:rsidRDefault="00CE0D3C" w:rsidP="00D13C95">
      <w:pPr>
        <w:pStyle w:val="NoSpacing"/>
        <w:jc w:val="both"/>
        <w:rPr>
          <w:rFonts w:cs="Miriam"/>
        </w:rPr>
      </w:pPr>
    </w:p>
    <w:p w14:paraId="3A7C5001" w14:textId="77777777" w:rsidR="00F0078E" w:rsidRPr="00D13C95" w:rsidRDefault="00F0078E" w:rsidP="00D13C95">
      <w:pPr>
        <w:pStyle w:val="NoSpacing"/>
        <w:jc w:val="both"/>
        <w:rPr>
          <w:rFonts w:cs="Miriam"/>
        </w:rPr>
      </w:pPr>
      <w:r w:rsidRPr="00D13C95">
        <w:rPr>
          <w:rFonts w:cs="Miriam"/>
        </w:rPr>
        <w:t xml:space="preserve">El Colegio suministrará horarios aproximados para recoger y dejar a los </w:t>
      </w:r>
      <w:r w:rsidR="00D41DD8" w:rsidRPr="00D13C95">
        <w:rPr>
          <w:rFonts w:cs="Miriam"/>
        </w:rPr>
        <w:t xml:space="preserve">estudiantes. No obstante, estos </w:t>
      </w:r>
      <w:r w:rsidRPr="00D13C95">
        <w:rPr>
          <w:rFonts w:cs="Miriam"/>
        </w:rPr>
        <w:t>horarios pueden variar según el comportamiento del tráfico.</w:t>
      </w:r>
    </w:p>
    <w:p w14:paraId="4E1613F3" w14:textId="77777777" w:rsidR="00CE0D3C" w:rsidRDefault="00CE0D3C" w:rsidP="00D13C95">
      <w:pPr>
        <w:pStyle w:val="NoSpacing"/>
        <w:jc w:val="both"/>
        <w:rPr>
          <w:rFonts w:cs="Miriam"/>
        </w:rPr>
      </w:pPr>
    </w:p>
    <w:p w14:paraId="40082619" w14:textId="77777777" w:rsidR="00F0078E" w:rsidRPr="00D13C95" w:rsidRDefault="00F0078E" w:rsidP="00D13C95">
      <w:pPr>
        <w:pStyle w:val="NoSpacing"/>
        <w:jc w:val="both"/>
        <w:rPr>
          <w:rFonts w:cs="Miriam"/>
        </w:rPr>
      </w:pPr>
      <w:r w:rsidRPr="00D13C95">
        <w:rPr>
          <w:rFonts w:cs="Miriam"/>
        </w:rPr>
        <w:t>Se requiere puntualidad en la asistencia al lugar definido para recoger al estudiante quien deberá</w:t>
      </w:r>
      <w:r w:rsidR="00D41DD8" w:rsidRPr="00D13C95">
        <w:rPr>
          <w:rFonts w:cs="Miriam"/>
        </w:rPr>
        <w:t xml:space="preserve"> </w:t>
      </w:r>
      <w:r w:rsidRPr="00D13C95">
        <w:rPr>
          <w:rFonts w:cs="Miriam"/>
        </w:rPr>
        <w:t>presentarse al paradero con cinco minutos de anticipación. El bus no es</w:t>
      </w:r>
      <w:r w:rsidR="00D41DD8" w:rsidRPr="00D13C95">
        <w:rPr>
          <w:rFonts w:cs="Miriam"/>
        </w:rPr>
        <w:t xml:space="preserve">perará a los estudiantes que no </w:t>
      </w:r>
      <w:r w:rsidRPr="00D13C95">
        <w:rPr>
          <w:rFonts w:cs="Miriam"/>
        </w:rPr>
        <w:t>estén presentes al momento en que arriben al paradero.</w:t>
      </w:r>
    </w:p>
    <w:p w14:paraId="13AA583D" w14:textId="77777777" w:rsidR="00CE0D3C" w:rsidRDefault="00CE0D3C" w:rsidP="00D13C95">
      <w:pPr>
        <w:pStyle w:val="NoSpacing"/>
        <w:jc w:val="both"/>
        <w:rPr>
          <w:rFonts w:cs="Miriam"/>
        </w:rPr>
      </w:pPr>
    </w:p>
    <w:p w14:paraId="0907D6C2" w14:textId="77777777" w:rsidR="00F0078E" w:rsidRPr="00D13C95" w:rsidRDefault="00F0078E" w:rsidP="00D13C95">
      <w:pPr>
        <w:pStyle w:val="NoSpacing"/>
        <w:jc w:val="both"/>
        <w:rPr>
          <w:rFonts w:cs="Miriam"/>
        </w:rPr>
      </w:pPr>
      <w:r w:rsidRPr="00D13C95">
        <w:rPr>
          <w:rFonts w:cs="Miriam"/>
        </w:rPr>
        <w:t>No se permite que los estudiantes se bajen del bus en un lugar distinto a l</w:t>
      </w:r>
      <w:r w:rsidR="00D41DD8" w:rsidRPr="00D13C95">
        <w:rPr>
          <w:rFonts w:cs="Miriam"/>
        </w:rPr>
        <w:t xml:space="preserve">a dirección acordada en la hoja </w:t>
      </w:r>
      <w:r w:rsidRPr="00D13C95">
        <w:rPr>
          <w:rFonts w:cs="Miriam"/>
        </w:rPr>
        <w:t xml:space="preserve">de matrícula, sin embargo en caso de fuerza mayor, los padres de familia </w:t>
      </w:r>
      <w:r w:rsidR="00D41DD8" w:rsidRPr="00D13C95">
        <w:rPr>
          <w:rFonts w:cs="Miriam"/>
        </w:rPr>
        <w:t xml:space="preserve">pueden enviar carta firmada por </w:t>
      </w:r>
      <w:r w:rsidRPr="00D13C95">
        <w:rPr>
          <w:rFonts w:cs="Miriam"/>
        </w:rPr>
        <w:t>ambos, solicitando la excepción, el mismo día antes del primer recreo (</w:t>
      </w:r>
      <w:r w:rsidR="00D41DD8" w:rsidRPr="00D13C95">
        <w:rPr>
          <w:rFonts w:cs="Miriam"/>
        </w:rPr>
        <w:t xml:space="preserve">9 am) (si son padres separados, </w:t>
      </w:r>
      <w:r w:rsidRPr="00D13C95">
        <w:rPr>
          <w:rFonts w:cs="Miriam"/>
        </w:rPr>
        <w:t>la carta debe ser firmada por quien tenga la custodia informada al Cole</w:t>
      </w:r>
      <w:r w:rsidR="00D41DD8" w:rsidRPr="00D13C95">
        <w:rPr>
          <w:rFonts w:cs="Miriam"/>
        </w:rPr>
        <w:t xml:space="preserve">gio), donde exoneren al Colegio </w:t>
      </w:r>
      <w:r w:rsidRPr="00D13C95">
        <w:rPr>
          <w:rFonts w:cs="Miriam"/>
        </w:rPr>
        <w:t>de toda responsabilidad una vez el alumno sea dejado en un lugar distin</w:t>
      </w:r>
      <w:r w:rsidR="00D41DD8" w:rsidRPr="00D13C95">
        <w:rPr>
          <w:rFonts w:cs="Miriam"/>
        </w:rPr>
        <w:t xml:space="preserve">to a su residencia. Lo anterior </w:t>
      </w:r>
      <w:r w:rsidRPr="00D13C95">
        <w:rPr>
          <w:rFonts w:cs="Miriam"/>
        </w:rPr>
        <w:t>dependiendo de la disponibilidad de cupo en la ruta. También el Cole</w:t>
      </w:r>
      <w:r w:rsidR="00D41DD8" w:rsidRPr="00D13C95">
        <w:rPr>
          <w:rFonts w:cs="Miriam"/>
        </w:rPr>
        <w:t xml:space="preserve">gio por motivos de fuerza mayor </w:t>
      </w:r>
      <w:r w:rsidRPr="00D13C95">
        <w:rPr>
          <w:rFonts w:cs="Miriam"/>
        </w:rPr>
        <w:t>podrá recoger a estudiantes en otra dirección, si los padres envían carta d</w:t>
      </w:r>
      <w:r w:rsidR="00D41DD8" w:rsidRPr="00D13C95">
        <w:rPr>
          <w:rFonts w:cs="Miriam"/>
        </w:rPr>
        <w:t xml:space="preserve">e solicitud a más tardar el día </w:t>
      </w:r>
      <w:r w:rsidRPr="00D13C95">
        <w:rPr>
          <w:rFonts w:cs="Miriam"/>
        </w:rPr>
        <w:t>anterior, antes del primer recreo (9 am), sujeto a disponibilidad de cupo en la ruta.</w:t>
      </w:r>
    </w:p>
    <w:p w14:paraId="0CC6859B" w14:textId="77777777" w:rsidR="00CE0D3C" w:rsidRDefault="00CE0D3C" w:rsidP="00D13C95">
      <w:pPr>
        <w:pStyle w:val="NoSpacing"/>
        <w:jc w:val="both"/>
        <w:rPr>
          <w:rFonts w:cs="Miriam"/>
        </w:rPr>
      </w:pPr>
    </w:p>
    <w:p w14:paraId="37003678" w14:textId="77777777" w:rsidR="00F0078E" w:rsidRPr="00D13C95" w:rsidRDefault="00F0078E" w:rsidP="00D13C95">
      <w:pPr>
        <w:pStyle w:val="NoSpacing"/>
        <w:jc w:val="both"/>
        <w:rPr>
          <w:rFonts w:cs="Miriam"/>
        </w:rPr>
      </w:pPr>
      <w:r w:rsidRPr="00D13C95">
        <w:rPr>
          <w:rFonts w:cs="Miriam"/>
        </w:rPr>
        <w:t>Los alumnos de tercer grado en adelante podrán ser dejados en clubes po</w:t>
      </w:r>
      <w:r w:rsidR="00D41DD8" w:rsidRPr="00D13C95">
        <w:rPr>
          <w:rFonts w:cs="Miriam"/>
        </w:rPr>
        <w:t xml:space="preserve">r solicitud expresa en la ficha </w:t>
      </w:r>
      <w:r w:rsidRPr="00D13C95">
        <w:rPr>
          <w:rFonts w:cs="Miriam"/>
        </w:rPr>
        <w:t>de inscripción a transporte, siempre y cuando exista una ruta de transport</w:t>
      </w:r>
      <w:r w:rsidR="00D41DD8" w:rsidRPr="00D13C95">
        <w:rPr>
          <w:rFonts w:cs="Miriam"/>
        </w:rPr>
        <w:t xml:space="preserve">e a dicho lugar. No se autoriza </w:t>
      </w:r>
      <w:r w:rsidRPr="00D13C95">
        <w:rPr>
          <w:rFonts w:cs="Miriam"/>
        </w:rPr>
        <w:t>el transporte a lugares diferentes.</w:t>
      </w:r>
    </w:p>
    <w:p w14:paraId="1E36650D" w14:textId="77777777" w:rsidR="00CE0D3C" w:rsidRDefault="00CE0D3C" w:rsidP="00D13C95">
      <w:pPr>
        <w:pStyle w:val="NoSpacing"/>
        <w:jc w:val="both"/>
        <w:rPr>
          <w:rFonts w:cs="Miriam"/>
        </w:rPr>
      </w:pPr>
    </w:p>
    <w:p w14:paraId="27CF53D4" w14:textId="77777777" w:rsidR="00F0078E" w:rsidRPr="00D13C95" w:rsidRDefault="00F0078E" w:rsidP="00D13C95">
      <w:pPr>
        <w:pStyle w:val="NoSpacing"/>
        <w:jc w:val="both"/>
        <w:rPr>
          <w:rFonts w:cs="Miriam"/>
        </w:rPr>
      </w:pPr>
      <w:r w:rsidRPr="00D13C95">
        <w:rPr>
          <w:rFonts w:cs="Miriam"/>
        </w:rPr>
        <w:t>El Colegio podrá prestar a los padres que lo requieran, el servicio de trans</w:t>
      </w:r>
      <w:r w:rsidR="00D41DD8" w:rsidRPr="00D13C95">
        <w:rPr>
          <w:rFonts w:cs="Miriam"/>
        </w:rPr>
        <w:t xml:space="preserve">porte por días con un cobro que </w:t>
      </w:r>
      <w:r w:rsidRPr="00D13C95">
        <w:rPr>
          <w:rFonts w:cs="Miriam"/>
        </w:rPr>
        <w:t xml:space="preserve">depende del número de trayectos en el mes (tabla de cobro) siempre y </w:t>
      </w:r>
      <w:r w:rsidR="00D41DD8" w:rsidRPr="00D13C95">
        <w:rPr>
          <w:rFonts w:cs="Miriam"/>
        </w:rPr>
        <w:t xml:space="preserve">cuando sea dentro del perímetro </w:t>
      </w:r>
      <w:r w:rsidRPr="00D13C95">
        <w:rPr>
          <w:rFonts w:cs="Miriam"/>
        </w:rPr>
        <w:t>urbano, que la dirección esté en la ruta y exista disponibilidad de cupo. Dicha</w:t>
      </w:r>
      <w:r w:rsidR="00D41DD8" w:rsidRPr="00D13C95">
        <w:rPr>
          <w:rFonts w:cs="Miriam"/>
        </w:rPr>
        <w:t xml:space="preserve"> solicitud debe ser firmada por </w:t>
      </w:r>
      <w:r w:rsidRPr="00D13C95">
        <w:rPr>
          <w:rFonts w:cs="Miriam"/>
        </w:rPr>
        <w:t>ambos padres de familia con mínimo un día hábil de anticipación. El Cole</w:t>
      </w:r>
      <w:r w:rsidR="00D41DD8" w:rsidRPr="00D13C95">
        <w:rPr>
          <w:rFonts w:cs="Miriam"/>
        </w:rPr>
        <w:t xml:space="preserve">gio no transportará alumnos sin </w:t>
      </w:r>
      <w:r w:rsidRPr="00D13C95">
        <w:rPr>
          <w:rFonts w:cs="Miriam"/>
        </w:rPr>
        <w:t>cobro.</w:t>
      </w:r>
    </w:p>
    <w:p w14:paraId="57CFB705" w14:textId="77777777" w:rsidR="00F0078E" w:rsidRPr="00D13C95" w:rsidRDefault="00F0078E" w:rsidP="00D13C95">
      <w:pPr>
        <w:pStyle w:val="NoSpacing"/>
        <w:jc w:val="both"/>
        <w:rPr>
          <w:rFonts w:cs="Miriam"/>
        </w:rPr>
      </w:pPr>
      <w:r w:rsidRPr="00D13C95">
        <w:rPr>
          <w:rFonts w:cs="Miriam"/>
        </w:rPr>
        <w:t>Se prestará el servicio de transporte a los estudiantes que formen parte de l</w:t>
      </w:r>
      <w:r w:rsidR="00D41DD8" w:rsidRPr="00D13C95">
        <w:rPr>
          <w:rFonts w:cs="Miriam"/>
        </w:rPr>
        <w:t xml:space="preserve">as selecciones deportivas y que </w:t>
      </w:r>
      <w:r w:rsidRPr="00D13C95">
        <w:rPr>
          <w:rFonts w:cs="Miriam"/>
        </w:rPr>
        <w:t>cuando participen en eventos oficiales en representación del Colegio.</w:t>
      </w:r>
    </w:p>
    <w:p w14:paraId="56AD0DD6" w14:textId="77777777" w:rsidR="00CE0D3C" w:rsidRDefault="00CE0D3C" w:rsidP="00D13C95">
      <w:pPr>
        <w:pStyle w:val="NoSpacing"/>
        <w:jc w:val="both"/>
        <w:rPr>
          <w:rFonts w:cs="Miriam"/>
          <w:b/>
        </w:rPr>
      </w:pPr>
    </w:p>
    <w:p w14:paraId="47F8AE79" w14:textId="33CD7F6E" w:rsidR="00F0078E" w:rsidRPr="00D13C95" w:rsidRDefault="00F0078E" w:rsidP="00D13C95">
      <w:pPr>
        <w:pStyle w:val="NoSpacing"/>
        <w:jc w:val="both"/>
        <w:rPr>
          <w:rFonts w:cs="Miriam"/>
          <w:b/>
        </w:rPr>
      </w:pPr>
      <w:r w:rsidRPr="00D13C95">
        <w:rPr>
          <w:rFonts w:cs="Miriam"/>
          <w:b/>
        </w:rPr>
        <w:t xml:space="preserve">_3.15.2 Conducta en los </w:t>
      </w:r>
      <w:ins w:id="439" w:author="Portatil CCB" w:date="2016-02-25T09:42:00Z">
        <w:r w:rsidR="001D154D">
          <w:rPr>
            <w:rFonts w:cs="Miriam"/>
            <w:b/>
          </w:rPr>
          <w:t>b</w:t>
        </w:r>
      </w:ins>
      <w:del w:id="440" w:author="Portatil CCB" w:date="2016-02-25T09:42:00Z">
        <w:r w:rsidRPr="00D13C95" w:rsidDel="001D154D">
          <w:rPr>
            <w:rFonts w:cs="Miriam"/>
            <w:b/>
          </w:rPr>
          <w:delText>B</w:delText>
        </w:r>
      </w:del>
      <w:r w:rsidRPr="00D13C95">
        <w:rPr>
          <w:rFonts w:cs="Miriam"/>
          <w:b/>
        </w:rPr>
        <w:t>uses</w:t>
      </w:r>
    </w:p>
    <w:p w14:paraId="2A4A28BB" w14:textId="77777777" w:rsidR="00F0078E" w:rsidRDefault="00F0078E" w:rsidP="00D13C95">
      <w:pPr>
        <w:pStyle w:val="NoSpacing"/>
        <w:jc w:val="both"/>
        <w:rPr>
          <w:rFonts w:cs="Miriam"/>
        </w:rPr>
      </w:pPr>
      <w:r w:rsidRPr="00D13C95">
        <w:rPr>
          <w:rFonts w:cs="Miriam"/>
        </w:rPr>
        <w:t>Por ningún motivo se debe permitir el acceso a los buses de personas qu</w:t>
      </w:r>
      <w:r w:rsidR="00D41DD8" w:rsidRPr="00D13C95">
        <w:rPr>
          <w:rFonts w:cs="Miriam"/>
        </w:rPr>
        <w:t xml:space="preserve">e no pertenezcan a la comunidad </w:t>
      </w:r>
      <w:r w:rsidRPr="00D13C95">
        <w:rPr>
          <w:rFonts w:cs="Miriam"/>
        </w:rPr>
        <w:t>educativa Colombo Británico. Cualquier excepción debe tener autorización expresa de las a</w:t>
      </w:r>
      <w:r w:rsidR="00D41DD8" w:rsidRPr="00D13C95">
        <w:rPr>
          <w:rFonts w:cs="Miriam"/>
        </w:rPr>
        <w:t xml:space="preserve">utoridades del </w:t>
      </w:r>
      <w:r w:rsidRPr="00D13C95">
        <w:rPr>
          <w:rFonts w:cs="Miriam"/>
        </w:rPr>
        <w:t>Colegio.</w:t>
      </w:r>
    </w:p>
    <w:p w14:paraId="7A09606D" w14:textId="77777777" w:rsidR="00CE0D3C" w:rsidRPr="00D13C95" w:rsidRDefault="00CE0D3C" w:rsidP="00D13C95">
      <w:pPr>
        <w:pStyle w:val="NoSpacing"/>
        <w:jc w:val="both"/>
        <w:rPr>
          <w:rFonts w:cs="Miriam"/>
        </w:rPr>
      </w:pPr>
    </w:p>
    <w:p w14:paraId="54C53546" w14:textId="77777777" w:rsidR="00F0078E" w:rsidRDefault="00F0078E" w:rsidP="00D13C95">
      <w:pPr>
        <w:pStyle w:val="NoSpacing"/>
        <w:jc w:val="both"/>
        <w:rPr>
          <w:rFonts w:cs="Miriam"/>
        </w:rPr>
      </w:pPr>
      <w:r w:rsidRPr="00D13C95">
        <w:rPr>
          <w:rFonts w:cs="Miriam"/>
        </w:rPr>
        <w:t>En el Colegio, las puertas de los buses permanecen cerradas. Los estudiantes só</w:t>
      </w:r>
      <w:r w:rsidR="00D41DD8" w:rsidRPr="00D13C95">
        <w:rPr>
          <w:rFonts w:cs="Miriam"/>
        </w:rPr>
        <w:t xml:space="preserve">lo se suben a los buses, cuando </w:t>
      </w:r>
      <w:r w:rsidRPr="00D13C95">
        <w:rPr>
          <w:rFonts w:cs="Miriam"/>
        </w:rPr>
        <w:t>en ellos se encuentren la acompañante y el conductor.</w:t>
      </w:r>
    </w:p>
    <w:p w14:paraId="2C99AC0D" w14:textId="77777777" w:rsidR="00CE0D3C" w:rsidRPr="00D13C95" w:rsidRDefault="00CE0D3C" w:rsidP="00D13C95">
      <w:pPr>
        <w:pStyle w:val="NoSpacing"/>
        <w:jc w:val="both"/>
        <w:rPr>
          <w:rFonts w:cs="Miriam"/>
        </w:rPr>
      </w:pPr>
    </w:p>
    <w:p w14:paraId="1E6A3E99" w14:textId="77777777" w:rsidR="00F0078E" w:rsidRDefault="00F0078E" w:rsidP="00D13C95">
      <w:pPr>
        <w:pStyle w:val="NoSpacing"/>
        <w:jc w:val="both"/>
        <w:rPr>
          <w:rFonts w:cs="Miriam"/>
        </w:rPr>
      </w:pPr>
      <w:r w:rsidRPr="00D13C95">
        <w:rPr>
          <w:rFonts w:cs="Miriam"/>
        </w:rPr>
        <w:t xml:space="preserve">Los estudiantes no deben sentarse, acostarse o colocar maletas en el corredor </w:t>
      </w:r>
      <w:r w:rsidR="00D41DD8" w:rsidRPr="00D13C95">
        <w:rPr>
          <w:rFonts w:cs="Miriam"/>
        </w:rPr>
        <w:t xml:space="preserve">de salida, a la hora de abordar </w:t>
      </w:r>
      <w:r w:rsidRPr="00D13C95">
        <w:rPr>
          <w:rFonts w:cs="Miriam"/>
        </w:rPr>
        <w:t>los buses, ya que impiden el desplazamiento a las rutas.</w:t>
      </w:r>
    </w:p>
    <w:p w14:paraId="6CF03F2F" w14:textId="77777777" w:rsidR="00CE0D3C" w:rsidRPr="00D13C95" w:rsidRDefault="00CE0D3C" w:rsidP="00D13C95">
      <w:pPr>
        <w:pStyle w:val="NoSpacing"/>
        <w:jc w:val="both"/>
        <w:rPr>
          <w:rFonts w:cs="Miriam"/>
        </w:rPr>
      </w:pPr>
    </w:p>
    <w:p w14:paraId="57B4D27A" w14:textId="77777777" w:rsidR="00F0078E" w:rsidRDefault="00F0078E" w:rsidP="00D13C95">
      <w:pPr>
        <w:pStyle w:val="NoSpacing"/>
        <w:jc w:val="both"/>
        <w:rPr>
          <w:rFonts w:cs="Miriam"/>
        </w:rPr>
      </w:pPr>
      <w:r w:rsidRPr="00D13C95">
        <w:rPr>
          <w:rFonts w:cs="Miriam"/>
        </w:rPr>
        <w:t>Durante los recorridos, todas las personas tienen la obligación de permane</w:t>
      </w:r>
      <w:r w:rsidR="00D41DD8" w:rsidRPr="00D13C95">
        <w:rPr>
          <w:rFonts w:cs="Miriam"/>
        </w:rPr>
        <w:t xml:space="preserve">cer sentadas y usar el cinturón </w:t>
      </w:r>
      <w:r w:rsidRPr="00D13C95">
        <w:rPr>
          <w:rFonts w:cs="Miriam"/>
        </w:rPr>
        <w:t>de seguridad para su protección. El conductor pone en marcha el bus, cuan</w:t>
      </w:r>
      <w:r w:rsidR="00D41DD8" w:rsidRPr="00D13C95">
        <w:rPr>
          <w:rFonts w:cs="Miriam"/>
        </w:rPr>
        <w:t xml:space="preserve">do está sentado el pasajero que </w:t>
      </w:r>
      <w:r w:rsidRPr="00D13C95">
        <w:rPr>
          <w:rFonts w:cs="Miriam"/>
        </w:rPr>
        <w:t>acaba de recoger.</w:t>
      </w:r>
    </w:p>
    <w:p w14:paraId="4EFB7B72" w14:textId="77777777" w:rsidR="00CE0D3C" w:rsidRPr="00D13C95" w:rsidRDefault="00CE0D3C" w:rsidP="00D13C95">
      <w:pPr>
        <w:pStyle w:val="NoSpacing"/>
        <w:jc w:val="both"/>
        <w:rPr>
          <w:rFonts w:cs="Miriam"/>
        </w:rPr>
      </w:pPr>
    </w:p>
    <w:p w14:paraId="20BB9830" w14:textId="77777777" w:rsidR="00F0078E" w:rsidRDefault="00F0078E" w:rsidP="00D13C95">
      <w:pPr>
        <w:pStyle w:val="NoSpacing"/>
        <w:jc w:val="both"/>
        <w:rPr>
          <w:rFonts w:cs="Miriam"/>
        </w:rPr>
      </w:pPr>
      <w:r w:rsidRPr="00D13C95">
        <w:rPr>
          <w:rFonts w:cs="Miriam"/>
        </w:rPr>
        <w:t>Los estudiantes deben ubicar sus maletines y termos debajo del asiento qu</w:t>
      </w:r>
      <w:r w:rsidR="00D41DD8" w:rsidRPr="00D13C95">
        <w:rPr>
          <w:rFonts w:cs="Miriam"/>
        </w:rPr>
        <w:t xml:space="preserve">e ocupan en el bus y por ningún </w:t>
      </w:r>
      <w:r w:rsidRPr="00D13C95">
        <w:rPr>
          <w:rFonts w:cs="Miriam"/>
        </w:rPr>
        <w:t>motivo dejarlos al lado del asiento del motorista.</w:t>
      </w:r>
    </w:p>
    <w:p w14:paraId="57CA1FC2" w14:textId="77777777" w:rsidR="00CE0D3C" w:rsidRPr="00D13C95" w:rsidRDefault="00CE0D3C" w:rsidP="00D13C95">
      <w:pPr>
        <w:pStyle w:val="NoSpacing"/>
        <w:jc w:val="both"/>
        <w:rPr>
          <w:rFonts w:cs="Miriam"/>
        </w:rPr>
      </w:pPr>
    </w:p>
    <w:p w14:paraId="003149C5" w14:textId="77777777" w:rsidR="00F0078E" w:rsidRDefault="00F0078E" w:rsidP="00D13C95">
      <w:pPr>
        <w:pStyle w:val="NoSpacing"/>
        <w:jc w:val="both"/>
        <w:rPr>
          <w:rFonts w:cs="Miriam"/>
        </w:rPr>
      </w:pPr>
      <w:r w:rsidRPr="00D13C95">
        <w:rPr>
          <w:rFonts w:cs="Miriam"/>
        </w:rPr>
        <w:t>Las puertas deben permanecer cerradas cuando los buses están en mo</w:t>
      </w:r>
      <w:r w:rsidR="00D94E13" w:rsidRPr="00D13C95">
        <w:rPr>
          <w:rFonts w:cs="Miriam"/>
        </w:rPr>
        <w:t xml:space="preserve">vimiento. Solamente se abre una </w:t>
      </w:r>
      <w:r w:rsidRPr="00D13C95">
        <w:rPr>
          <w:rFonts w:cs="Miriam"/>
        </w:rPr>
        <w:t>puerta para la salida de los usuarios.</w:t>
      </w:r>
    </w:p>
    <w:p w14:paraId="7DE7BA71" w14:textId="77777777" w:rsidR="00CE0D3C" w:rsidRPr="00D13C95" w:rsidRDefault="00CE0D3C" w:rsidP="00D13C95">
      <w:pPr>
        <w:pStyle w:val="NoSpacing"/>
        <w:jc w:val="both"/>
        <w:rPr>
          <w:rFonts w:cs="Miriam"/>
        </w:rPr>
      </w:pPr>
    </w:p>
    <w:p w14:paraId="3DE883E1" w14:textId="77777777" w:rsidR="00F0078E" w:rsidRDefault="00F0078E" w:rsidP="00D13C95">
      <w:pPr>
        <w:pStyle w:val="NoSpacing"/>
        <w:jc w:val="both"/>
        <w:rPr>
          <w:rFonts w:cs="Miriam"/>
        </w:rPr>
      </w:pPr>
      <w:r w:rsidRPr="00D13C95">
        <w:rPr>
          <w:rFonts w:cs="Miriam"/>
        </w:rPr>
        <w:t>Los estudiantes no podrán traspasar la puerta de seguridad sin permiso y só</w:t>
      </w:r>
      <w:r w:rsidR="00D94E13" w:rsidRPr="00D13C95">
        <w:rPr>
          <w:rFonts w:cs="Miriam"/>
        </w:rPr>
        <w:t xml:space="preserve">lo podrán bajarse del bus en la </w:t>
      </w:r>
      <w:r w:rsidRPr="00D13C95">
        <w:rPr>
          <w:rFonts w:cs="Miriam"/>
        </w:rPr>
        <w:t>dirección acordada en la hoja de matrícula.</w:t>
      </w:r>
    </w:p>
    <w:p w14:paraId="1C181626" w14:textId="77777777" w:rsidR="00CE0D3C" w:rsidRPr="00D13C95" w:rsidRDefault="00CE0D3C" w:rsidP="00D13C95">
      <w:pPr>
        <w:pStyle w:val="NoSpacing"/>
        <w:jc w:val="both"/>
        <w:rPr>
          <w:rFonts w:cs="Miriam"/>
        </w:rPr>
      </w:pPr>
    </w:p>
    <w:p w14:paraId="63166740" w14:textId="77777777" w:rsidR="00F0078E" w:rsidRDefault="00F0078E" w:rsidP="00D13C95">
      <w:pPr>
        <w:pStyle w:val="NoSpacing"/>
        <w:jc w:val="both"/>
        <w:rPr>
          <w:rFonts w:cs="Miriam"/>
        </w:rPr>
      </w:pPr>
      <w:r w:rsidRPr="00D13C95">
        <w:rPr>
          <w:rFonts w:cs="Miriam"/>
        </w:rPr>
        <w:t>No existen asientos reservados en el bus y la distribución debe ser de acuer</w:t>
      </w:r>
      <w:r w:rsidR="00D94E13" w:rsidRPr="00D13C95">
        <w:rPr>
          <w:rFonts w:cs="Miriam"/>
        </w:rPr>
        <w:t xml:space="preserve">do con la edad: los estudiantes </w:t>
      </w:r>
      <w:r w:rsidRPr="00D13C95">
        <w:rPr>
          <w:rFonts w:cs="Miriam"/>
        </w:rPr>
        <w:t>mayores usan la parte posterior del bus, los estudiantes menores se sient</w:t>
      </w:r>
      <w:r w:rsidR="00CE0D3C">
        <w:rPr>
          <w:rFonts w:cs="Miriam"/>
        </w:rPr>
        <w:t xml:space="preserve">an más adelante. . Los niños de </w:t>
      </w:r>
      <w:r w:rsidRPr="00D13C95">
        <w:rPr>
          <w:rFonts w:cs="Miriam"/>
        </w:rPr>
        <w:t>Early Childhood no deben sentarse en la primera silla del bus. La acompa</w:t>
      </w:r>
      <w:r w:rsidR="00D94E13" w:rsidRPr="00D13C95">
        <w:rPr>
          <w:rFonts w:cs="Miriam"/>
        </w:rPr>
        <w:t xml:space="preserve">ñante asignará los asientos, de </w:t>
      </w:r>
      <w:r w:rsidRPr="00D13C95">
        <w:rPr>
          <w:rFonts w:cs="Miriam"/>
        </w:rPr>
        <w:t>considerarlo necesario.</w:t>
      </w:r>
    </w:p>
    <w:p w14:paraId="6D83EBF9" w14:textId="77777777" w:rsidR="00CE0D3C" w:rsidRPr="00D13C95" w:rsidRDefault="00CE0D3C" w:rsidP="00D13C95">
      <w:pPr>
        <w:pStyle w:val="NoSpacing"/>
        <w:jc w:val="both"/>
        <w:rPr>
          <w:rFonts w:cs="Miriam"/>
        </w:rPr>
      </w:pPr>
    </w:p>
    <w:p w14:paraId="7900949B" w14:textId="77777777" w:rsidR="00CE0D3C" w:rsidRDefault="00F0078E" w:rsidP="00D13C95">
      <w:pPr>
        <w:pStyle w:val="NoSpacing"/>
        <w:jc w:val="both"/>
        <w:rPr>
          <w:rFonts w:cs="Miriam"/>
        </w:rPr>
      </w:pPr>
      <w:r w:rsidRPr="00D13C95">
        <w:rPr>
          <w:rFonts w:cs="Miriam"/>
        </w:rPr>
        <w:t>Los estudiantes deben llevar adecuadamente el uniforme del Colegio duran</w:t>
      </w:r>
      <w:r w:rsidR="00CE0D3C">
        <w:rPr>
          <w:rFonts w:cs="Miriam"/>
        </w:rPr>
        <w:t xml:space="preserve">te los recorridos de los buses. </w:t>
      </w:r>
    </w:p>
    <w:p w14:paraId="265206E8" w14:textId="77777777" w:rsidR="00F0078E" w:rsidRDefault="00F0078E" w:rsidP="00D13C95">
      <w:pPr>
        <w:pStyle w:val="NoSpacing"/>
        <w:jc w:val="both"/>
        <w:rPr>
          <w:rFonts w:cs="Miriam"/>
        </w:rPr>
      </w:pPr>
      <w:r w:rsidRPr="00D13C95">
        <w:rPr>
          <w:rFonts w:cs="Miriam"/>
        </w:rPr>
        <w:t>Después de las actividades extracurriculares pueden llevar el uniforme de la actividad desarrollada.</w:t>
      </w:r>
    </w:p>
    <w:p w14:paraId="33DFAADA" w14:textId="77777777" w:rsidR="00CE0D3C" w:rsidRPr="00D13C95" w:rsidRDefault="00CE0D3C" w:rsidP="00D13C95">
      <w:pPr>
        <w:pStyle w:val="NoSpacing"/>
        <w:jc w:val="both"/>
        <w:rPr>
          <w:rFonts w:cs="Miriam"/>
        </w:rPr>
      </w:pPr>
    </w:p>
    <w:p w14:paraId="26AA4C5B" w14:textId="77777777" w:rsidR="00F0078E" w:rsidRDefault="00F0078E" w:rsidP="00D13C95">
      <w:pPr>
        <w:pStyle w:val="NoSpacing"/>
        <w:jc w:val="both"/>
        <w:rPr>
          <w:rFonts w:cs="Miriam"/>
        </w:rPr>
      </w:pPr>
      <w:r w:rsidRPr="00D13C95">
        <w:rPr>
          <w:rFonts w:cs="Miriam"/>
        </w:rPr>
        <w:t xml:space="preserve">Todas las partes del cuerpo deben permanecer adentro del bus en todo </w:t>
      </w:r>
      <w:r w:rsidR="00D94E13" w:rsidRPr="00D13C95">
        <w:rPr>
          <w:rFonts w:cs="Miriam"/>
        </w:rPr>
        <w:t xml:space="preserve">momento. No se debe comprar por </w:t>
      </w:r>
      <w:r w:rsidRPr="00D13C95">
        <w:rPr>
          <w:rFonts w:cs="Miriam"/>
        </w:rPr>
        <w:t>las ventanillas.</w:t>
      </w:r>
    </w:p>
    <w:p w14:paraId="6E400CC2" w14:textId="77777777" w:rsidR="00CE0D3C" w:rsidRPr="00D13C95" w:rsidRDefault="00CE0D3C" w:rsidP="00D13C95">
      <w:pPr>
        <w:pStyle w:val="NoSpacing"/>
        <w:jc w:val="both"/>
        <w:rPr>
          <w:rFonts w:cs="Miriam"/>
        </w:rPr>
      </w:pPr>
    </w:p>
    <w:p w14:paraId="2A36562E" w14:textId="77777777" w:rsidR="00F0078E" w:rsidRDefault="00F0078E" w:rsidP="00D13C95">
      <w:pPr>
        <w:pStyle w:val="NoSpacing"/>
        <w:jc w:val="both"/>
        <w:rPr>
          <w:rFonts w:cs="Miriam"/>
        </w:rPr>
      </w:pPr>
      <w:r w:rsidRPr="00D13C95">
        <w:rPr>
          <w:rFonts w:cs="Miriam"/>
        </w:rPr>
        <w:t>Está prohibido arrojar basuras (residuos) u otros objetos, adentro o fuera del bus.</w:t>
      </w:r>
    </w:p>
    <w:p w14:paraId="0194E52D" w14:textId="77777777" w:rsidR="00CE0D3C" w:rsidRPr="00D13C95" w:rsidRDefault="00CE0D3C" w:rsidP="00D13C95">
      <w:pPr>
        <w:pStyle w:val="NoSpacing"/>
        <w:jc w:val="both"/>
        <w:rPr>
          <w:rFonts w:cs="Miriam"/>
        </w:rPr>
      </w:pPr>
    </w:p>
    <w:p w14:paraId="4828A73E" w14:textId="77777777" w:rsidR="00F0078E" w:rsidRDefault="00F0078E" w:rsidP="00D13C95">
      <w:pPr>
        <w:pStyle w:val="NoSpacing"/>
        <w:jc w:val="both"/>
        <w:rPr>
          <w:rFonts w:cs="Miriam"/>
        </w:rPr>
      </w:pPr>
      <w:r w:rsidRPr="00D13C95">
        <w:rPr>
          <w:rFonts w:cs="Miriam"/>
        </w:rPr>
        <w:t>Están prohibidos los juegos físicos y comer en el bus, dado el riesgo que esto im</w:t>
      </w:r>
      <w:r w:rsidR="00D94E13" w:rsidRPr="00D13C95">
        <w:rPr>
          <w:rFonts w:cs="Miriam"/>
        </w:rPr>
        <w:t xml:space="preserve">plica para la integridad física </w:t>
      </w:r>
      <w:r w:rsidRPr="00D13C95">
        <w:rPr>
          <w:rFonts w:cs="Miriam"/>
        </w:rPr>
        <w:t>de los usuarios.</w:t>
      </w:r>
    </w:p>
    <w:p w14:paraId="5AA4E2B2" w14:textId="77777777" w:rsidR="00CE0D3C" w:rsidRPr="00D13C95" w:rsidRDefault="00CE0D3C" w:rsidP="00D13C95">
      <w:pPr>
        <w:pStyle w:val="NoSpacing"/>
        <w:jc w:val="both"/>
        <w:rPr>
          <w:rFonts w:cs="Miriam"/>
        </w:rPr>
      </w:pPr>
    </w:p>
    <w:p w14:paraId="02999E8F" w14:textId="77777777" w:rsidR="00F0078E" w:rsidRPr="00D13C95" w:rsidRDefault="00F0078E" w:rsidP="00D13C95">
      <w:pPr>
        <w:pStyle w:val="NoSpacing"/>
        <w:jc w:val="both"/>
        <w:rPr>
          <w:rFonts w:cs="Miriam"/>
        </w:rPr>
      </w:pPr>
      <w:r w:rsidRPr="00D13C95">
        <w:rPr>
          <w:rFonts w:cs="Miriam"/>
        </w:rPr>
        <w:t xml:space="preserve">La acompañante de bus y los conductores representan la autoridad </w:t>
      </w:r>
      <w:r w:rsidR="00D94E13" w:rsidRPr="00D13C95">
        <w:rPr>
          <w:rFonts w:cs="Miriam"/>
        </w:rPr>
        <w:t xml:space="preserve">del Colegio, como tal deben ser </w:t>
      </w:r>
      <w:r w:rsidRPr="00D13C95">
        <w:rPr>
          <w:rFonts w:cs="Miriam"/>
        </w:rPr>
        <w:t>respetados y sus indicaciones acatadas, de acuerdo con las normas aquí expresadas.</w:t>
      </w:r>
    </w:p>
    <w:p w14:paraId="5A6489E5" w14:textId="77777777" w:rsidR="00CE0D3C" w:rsidRDefault="00CE0D3C" w:rsidP="00D13C95">
      <w:pPr>
        <w:pStyle w:val="NoSpacing"/>
        <w:jc w:val="both"/>
        <w:rPr>
          <w:rFonts w:cs="Miriam"/>
        </w:rPr>
      </w:pPr>
    </w:p>
    <w:p w14:paraId="5E0B0E01" w14:textId="77777777" w:rsidR="00F0078E" w:rsidRPr="00D13C95" w:rsidRDefault="00F0078E" w:rsidP="00D13C95">
      <w:pPr>
        <w:pStyle w:val="NoSpacing"/>
        <w:jc w:val="both"/>
        <w:rPr>
          <w:rFonts w:cs="Miriam"/>
        </w:rPr>
      </w:pPr>
      <w:r w:rsidRPr="00D13C95">
        <w:rPr>
          <w:rFonts w:cs="Miriam"/>
        </w:rPr>
        <w:t>Ante cualquier conducta inadecuada del estudiante durante el recorri</w:t>
      </w:r>
      <w:r w:rsidR="00D94E13" w:rsidRPr="00D13C95">
        <w:rPr>
          <w:rFonts w:cs="Miriam"/>
        </w:rPr>
        <w:t xml:space="preserve">do, se seguirá el procedimiento </w:t>
      </w:r>
      <w:r w:rsidRPr="00D13C95">
        <w:rPr>
          <w:rFonts w:cs="Miriam"/>
        </w:rPr>
        <w:t xml:space="preserve">establecido en el </w:t>
      </w:r>
      <w:commentRangeStart w:id="441"/>
      <w:r w:rsidRPr="00D13C95">
        <w:rPr>
          <w:rFonts w:cs="Miriam"/>
        </w:rPr>
        <w:t>capítulo Proceso Formativo y Disciplinario</w:t>
      </w:r>
      <w:commentRangeEnd w:id="441"/>
      <w:r w:rsidR="00B56E16">
        <w:rPr>
          <w:rStyle w:val="CommentReference"/>
        </w:rPr>
        <w:commentReference w:id="441"/>
      </w:r>
      <w:r w:rsidRPr="00D13C95">
        <w:rPr>
          <w:rFonts w:cs="Miriam"/>
        </w:rPr>
        <w:t>.</w:t>
      </w:r>
    </w:p>
    <w:p w14:paraId="692517D9" w14:textId="77777777" w:rsidR="00CE0D3C" w:rsidRDefault="00CE0D3C" w:rsidP="00D13C95">
      <w:pPr>
        <w:pStyle w:val="NoSpacing"/>
        <w:jc w:val="both"/>
        <w:rPr>
          <w:rFonts w:cs="Miriam"/>
        </w:rPr>
      </w:pPr>
    </w:p>
    <w:p w14:paraId="4F10D7B7" w14:textId="77777777" w:rsidR="00F0078E" w:rsidRPr="00D13C95" w:rsidRDefault="00F0078E" w:rsidP="00D13C95">
      <w:pPr>
        <w:pStyle w:val="NoSpacing"/>
        <w:jc w:val="both"/>
        <w:rPr>
          <w:rFonts w:cs="Miriam"/>
        </w:rPr>
      </w:pPr>
      <w:r w:rsidRPr="00D13C95">
        <w:rPr>
          <w:rFonts w:cs="Miriam"/>
        </w:rPr>
        <w:t>No se presta el servicio de transporte escolar a los estudiantes que por alg</w:t>
      </w:r>
      <w:r w:rsidR="00D94E13" w:rsidRPr="00D13C95">
        <w:rPr>
          <w:rFonts w:cs="Miriam"/>
        </w:rPr>
        <w:t xml:space="preserve">una sanción disciplinaria deban </w:t>
      </w:r>
      <w:r w:rsidRPr="00D13C95">
        <w:rPr>
          <w:rFonts w:cs="Miriam"/>
        </w:rPr>
        <w:t>ir al Colegio fuera del horario escolar.</w:t>
      </w:r>
    </w:p>
    <w:p w14:paraId="5430794C" w14:textId="77777777" w:rsidR="00CE0D3C" w:rsidRDefault="00CE0D3C" w:rsidP="00D13C95">
      <w:pPr>
        <w:pStyle w:val="NoSpacing"/>
        <w:jc w:val="both"/>
        <w:rPr>
          <w:rFonts w:cs="Miriam"/>
        </w:rPr>
      </w:pPr>
    </w:p>
    <w:p w14:paraId="62AA2F13" w14:textId="77777777" w:rsidR="00F0078E" w:rsidRDefault="00F0078E" w:rsidP="00D13C95">
      <w:pPr>
        <w:pStyle w:val="NoSpacing"/>
        <w:jc w:val="both"/>
        <w:rPr>
          <w:ins w:id="442" w:author="ANA MARIA  DE LA TORRE" w:date="2016-02-26T14:05:00Z"/>
          <w:rFonts w:cs="Miriam"/>
        </w:rPr>
      </w:pPr>
      <w:commentRangeStart w:id="443"/>
      <w:r w:rsidRPr="00D13C95">
        <w:rPr>
          <w:rFonts w:cs="Miriam"/>
        </w:rPr>
        <w:t>Los docentes deben viajar en el bus asignado por el Coordinador de Transpor</w:t>
      </w:r>
      <w:r w:rsidR="00D94E13" w:rsidRPr="00D13C95">
        <w:rPr>
          <w:rFonts w:cs="Miriam"/>
        </w:rPr>
        <w:t xml:space="preserve">te y deben apoyar a las </w:t>
      </w:r>
      <w:r w:rsidRPr="00D13C95">
        <w:rPr>
          <w:rFonts w:cs="Miriam"/>
        </w:rPr>
        <w:t>acompañantes en todo lo relacionado con las normas exigidas en los buses.</w:t>
      </w:r>
      <w:commentRangeEnd w:id="443"/>
      <w:r w:rsidR="00BD7554">
        <w:rPr>
          <w:rStyle w:val="CommentReference"/>
        </w:rPr>
        <w:commentReference w:id="443"/>
      </w:r>
    </w:p>
    <w:p w14:paraId="04DD3FFB" w14:textId="47642649" w:rsidR="009F3336" w:rsidDel="00B6570A" w:rsidRDefault="009F3336" w:rsidP="00D13C95">
      <w:pPr>
        <w:pStyle w:val="NoSpacing"/>
        <w:jc w:val="both"/>
        <w:rPr>
          <w:ins w:id="444" w:author="ANA MARIA  DE LA TORRE" w:date="2016-02-26T14:05:00Z"/>
          <w:del w:id="445" w:author="Diana Velazquez" w:date="2016-03-10T15:48:00Z"/>
          <w:rFonts w:cs="Miriam"/>
        </w:rPr>
      </w:pPr>
    </w:p>
    <w:p w14:paraId="35DCDD45" w14:textId="77777777" w:rsidR="00CE0D3C" w:rsidRPr="00D13C95" w:rsidRDefault="00CE0D3C" w:rsidP="00D13C95">
      <w:pPr>
        <w:pStyle w:val="NoSpacing"/>
        <w:jc w:val="both"/>
        <w:rPr>
          <w:rFonts w:cs="Miriam"/>
        </w:rPr>
      </w:pPr>
    </w:p>
    <w:p w14:paraId="75217316" w14:textId="77777777" w:rsidR="00F0078E" w:rsidRPr="00D13C95" w:rsidRDefault="00F0078E" w:rsidP="00D13C95">
      <w:pPr>
        <w:pStyle w:val="NoSpacing"/>
        <w:jc w:val="both"/>
        <w:rPr>
          <w:rFonts w:cs="Miriam"/>
          <w:b/>
        </w:rPr>
      </w:pPr>
      <w:r w:rsidRPr="00D13C95">
        <w:rPr>
          <w:rFonts w:cs="Miriam"/>
          <w:b/>
        </w:rPr>
        <w:t>_3.15.3 Normas de Transporte para los estudiantes de Early Childhood</w:t>
      </w:r>
    </w:p>
    <w:p w14:paraId="1F48F6B9" w14:textId="77777777" w:rsidR="00F0078E" w:rsidRDefault="00F0078E" w:rsidP="00D13C95">
      <w:pPr>
        <w:pStyle w:val="NoSpacing"/>
        <w:jc w:val="both"/>
        <w:rPr>
          <w:rFonts w:cs="Miriam"/>
        </w:rPr>
      </w:pPr>
      <w:r w:rsidRPr="00D13C95">
        <w:rPr>
          <w:rFonts w:cs="Miriam"/>
        </w:rPr>
        <w:t>Los niños menores de 4 años viajan en sillas adecuadas para su edad y tamaño.</w:t>
      </w:r>
    </w:p>
    <w:p w14:paraId="4D2DE80E" w14:textId="77777777" w:rsidR="003557E6" w:rsidRPr="00D13C95" w:rsidRDefault="003557E6" w:rsidP="00D13C95">
      <w:pPr>
        <w:pStyle w:val="NoSpacing"/>
        <w:jc w:val="both"/>
        <w:rPr>
          <w:rFonts w:cs="Miriam"/>
        </w:rPr>
      </w:pPr>
    </w:p>
    <w:p w14:paraId="752C3A8C" w14:textId="77777777" w:rsidR="00F0078E" w:rsidRDefault="00F0078E" w:rsidP="00D13C95">
      <w:pPr>
        <w:pStyle w:val="NoSpacing"/>
        <w:jc w:val="both"/>
        <w:rPr>
          <w:rFonts w:cs="Miriam"/>
        </w:rPr>
      </w:pPr>
      <w:r w:rsidRPr="00D13C95">
        <w:rPr>
          <w:rFonts w:cs="Miriam"/>
        </w:rPr>
        <w:t>Los alumnos de Nursery, previa autorización escrita de sus padres, p</w:t>
      </w:r>
      <w:r w:rsidR="00575A20" w:rsidRPr="00D13C95">
        <w:rPr>
          <w:rFonts w:cs="Miriam"/>
        </w:rPr>
        <w:t xml:space="preserve">odrán pasar a usar los asientos </w:t>
      </w:r>
      <w:r w:rsidRPr="00D13C95">
        <w:rPr>
          <w:rFonts w:cs="Miriam"/>
        </w:rPr>
        <w:t>convencionales del bus, con el debido uso del cinturón de seguridad.</w:t>
      </w:r>
    </w:p>
    <w:p w14:paraId="3CCF086B" w14:textId="77777777" w:rsidR="003557E6" w:rsidRPr="00D13C95" w:rsidRDefault="003557E6" w:rsidP="00D13C95">
      <w:pPr>
        <w:pStyle w:val="NoSpacing"/>
        <w:jc w:val="both"/>
        <w:rPr>
          <w:rFonts w:cs="Miriam"/>
        </w:rPr>
      </w:pPr>
    </w:p>
    <w:p w14:paraId="6D82B893" w14:textId="7DD52E6B" w:rsidR="00F0078E" w:rsidRDefault="00F0078E" w:rsidP="00D13C95">
      <w:pPr>
        <w:pStyle w:val="NoSpacing"/>
        <w:jc w:val="both"/>
        <w:rPr>
          <w:rFonts w:cs="Miriam"/>
        </w:rPr>
      </w:pPr>
      <w:r w:rsidRPr="00D13C95">
        <w:rPr>
          <w:rFonts w:cs="Miriam"/>
        </w:rPr>
        <w:t xml:space="preserve">A la llegada de los niños de </w:t>
      </w:r>
      <w:commentRangeStart w:id="446"/>
      <w:del w:id="447" w:author="Portatil CCB" w:date="2016-02-25T09:43:00Z">
        <w:r w:rsidRPr="00D13C95" w:rsidDel="001D154D">
          <w:rPr>
            <w:rFonts w:cs="Miriam"/>
          </w:rPr>
          <w:delText>Tots</w:delText>
        </w:r>
      </w:del>
      <w:del w:id="448" w:author="Portatil CCB" w:date="2016-02-29T21:37:00Z">
        <w:r w:rsidRPr="00D13C95" w:rsidDel="00C94475">
          <w:rPr>
            <w:rFonts w:cs="Miriam"/>
          </w:rPr>
          <w:delText>,</w:delText>
        </w:r>
      </w:del>
      <w:commentRangeEnd w:id="446"/>
      <w:r w:rsidR="000300D4">
        <w:rPr>
          <w:rStyle w:val="CommentReference"/>
        </w:rPr>
        <w:commentReference w:id="446"/>
      </w:r>
      <w:r w:rsidRPr="00D13C95">
        <w:rPr>
          <w:rFonts w:cs="Miriam"/>
        </w:rPr>
        <w:t xml:space="preserve"> Toddlers y Nursery las docentes y las acompañantes bajan a los </w:t>
      </w:r>
      <w:r w:rsidR="00575A20" w:rsidRPr="00D13C95">
        <w:rPr>
          <w:rFonts w:cs="Miriam"/>
        </w:rPr>
        <w:t xml:space="preserve">niños de </w:t>
      </w:r>
      <w:r w:rsidRPr="00D13C95">
        <w:rPr>
          <w:rFonts w:cs="Miriam"/>
        </w:rPr>
        <w:t>cada bus y los acompañan hasta sus salones entregándolos directamente al docente correspondiente.</w:t>
      </w:r>
    </w:p>
    <w:p w14:paraId="4AEFD916" w14:textId="77777777" w:rsidR="003557E6" w:rsidRPr="00D13C95" w:rsidRDefault="003557E6" w:rsidP="00D13C95">
      <w:pPr>
        <w:pStyle w:val="NoSpacing"/>
        <w:jc w:val="both"/>
        <w:rPr>
          <w:rFonts w:cs="Miriam"/>
        </w:rPr>
      </w:pPr>
    </w:p>
    <w:p w14:paraId="6E67FA3B" w14:textId="77777777" w:rsidR="00F0078E" w:rsidRDefault="00F0078E" w:rsidP="00D13C95">
      <w:pPr>
        <w:pStyle w:val="NoSpacing"/>
        <w:jc w:val="both"/>
        <w:rPr>
          <w:rFonts w:cs="Miriam"/>
        </w:rPr>
      </w:pPr>
      <w:r w:rsidRPr="00D13C95">
        <w:rPr>
          <w:rFonts w:cs="Miriam"/>
        </w:rPr>
        <w:t>Las acompañantes de bus llevan a los niños de Prekinder hasta la Sección.</w:t>
      </w:r>
    </w:p>
    <w:p w14:paraId="25F79016" w14:textId="77777777" w:rsidR="003557E6" w:rsidRPr="00D13C95" w:rsidRDefault="003557E6" w:rsidP="00D13C95">
      <w:pPr>
        <w:pStyle w:val="NoSpacing"/>
        <w:jc w:val="both"/>
        <w:rPr>
          <w:rFonts w:cs="Miriam"/>
        </w:rPr>
      </w:pPr>
    </w:p>
    <w:p w14:paraId="255F7023" w14:textId="681DA65E" w:rsidR="00F0078E" w:rsidRDefault="00F0078E" w:rsidP="00D13C95">
      <w:pPr>
        <w:pStyle w:val="NoSpacing"/>
        <w:jc w:val="both"/>
        <w:rPr>
          <w:rFonts w:cs="Miriam"/>
        </w:rPr>
      </w:pPr>
      <w:r w:rsidRPr="00D13C95">
        <w:rPr>
          <w:rFonts w:cs="Miriam"/>
        </w:rPr>
        <w:t xml:space="preserve">De regreso a casa, </w:t>
      </w:r>
      <w:commentRangeStart w:id="449"/>
      <w:del w:id="450" w:author="Portatil CCB" w:date="2016-02-29T21:43:00Z">
        <w:r w:rsidRPr="00D13C95" w:rsidDel="00C94475">
          <w:rPr>
            <w:rFonts w:cs="Miriam"/>
          </w:rPr>
          <w:delText xml:space="preserve">el docente de apoyo y/o titular lleva a los niños de </w:delText>
        </w:r>
      </w:del>
      <w:del w:id="451" w:author="Portatil CCB" w:date="2016-02-25T09:43:00Z">
        <w:r w:rsidRPr="00D13C95" w:rsidDel="001D154D">
          <w:rPr>
            <w:rFonts w:cs="Miriam"/>
          </w:rPr>
          <w:delText>Tot</w:delText>
        </w:r>
        <w:r w:rsidR="00575A20" w:rsidRPr="00D13C95" w:rsidDel="001D154D">
          <w:rPr>
            <w:rFonts w:cs="Miriam"/>
          </w:rPr>
          <w:delText>s</w:delText>
        </w:r>
      </w:del>
      <w:del w:id="452" w:author="Portatil CCB" w:date="2016-02-29T21:37:00Z">
        <w:r w:rsidR="00575A20" w:rsidRPr="00D13C95" w:rsidDel="00C94475">
          <w:rPr>
            <w:rFonts w:cs="Miriam"/>
          </w:rPr>
          <w:delText>,</w:delText>
        </w:r>
      </w:del>
      <w:del w:id="453" w:author="Portatil CCB" w:date="2016-02-29T21:43:00Z">
        <w:r w:rsidR="00575A20" w:rsidRPr="00D13C95" w:rsidDel="00C94475">
          <w:rPr>
            <w:rFonts w:cs="Miriam"/>
          </w:rPr>
          <w:delText xml:space="preserve"> Toddlers y Nursery desde el </w:delText>
        </w:r>
        <w:r w:rsidRPr="00D13C95" w:rsidDel="00C94475">
          <w:rPr>
            <w:rFonts w:cs="Miriam"/>
          </w:rPr>
          <w:delText>salón hasta su respectivo bus. L</w:delText>
        </w:r>
      </w:del>
      <w:ins w:id="454" w:author="Portatil CCB" w:date="2016-02-29T21:43:00Z">
        <w:r w:rsidR="00C94475">
          <w:rPr>
            <w:rFonts w:cs="Miriam"/>
          </w:rPr>
          <w:t>l</w:t>
        </w:r>
      </w:ins>
      <w:r w:rsidRPr="00D13C95">
        <w:rPr>
          <w:rFonts w:cs="Miriam"/>
        </w:rPr>
        <w:t xml:space="preserve">os docentes </w:t>
      </w:r>
      <w:r w:rsidRPr="00193AAE">
        <w:rPr>
          <w:rFonts w:cs="Miriam"/>
          <w:highlight w:val="lightGray"/>
        </w:rPr>
        <w:t xml:space="preserve">de </w:t>
      </w:r>
      <w:del w:id="455" w:author="Portatil CCB" w:date="2016-02-29T21:43:00Z">
        <w:r w:rsidRPr="00193AAE" w:rsidDel="00C94475">
          <w:rPr>
            <w:rFonts w:cs="Miriam"/>
            <w:highlight w:val="lightGray"/>
          </w:rPr>
          <w:delText xml:space="preserve">Prekinder, Kinder y </w:delText>
        </w:r>
        <w:r w:rsidR="00575A20" w:rsidRPr="00193AAE" w:rsidDel="00C94475">
          <w:rPr>
            <w:rFonts w:cs="Miriam"/>
            <w:highlight w:val="lightGray"/>
          </w:rPr>
          <w:delText>Primero</w:delText>
        </w:r>
      </w:del>
      <w:ins w:id="456" w:author="Portatil CCB" w:date="2016-02-29T21:43:00Z">
        <w:r w:rsidR="00C94475" w:rsidRPr="00193AAE">
          <w:rPr>
            <w:rFonts w:cs="Miriam"/>
            <w:highlight w:val="lightGray"/>
          </w:rPr>
          <w:t>Early C</w:t>
        </w:r>
      </w:ins>
      <w:ins w:id="457" w:author="Diana Velazquez" w:date="2016-03-10T15:49:00Z">
        <w:r w:rsidR="00B6570A">
          <w:rPr>
            <w:rFonts w:cs="Miriam"/>
            <w:highlight w:val="lightGray"/>
          </w:rPr>
          <w:t>h</w:t>
        </w:r>
      </w:ins>
      <w:ins w:id="458" w:author="Portatil CCB" w:date="2016-02-29T21:43:00Z">
        <w:del w:id="459" w:author="Diana Velazquez" w:date="2016-03-10T15:49:00Z">
          <w:r w:rsidR="00C94475" w:rsidRPr="00193AAE" w:rsidDel="00B6570A">
            <w:rPr>
              <w:rFonts w:cs="Miriam"/>
              <w:highlight w:val="lightGray"/>
            </w:rPr>
            <w:delText>j</w:delText>
          </w:r>
        </w:del>
        <w:r w:rsidR="00C94475" w:rsidRPr="00193AAE">
          <w:rPr>
            <w:rFonts w:cs="Miriam"/>
            <w:highlight w:val="lightGray"/>
          </w:rPr>
          <w:t>ildhood</w:t>
        </w:r>
      </w:ins>
      <w:commentRangeEnd w:id="449"/>
      <w:r w:rsidR="000300D4" w:rsidRPr="00193AAE">
        <w:rPr>
          <w:rStyle w:val="CommentReference"/>
          <w:highlight w:val="lightGray"/>
        </w:rPr>
        <w:commentReference w:id="449"/>
      </w:r>
      <w:r w:rsidR="00575A20" w:rsidRPr="00D13C95">
        <w:rPr>
          <w:rFonts w:cs="Miriam"/>
        </w:rPr>
        <w:t xml:space="preserve"> acompañan a sus alumnos </w:t>
      </w:r>
      <w:r w:rsidRPr="00D13C95">
        <w:rPr>
          <w:rFonts w:cs="Miriam"/>
        </w:rPr>
        <w:t>hasta la zona de buses.</w:t>
      </w:r>
    </w:p>
    <w:p w14:paraId="595DC7E1" w14:textId="77777777" w:rsidR="003557E6" w:rsidRPr="00D13C95" w:rsidRDefault="003557E6" w:rsidP="00D13C95">
      <w:pPr>
        <w:pStyle w:val="NoSpacing"/>
        <w:jc w:val="both"/>
        <w:rPr>
          <w:rFonts w:cs="Miriam"/>
        </w:rPr>
      </w:pPr>
    </w:p>
    <w:p w14:paraId="7DC9E26B" w14:textId="77777777" w:rsidR="00F0078E" w:rsidRDefault="00F0078E" w:rsidP="00D13C95">
      <w:pPr>
        <w:pStyle w:val="NoSpacing"/>
        <w:jc w:val="both"/>
        <w:rPr>
          <w:rFonts w:cs="Miriam"/>
        </w:rPr>
      </w:pPr>
      <w:r w:rsidRPr="00D13C95">
        <w:rPr>
          <w:rFonts w:cs="Miriam"/>
        </w:rPr>
        <w:t>Las acompañantes deben llegar puntualmente a la 1:10 p.m. a los buses para recibir a estos niños.</w:t>
      </w:r>
    </w:p>
    <w:p w14:paraId="4500215A" w14:textId="77777777" w:rsidR="003557E6" w:rsidRPr="00D13C95" w:rsidRDefault="003557E6" w:rsidP="00D13C95">
      <w:pPr>
        <w:pStyle w:val="NoSpacing"/>
        <w:jc w:val="both"/>
        <w:rPr>
          <w:rFonts w:cs="Miriam"/>
        </w:rPr>
      </w:pPr>
    </w:p>
    <w:p w14:paraId="310C448D" w14:textId="77777777" w:rsidR="00F0078E" w:rsidRDefault="00F0078E" w:rsidP="00D13C95">
      <w:pPr>
        <w:pStyle w:val="NoSpacing"/>
        <w:jc w:val="both"/>
        <w:rPr>
          <w:rFonts w:cs="Miriam"/>
        </w:rPr>
      </w:pPr>
      <w:r w:rsidRPr="00D13C95">
        <w:rPr>
          <w:rFonts w:cs="Miriam"/>
        </w:rPr>
        <w:t>Los niños de Early Childhood se dejarán en sus casas sólo con las perso</w:t>
      </w:r>
      <w:r w:rsidR="00575A20" w:rsidRPr="00D13C95">
        <w:rPr>
          <w:rFonts w:cs="Miriam"/>
        </w:rPr>
        <w:t xml:space="preserve">nas autorizadas por sus padres, </w:t>
      </w:r>
      <w:r w:rsidRPr="00D13C95">
        <w:rPr>
          <w:rFonts w:cs="Miriam"/>
        </w:rPr>
        <w:t xml:space="preserve">cuyos datos (nombre, cédula y foto) deben estar consignados por escrito </w:t>
      </w:r>
      <w:r w:rsidR="00575A20" w:rsidRPr="00D13C95">
        <w:rPr>
          <w:rFonts w:cs="Miriam"/>
        </w:rPr>
        <w:t xml:space="preserve">en el Colegio. Los padres deben </w:t>
      </w:r>
      <w:r w:rsidRPr="00D13C95">
        <w:rPr>
          <w:rFonts w:cs="Miriam"/>
        </w:rPr>
        <w:t>dar aviso inmediato cuando cambien estas personas.</w:t>
      </w:r>
    </w:p>
    <w:p w14:paraId="3EAE9A4F" w14:textId="77777777" w:rsidR="003557E6" w:rsidRPr="00D13C95" w:rsidRDefault="003557E6" w:rsidP="00D13C95">
      <w:pPr>
        <w:pStyle w:val="NoSpacing"/>
        <w:jc w:val="both"/>
        <w:rPr>
          <w:rFonts w:cs="Miriam"/>
        </w:rPr>
      </w:pPr>
    </w:p>
    <w:p w14:paraId="4B628E4F" w14:textId="77777777" w:rsidR="00F0078E" w:rsidRDefault="00F0078E" w:rsidP="00D13C95">
      <w:pPr>
        <w:pStyle w:val="NoSpacing"/>
        <w:jc w:val="both"/>
        <w:rPr>
          <w:rFonts w:cs="Miriam"/>
        </w:rPr>
      </w:pPr>
      <w:r w:rsidRPr="00D13C95">
        <w:rPr>
          <w:rFonts w:cs="Miriam"/>
        </w:rPr>
        <w:t xml:space="preserve">Se requiere puntualidad en la presencia de las personas que entregan a </w:t>
      </w:r>
      <w:r w:rsidR="00575A20" w:rsidRPr="00D13C95">
        <w:rPr>
          <w:rFonts w:cs="Miriam"/>
        </w:rPr>
        <w:t xml:space="preserve">los niños en su domicilio en la </w:t>
      </w:r>
      <w:r w:rsidRPr="00D13C95">
        <w:rPr>
          <w:rFonts w:cs="Miriam"/>
        </w:rPr>
        <w:t>mañana. De lo contrario, el niño no es recogido. Asimismo se requiere pun</w:t>
      </w:r>
      <w:r w:rsidR="00575A20" w:rsidRPr="00D13C95">
        <w:rPr>
          <w:rFonts w:cs="Miriam"/>
        </w:rPr>
        <w:t xml:space="preserve">tualidad en la presencia de las </w:t>
      </w:r>
      <w:r w:rsidRPr="00D13C95">
        <w:rPr>
          <w:rFonts w:cs="Miriam"/>
        </w:rPr>
        <w:t>personas que esperan a los niños en su domicilio en la tarde. De lo contrari</w:t>
      </w:r>
      <w:r w:rsidR="00575A20" w:rsidRPr="00D13C95">
        <w:rPr>
          <w:rFonts w:cs="Miriam"/>
        </w:rPr>
        <w:t xml:space="preserve">o, el niño no será dejado en su </w:t>
      </w:r>
      <w:r w:rsidRPr="00D13C95">
        <w:rPr>
          <w:rFonts w:cs="Miriam"/>
        </w:rPr>
        <w:t>residencia sino que regresará al Colegio.</w:t>
      </w:r>
    </w:p>
    <w:p w14:paraId="1EFA3CBA" w14:textId="77777777" w:rsidR="003557E6" w:rsidRPr="00D13C95" w:rsidRDefault="003557E6" w:rsidP="00D13C95">
      <w:pPr>
        <w:pStyle w:val="NoSpacing"/>
        <w:jc w:val="both"/>
        <w:rPr>
          <w:rFonts w:cs="Miriam"/>
        </w:rPr>
      </w:pPr>
    </w:p>
    <w:p w14:paraId="00F85EC0" w14:textId="77777777" w:rsidR="00F0078E" w:rsidRPr="00D13C95" w:rsidRDefault="00F0078E" w:rsidP="00D13C95">
      <w:pPr>
        <w:pStyle w:val="NoSpacing"/>
        <w:jc w:val="both"/>
        <w:rPr>
          <w:rFonts w:cs="Miriam"/>
          <w:b/>
        </w:rPr>
      </w:pPr>
      <w:r w:rsidRPr="00D13C95">
        <w:rPr>
          <w:rFonts w:cs="Miriam"/>
          <w:b/>
        </w:rPr>
        <w:t>_3.15.4 Normas adicionales para motoristas y acompañantes de transporte</w:t>
      </w:r>
    </w:p>
    <w:p w14:paraId="5357A18C" w14:textId="77777777" w:rsidR="00F0078E" w:rsidRPr="00D13C95" w:rsidRDefault="00F0078E" w:rsidP="00053334">
      <w:pPr>
        <w:pStyle w:val="NoSpacing"/>
        <w:numPr>
          <w:ilvl w:val="0"/>
          <w:numId w:val="30"/>
        </w:numPr>
        <w:jc w:val="both"/>
        <w:rPr>
          <w:rFonts w:cs="Miriam"/>
        </w:rPr>
      </w:pPr>
      <w:r w:rsidRPr="00D13C95">
        <w:rPr>
          <w:rFonts w:cs="Miriam"/>
        </w:rPr>
        <w:t>Brindar un trato amable y educado a los usuarios del bus. Tanto el motorista como la acompañante</w:t>
      </w:r>
      <w:r w:rsidR="00575A20" w:rsidRPr="00D13C95">
        <w:rPr>
          <w:rFonts w:cs="Miriam"/>
        </w:rPr>
        <w:t xml:space="preserve"> </w:t>
      </w:r>
      <w:r w:rsidRPr="00D13C95">
        <w:rPr>
          <w:rFonts w:cs="Miriam"/>
        </w:rPr>
        <w:t xml:space="preserve">deben dar ejemplo de un buen trato entre ellos y si tienen algún </w:t>
      </w:r>
      <w:r w:rsidR="00575A20" w:rsidRPr="00D13C95">
        <w:rPr>
          <w:rFonts w:cs="Miriam"/>
        </w:rPr>
        <w:t xml:space="preserve">desacuerdo no hacerlo frente al </w:t>
      </w:r>
      <w:r w:rsidRPr="00D13C95">
        <w:rPr>
          <w:rFonts w:cs="Miriam"/>
        </w:rPr>
        <w:t>usuario del bus, dirigirse Jefe de Servicios Generales para comunic</w:t>
      </w:r>
      <w:r w:rsidR="00575A20" w:rsidRPr="00D13C95">
        <w:rPr>
          <w:rFonts w:cs="Miriam"/>
        </w:rPr>
        <w:t xml:space="preserve">árselo y tratar de llegar a una </w:t>
      </w:r>
      <w:r w:rsidRPr="00D13C95">
        <w:rPr>
          <w:rFonts w:cs="Miriam"/>
        </w:rPr>
        <w:t>solución adecuada para ambos.</w:t>
      </w:r>
    </w:p>
    <w:p w14:paraId="63DD61BB" w14:textId="0D1E0FEA" w:rsidR="00F0078E" w:rsidRPr="00C01332" w:rsidRDefault="00F0078E" w:rsidP="00053334">
      <w:pPr>
        <w:pStyle w:val="NoSpacing"/>
        <w:numPr>
          <w:ilvl w:val="0"/>
          <w:numId w:val="30"/>
        </w:numPr>
        <w:jc w:val="both"/>
        <w:rPr>
          <w:rFonts w:cs="Miriam"/>
          <w:highlight w:val="lightGray"/>
        </w:rPr>
      </w:pPr>
      <w:r w:rsidRPr="00D13C95">
        <w:rPr>
          <w:rFonts w:cs="Miriam"/>
        </w:rPr>
        <w:t>Controlar las planillas que registran a cada uno de los estudiantes que se asigna a un bus</w:t>
      </w:r>
      <w:ins w:id="460" w:author="ANA MARIA  DE LA TORRE" w:date="2016-02-26T14:06:00Z">
        <w:r w:rsidR="00BC542F">
          <w:rPr>
            <w:rFonts w:cs="Miriam"/>
          </w:rPr>
          <w:t xml:space="preserve"> </w:t>
        </w:r>
        <w:commentRangeStart w:id="461"/>
        <w:r w:rsidR="00BC542F" w:rsidRPr="00C01332">
          <w:rPr>
            <w:rFonts w:cs="Miriam"/>
            <w:highlight w:val="lightGray"/>
          </w:rPr>
          <w:t>y asegurarse de que todos los niños se encuentren en el momento de salir</w:t>
        </w:r>
      </w:ins>
      <w:ins w:id="462" w:author="ANA MARIA  DE LA TORRE" w:date="2016-02-26T14:07:00Z">
        <w:r w:rsidR="00BC542F" w:rsidRPr="00C01332">
          <w:rPr>
            <w:rFonts w:cs="Miriam"/>
            <w:highlight w:val="lightGray"/>
          </w:rPr>
          <w:t xml:space="preserve"> según las novedades reportadas</w:t>
        </w:r>
      </w:ins>
      <w:commentRangeEnd w:id="461"/>
      <w:r w:rsidR="000300D4" w:rsidRPr="00C01332">
        <w:rPr>
          <w:rStyle w:val="CommentReference"/>
          <w:highlight w:val="lightGray"/>
        </w:rPr>
        <w:commentReference w:id="461"/>
      </w:r>
      <w:r w:rsidRPr="00C01332">
        <w:rPr>
          <w:rFonts w:cs="Miriam"/>
          <w:highlight w:val="lightGray"/>
        </w:rPr>
        <w:t>.</w:t>
      </w:r>
    </w:p>
    <w:p w14:paraId="3EFB417D" w14:textId="77777777" w:rsidR="00F0078E" w:rsidRPr="00193AAE" w:rsidRDefault="00F0078E" w:rsidP="00053334">
      <w:pPr>
        <w:pStyle w:val="NoSpacing"/>
        <w:numPr>
          <w:ilvl w:val="0"/>
          <w:numId w:val="30"/>
        </w:numPr>
        <w:jc w:val="both"/>
        <w:rPr>
          <w:rFonts w:cs="Miriam"/>
          <w:highlight w:val="yellow"/>
        </w:rPr>
      </w:pPr>
      <w:commentRangeStart w:id="463"/>
      <w:r w:rsidRPr="00193AAE">
        <w:rPr>
          <w:rFonts w:cs="Miriam"/>
          <w:highlight w:val="yellow"/>
        </w:rPr>
        <w:t>Ayudar a los niños a subir y a bajar de los buses. Los niños deben ser entregados a la p</w:t>
      </w:r>
      <w:r w:rsidR="00575A20" w:rsidRPr="00193AAE">
        <w:rPr>
          <w:rFonts w:cs="Miriam"/>
          <w:highlight w:val="yellow"/>
        </w:rPr>
        <w:t xml:space="preserve">ersona </w:t>
      </w:r>
      <w:r w:rsidRPr="00193AAE">
        <w:rPr>
          <w:rFonts w:cs="Miriam"/>
          <w:highlight w:val="yellow"/>
        </w:rPr>
        <w:t>autorizada. En el momento de llegada a las casas, si estas persona</w:t>
      </w:r>
      <w:r w:rsidR="00575A20" w:rsidRPr="00193AAE">
        <w:rPr>
          <w:rFonts w:cs="Miriam"/>
          <w:highlight w:val="yellow"/>
        </w:rPr>
        <w:t xml:space="preserve">s no están listas, los niños de </w:t>
      </w:r>
      <w:r w:rsidRPr="00193AAE">
        <w:rPr>
          <w:rFonts w:cs="Miriam"/>
          <w:highlight w:val="yellow"/>
        </w:rPr>
        <w:t>Early Childhood deben regresar al Colegio.</w:t>
      </w:r>
      <w:commentRangeEnd w:id="463"/>
      <w:r w:rsidR="00B56E16" w:rsidRPr="00193AAE">
        <w:rPr>
          <w:rStyle w:val="CommentReference"/>
          <w:highlight w:val="yellow"/>
        </w:rPr>
        <w:commentReference w:id="463"/>
      </w:r>
    </w:p>
    <w:p w14:paraId="480C2A3B" w14:textId="427D94E5" w:rsidR="00F0078E" w:rsidRPr="00D13C95" w:rsidRDefault="00F0078E" w:rsidP="00053334">
      <w:pPr>
        <w:pStyle w:val="NoSpacing"/>
        <w:numPr>
          <w:ilvl w:val="0"/>
          <w:numId w:val="30"/>
        </w:numPr>
        <w:jc w:val="both"/>
        <w:rPr>
          <w:rFonts w:cs="Miriam"/>
        </w:rPr>
      </w:pPr>
      <w:commentRangeStart w:id="464"/>
      <w:r w:rsidRPr="00D13C95">
        <w:rPr>
          <w:rFonts w:cs="Miriam"/>
        </w:rPr>
        <w:t xml:space="preserve">Acomodar los niños pequeños en el bus y </w:t>
      </w:r>
      <w:commentRangeStart w:id="465"/>
      <w:del w:id="466" w:author="Portatil CCB" w:date="2016-02-25T09:49:00Z">
        <w:r w:rsidRPr="00B56E16" w:rsidDel="00256F03">
          <w:rPr>
            <w:rFonts w:cs="Miriam"/>
            <w:highlight w:val="lightGray"/>
          </w:rPr>
          <w:delText xml:space="preserve">evitar </w:delText>
        </w:r>
      </w:del>
      <w:ins w:id="467" w:author="Portatil CCB" w:date="2016-02-25T09:49:00Z">
        <w:r w:rsidR="00FE1B79" w:rsidRPr="00B56E16">
          <w:rPr>
            <w:rFonts w:cs="Miriam"/>
            <w:highlight w:val="lightGray"/>
          </w:rPr>
          <w:t xml:space="preserve">no </w:t>
        </w:r>
      </w:ins>
      <w:commentRangeEnd w:id="465"/>
      <w:r w:rsidR="000300D4" w:rsidRPr="00B56E16">
        <w:rPr>
          <w:rStyle w:val="CommentReference"/>
          <w:highlight w:val="lightGray"/>
        </w:rPr>
        <w:commentReference w:id="465"/>
      </w:r>
      <w:r w:rsidR="00BD7554">
        <w:rPr>
          <w:rFonts w:cs="Miriam"/>
        </w:rPr>
        <w:t>sentarlos</w:t>
      </w:r>
      <w:r w:rsidRPr="00D13C95">
        <w:rPr>
          <w:rFonts w:cs="Miriam"/>
        </w:rPr>
        <w:t xml:space="preserve"> en l</w:t>
      </w:r>
      <w:r w:rsidR="00575A20" w:rsidRPr="00D13C95">
        <w:rPr>
          <w:rFonts w:cs="Miriam"/>
        </w:rPr>
        <w:t xml:space="preserve">a primera banca, por razones de </w:t>
      </w:r>
      <w:r w:rsidRPr="00D13C95">
        <w:rPr>
          <w:rFonts w:cs="Miriam"/>
        </w:rPr>
        <w:t xml:space="preserve">seguridad. No permitir el transporte de estudiantes en la banca </w:t>
      </w:r>
      <w:r w:rsidR="00575A20" w:rsidRPr="00D13C95">
        <w:rPr>
          <w:rFonts w:cs="Miriam"/>
        </w:rPr>
        <w:t xml:space="preserve">lateral. Ajustar el cinturón de </w:t>
      </w:r>
      <w:r w:rsidRPr="00D13C95">
        <w:rPr>
          <w:rFonts w:cs="Miriam"/>
        </w:rPr>
        <w:t>seguridad a la medida de los niños, especialmente de los más pequeños.</w:t>
      </w:r>
      <w:commentRangeEnd w:id="464"/>
      <w:r w:rsidR="00B56E16">
        <w:rPr>
          <w:rStyle w:val="CommentReference"/>
        </w:rPr>
        <w:commentReference w:id="464"/>
      </w:r>
    </w:p>
    <w:p w14:paraId="15BD00C3" w14:textId="77777777" w:rsidR="00F0078E" w:rsidRPr="00D13C95" w:rsidRDefault="00F0078E" w:rsidP="00053334">
      <w:pPr>
        <w:pStyle w:val="NoSpacing"/>
        <w:numPr>
          <w:ilvl w:val="0"/>
          <w:numId w:val="30"/>
        </w:numPr>
        <w:jc w:val="both"/>
        <w:rPr>
          <w:rFonts w:cs="Miriam"/>
        </w:rPr>
      </w:pPr>
      <w:r w:rsidRPr="00D13C95">
        <w:rPr>
          <w:rFonts w:cs="Miriam"/>
        </w:rPr>
        <w:t>Revisar el bus después de cada recorrido y entregar los objetos olvidados</w:t>
      </w:r>
      <w:r w:rsidR="00575A20" w:rsidRPr="00D13C95">
        <w:rPr>
          <w:rFonts w:cs="Miriam"/>
        </w:rPr>
        <w:t xml:space="preserve"> a la persona o a la secretaria </w:t>
      </w:r>
      <w:r w:rsidRPr="00D13C95">
        <w:rPr>
          <w:rFonts w:cs="Miriam"/>
        </w:rPr>
        <w:t>de la sección respectiva.</w:t>
      </w:r>
    </w:p>
    <w:p w14:paraId="0ED2FED4" w14:textId="77777777" w:rsidR="00F0078E" w:rsidRPr="00D13C95" w:rsidRDefault="00F0078E" w:rsidP="00053334">
      <w:pPr>
        <w:pStyle w:val="NoSpacing"/>
        <w:numPr>
          <w:ilvl w:val="0"/>
          <w:numId w:val="30"/>
        </w:numPr>
        <w:jc w:val="both"/>
        <w:rPr>
          <w:rFonts w:cs="Miriam"/>
        </w:rPr>
      </w:pPr>
      <w:r w:rsidRPr="00D13C95">
        <w:rPr>
          <w:rFonts w:cs="Miriam"/>
        </w:rPr>
        <w:t>No recibir dinero de los estudiantes, por ningún motivo.</w:t>
      </w:r>
    </w:p>
    <w:p w14:paraId="4F86B127" w14:textId="77777777" w:rsidR="00F0078E" w:rsidRPr="00D13C95" w:rsidRDefault="00F0078E" w:rsidP="00053334">
      <w:pPr>
        <w:pStyle w:val="NoSpacing"/>
        <w:numPr>
          <w:ilvl w:val="0"/>
          <w:numId w:val="30"/>
        </w:numPr>
        <w:jc w:val="both"/>
        <w:rPr>
          <w:rFonts w:cs="Miriam"/>
        </w:rPr>
      </w:pPr>
      <w:r w:rsidRPr="00D13C95">
        <w:rPr>
          <w:rFonts w:cs="Miriam"/>
        </w:rPr>
        <w:t>Controlar que se cumplan las normas durante los recorridos.</w:t>
      </w:r>
    </w:p>
    <w:p w14:paraId="7D471076" w14:textId="77777777" w:rsidR="00F0078E" w:rsidRPr="00D13C95" w:rsidRDefault="00F0078E" w:rsidP="00053334">
      <w:pPr>
        <w:pStyle w:val="NoSpacing"/>
        <w:numPr>
          <w:ilvl w:val="0"/>
          <w:numId w:val="30"/>
        </w:numPr>
        <w:jc w:val="both"/>
        <w:rPr>
          <w:rFonts w:cs="Miriam"/>
        </w:rPr>
      </w:pPr>
      <w:r w:rsidRPr="00D13C95">
        <w:rPr>
          <w:rFonts w:cs="Miriam"/>
        </w:rPr>
        <w:t>Entregar cuidadosamente a los estudiantes la correspondencia que se les encomiende.</w:t>
      </w:r>
    </w:p>
    <w:p w14:paraId="2A4F8344" w14:textId="77777777" w:rsidR="00F0078E" w:rsidRPr="00D13C95" w:rsidRDefault="00F0078E" w:rsidP="00053334">
      <w:pPr>
        <w:pStyle w:val="NoSpacing"/>
        <w:numPr>
          <w:ilvl w:val="0"/>
          <w:numId w:val="30"/>
        </w:numPr>
        <w:jc w:val="both"/>
        <w:rPr>
          <w:rFonts w:cs="Miriam"/>
        </w:rPr>
      </w:pPr>
      <w:r w:rsidRPr="00D13C95">
        <w:rPr>
          <w:rFonts w:cs="Miriam"/>
        </w:rPr>
        <w:t>Anotar en el libro de control todas las irregularidades que se obser</w:t>
      </w:r>
      <w:r w:rsidR="00575A20" w:rsidRPr="00D13C95">
        <w:rPr>
          <w:rFonts w:cs="Miriam"/>
        </w:rPr>
        <w:t xml:space="preserve">van en el recorrido: malestares </w:t>
      </w:r>
      <w:r w:rsidRPr="00D13C95">
        <w:rPr>
          <w:rFonts w:cs="Miriam"/>
        </w:rPr>
        <w:t>físicos, incumplimiento de las normas de tránsito por parte del conductor, indisciplina de los</w:t>
      </w:r>
      <w:r w:rsidR="00575A20" w:rsidRPr="00D13C95">
        <w:rPr>
          <w:rFonts w:cs="Miriam"/>
        </w:rPr>
        <w:t xml:space="preserve"> </w:t>
      </w:r>
      <w:r w:rsidRPr="00D13C95">
        <w:rPr>
          <w:rFonts w:cs="Miriam"/>
        </w:rPr>
        <w:t>estudiantes, etc.</w:t>
      </w:r>
    </w:p>
    <w:p w14:paraId="476BA00B" w14:textId="77777777" w:rsidR="00F0078E" w:rsidRPr="00D13C95" w:rsidRDefault="00F0078E" w:rsidP="00053334">
      <w:pPr>
        <w:pStyle w:val="NoSpacing"/>
        <w:numPr>
          <w:ilvl w:val="0"/>
          <w:numId w:val="30"/>
        </w:numPr>
        <w:jc w:val="both"/>
        <w:rPr>
          <w:rFonts w:cs="Miriam"/>
        </w:rPr>
      </w:pPr>
      <w:r w:rsidRPr="00D13C95">
        <w:rPr>
          <w:rFonts w:cs="Miriam"/>
        </w:rPr>
        <w:t>En caso de indisciplina general, detener el bus hasta que se normalice la situación.</w:t>
      </w:r>
    </w:p>
    <w:p w14:paraId="06E7A5C2" w14:textId="77777777" w:rsidR="00F0078E" w:rsidRDefault="00F0078E" w:rsidP="00053334">
      <w:pPr>
        <w:pStyle w:val="NoSpacing"/>
        <w:numPr>
          <w:ilvl w:val="0"/>
          <w:numId w:val="30"/>
        </w:numPr>
        <w:jc w:val="both"/>
        <w:rPr>
          <w:rFonts w:cs="Miriam"/>
        </w:rPr>
      </w:pPr>
      <w:r w:rsidRPr="00D13C95">
        <w:rPr>
          <w:rFonts w:cs="Miriam"/>
        </w:rPr>
        <w:t xml:space="preserve">Leer diariamente el reporte de ausencias y cambios de transporte </w:t>
      </w:r>
      <w:r w:rsidR="00575A20" w:rsidRPr="00D13C95">
        <w:rPr>
          <w:rFonts w:cs="Miriam"/>
        </w:rPr>
        <w:t xml:space="preserve">antes de iniciar el recorrido y </w:t>
      </w:r>
      <w:r w:rsidRPr="00D13C95">
        <w:rPr>
          <w:rFonts w:cs="Miriam"/>
        </w:rPr>
        <w:t>verificar que estén todos los estudiantes en el bus.</w:t>
      </w:r>
    </w:p>
    <w:p w14:paraId="7FCEBC32" w14:textId="77777777" w:rsidR="003557E6" w:rsidRPr="00D13C95" w:rsidRDefault="003557E6" w:rsidP="00D6510D">
      <w:pPr>
        <w:pStyle w:val="NoSpacing"/>
        <w:ind w:left="1080"/>
        <w:jc w:val="both"/>
        <w:rPr>
          <w:rFonts w:cs="Miriam"/>
        </w:rPr>
      </w:pPr>
    </w:p>
    <w:p w14:paraId="3916B743" w14:textId="77777777" w:rsidR="00F0078E" w:rsidRDefault="00F0078E" w:rsidP="00D13C95">
      <w:pPr>
        <w:pStyle w:val="NoSpacing"/>
        <w:jc w:val="both"/>
        <w:rPr>
          <w:rFonts w:cs="Miriam"/>
          <w:b/>
        </w:rPr>
      </w:pPr>
      <w:r w:rsidRPr="00D13C95">
        <w:rPr>
          <w:rFonts w:cs="Miriam"/>
          <w:b/>
        </w:rPr>
        <w:t>_3.16 NORMAS PARA ESTUDIANTES QUE NO USAN EL TRANSPORTE ESCOLAR</w:t>
      </w:r>
    </w:p>
    <w:p w14:paraId="37814ACD" w14:textId="77777777" w:rsidR="003557E6" w:rsidRPr="00D13C95" w:rsidRDefault="003557E6" w:rsidP="00D13C95">
      <w:pPr>
        <w:pStyle w:val="NoSpacing"/>
        <w:jc w:val="both"/>
        <w:rPr>
          <w:rFonts w:cs="Miriam"/>
          <w:b/>
        </w:rPr>
      </w:pPr>
    </w:p>
    <w:p w14:paraId="761F5C8E" w14:textId="77777777" w:rsidR="00F0078E" w:rsidRPr="00D13C95" w:rsidRDefault="00F0078E">
      <w:pPr>
        <w:pStyle w:val="NoSpacing"/>
        <w:numPr>
          <w:ilvl w:val="1"/>
          <w:numId w:val="31"/>
        </w:numPr>
        <w:ind w:left="1068"/>
        <w:jc w:val="both"/>
        <w:rPr>
          <w:rFonts w:cs="Miriam"/>
        </w:rPr>
        <w:pPrChange w:id="468" w:author="Diana Velazquez" w:date="2016-03-28T15:57:00Z">
          <w:pPr>
            <w:pStyle w:val="NoSpacing"/>
            <w:numPr>
              <w:ilvl w:val="1"/>
              <w:numId w:val="31"/>
            </w:numPr>
            <w:ind w:left="1440" w:hanging="360"/>
            <w:jc w:val="both"/>
          </w:pPr>
        </w:pPrChange>
      </w:pPr>
      <w:r w:rsidRPr="00D13C95">
        <w:rPr>
          <w:rFonts w:cs="Miriam"/>
        </w:rPr>
        <w:t>Los estudiantes que no utilicen el transporte del bus deben llegar y</w:t>
      </w:r>
      <w:r w:rsidR="00575A20" w:rsidRPr="00D13C95">
        <w:rPr>
          <w:rFonts w:cs="Miriam"/>
        </w:rPr>
        <w:t xml:space="preserve"> ser recogidos puntualmente por </w:t>
      </w:r>
      <w:r w:rsidRPr="00D13C95">
        <w:rPr>
          <w:rFonts w:cs="Miriam"/>
        </w:rPr>
        <w:t>sus padres o personal autorizado previamente.</w:t>
      </w:r>
    </w:p>
    <w:p w14:paraId="2C2EBBBB" w14:textId="77777777" w:rsidR="00F0078E" w:rsidRPr="00D13C95" w:rsidRDefault="00F0078E">
      <w:pPr>
        <w:pStyle w:val="NoSpacing"/>
        <w:numPr>
          <w:ilvl w:val="1"/>
          <w:numId w:val="31"/>
        </w:numPr>
        <w:ind w:left="1068"/>
        <w:jc w:val="both"/>
        <w:rPr>
          <w:rFonts w:cs="Miriam"/>
        </w:rPr>
        <w:pPrChange w:id="469" w:author="Diana Velazquez" w:date="2016-03-28T15:57:00Z">
          <w:pPr>
            <w:pStyle w:val="NoSpacing"/>
            <w:numPr>
              <w:ilvl w:val="1"/>
              <w:numId w:val="31"/>
            </w:numPr>
            <w:ind w:left="1440" w:hanging="360"/>
            <w:jc w:val="both"/>
          </w:pPr>
        </w:pPrChange>
      </w:pPr>
      <w:commentRangeStart w:id="470"/>
      <w:r w:rsidRPr="00D13C95">
        <w:rPr>
          <w:rFonts w:cs="Miriam"/>
        </w:rPr>
        <w:t>Para los estudiantes de grado 12, se autoriza el uso de vehíc</w:t>
      </w:r>
      <w:r w:rsidR="00575A20" w:rsidRPr="00D13C95">
        <w:rPr>
          <w:rFonts w:cs="Miriam"/>
        </w:rPr>
        <w:t xml:space="preserve">ulo particular, siempre bajo la </w:t>
      </w:r>
      <w:r w:rsidRPr="00D13C95">
        <w:rPr>
          <w:rFonts w:cs="Miriam"/>
        </w:rPr>
        <w:t>responsabilidad del estudiante y la de sus padres, con previa autoriza</w:t>
      </w:r>
      <w:r w:rsidR="00575A20" w:rsidRPr="00D13C95">
        <w:rPr>
          <w:rFonts w:cs="Miriam"/>
        </w:rPr>
        <w:t xml:space="preserve">ción escrita. El parqueo de los </w:t>
      </w:r>
      <w:r w:rsidRPr="00D13C95">
        <w:rPr>
          <w:rFonts w:cs="Miriam"/>
        </w:rPr>
        <w:t>vehículos de los estudiantes es en la parte externa del Colegio, bajo la responsabilidad de los padres.</w:t>
      </w:r>
    </w:p>
    <w:p w14:paraId="17E4D06C" w14:textId="77777777" w:rsidR="00F0078E" w:rsidRPr="00D13C95" w:rsidRDefault="00F0078E">
      <w:pPr>
        <w:pStyle w:val="NoSpacing"/>
        <w:ind w:left="1046"/>
        <w:jc w:val="both"/>
        <w:rPr>
          <w:rFonts w:cs="Miriam"/>
        </w:rPr>
        <w:pPrChange w:id="471" w:author="Diana Velazquez" w:date="2016-03-28T15:57:00Z">
          <w:pPr>
            <w:pStyle w:val="NoSpacing"/>
            <w:ind w:left="1418"/>
            <w:jc w:val="both"/>
          </w:pPr>
        </w:pPrChange>
      </w:pPr>
      <w:r w:rsidRPr="00D13C95">
        <w:rPr>
          <w:rFonts w:cs="Miriam"/>
        </w:rPr>
        <w:t>Solamente podrán transportar a sus hermanos, previa autorización de los padres y la sección.</w:t>
      </w:r>
      <w:commentRangeEnd w:id="470"/>
      <w:r w:rsidR="00193AAE">
        <w:rPr>
          <w:rStyle w:val="CommentReference"/>
        </w:rPr>
        <w:commentReference w:id="470"/>
      </w:r>
    </w:p>
    <w:p w14:paraId="401C90C2" w14:textId="34AE7881" w:rsidR="00F0078E" w:rsidRPr="00D13C95" w:rsidRDefault="00E30F38">
      <w:pPr>
        <w:pStyle w:val="NoSpacing"/>
        <w:numPr>
          <w:ilvl w:val="1"/>
          <w:numId w:val="31"/>
        </w:numPr>
        <w:ind w:left="1068"/>
        <w:jc w:val="both"/>
        <w:rPr>
          <w:rFonts w:cs="Miriam"/>
        </w:rPr>
        <w:pPrChange w:id="472" w:author="Diana Velazquez" w:date="2016-03-28T15:57:00Z">
          <w:pPr>
            <w:pStyle w:val="NoSpacing"/>
            <w:numPr>
              <w:ilvl w:val="1"/>
              <w:numId w:val="31"/>
            </w:numPr>
            <w:ind w:left="1440" w:hanging="360"/>
            <w:jc w:val="both"/>
          </w:pPr>
        </w:pPrChange>
      </w:pPr>
      <w:ins w:id="473" w:author="Secretaria Juridico" w:date="2016-03-07T12:57:00Z">
        <w:r w:rsidRPr="00193AAE">
          <w:rPr>
            <w:rFonts w:cs="Miriam"/>
            <w:highlight w:val="lightGray"/>
          </w:rPr>
          <w:t>Solo los</w:t>
        </w:r>
        <w:r>
          <w:rPr>
            <w:rFonts w:cs="Miriam"/>
          </w:rPr>
          <w:t xml:space="preserve"> </w:t>
        </w:r>
        <w:commentRangeStart w:id="474"/>
        <w:r>
          <w:rPr>
            <w:rFonts w:cs="Miriam"/>
          </w:rPr>
          <w:t>estudiantes</w:t>
        </w:r>
      </w:ins>
      <w:commentRangeEnd w:id="474"/>
      <w:r w:rsidR="00B6570A">
        <w:rPr>
          <w:rStyle w:val="CommentReference"/>
        </w:rPr>
        <w:commentReference w:id="474"/>
      </w:r>
      <w:ins w:id="475" w:author="Secretaria Juridico" w:date="2016-03-07T12:57:00Z">
        <w:r>
          <w:rPr>
            <w:rFonts w:cs="Miriam"/>
          </w:rPr>
          <w:t xml:space="preserve"> autorizados pueden ingresar y salir del colegio conduciendo</w:t>
        </w:r>
      </w:ins>
      <w:ins w:id="476" w:author="Secretaria Juridico" w:date="2016-03-07T12:58:00Z">
        <w:r>
          <w:rPr>
            <w:rFonts w:cs="Miriam"/>
          </w:rPr>
          <w:t xml:space="preserve">. </w:t>
        </w:r>
      </w:ins>
      <w:commentRangeStart w:id="477"/>
      <w:del w:id="478" w:author="Secretaria Juridico" w:date="2016-03-07T12:57:00Z">
        <w:r w:rsidR="00F0078E" w:rsidRPr="00D13C95" w:rsidDel="00E30F38">
          <w:rPr>
            <w:rFonts w:cs="Miriam"/>
          </w:rPr>
          <w:delText>Ningún</w:delText>
        </w:r>
      </w:del>
      <w:commentRangeEnd w:id="477"/>
      <w:r>
        <w:rPr>
          <w:rStyle w:val="CommentReference"/>
        </w:rPr>
        <w:commentReference w:id="477"/>
      </w:r>
      <w:del w:id="479" w:author="Secretaria Juridico" w:date="2016-03-07T12:57:00Z">
        <w:r w:rsidR="00F0078E" w:rsidRPr="00D13C95" w:rsidDel="00E30F38">
          <w:rPr>
            <w:rFonts w:cs="Miriam"/>
          </w:rPr>
          <w:delText xml:space="preserve"> estudiante puede ingresar al Colegio, ni salir de él conduciendo.</w:delText>
        </w:r>
      </w:del>
    </w:p>
    <w:p w14:paraId="22EA2DEE" w14:textId="77777777" w:rsidR="00F0078E" w:rsidRPr="00D13C95" w:rsidRDefault="00F0078E">
      <w:pPr>
        <w:pStyle w:val="NoSpacing"/>
        <w:numPr>
          <w:ilvl w:val="1"/>
          <w:numId w:val="31"/>
        </w:numPr>
        <w:ind w:left="1068"/>
        <w:jc w:val="both"/>
        <w:rPr>
          <w:rFonts w:cs="Miriam"/>
        </w:rPr>
        <w:pPrChange w:id="480" w:author="Diana Velazquez" w:date="2016-03-28T15:57:00Z">
          <w:pPr>
            <w:pStyle w:val="NoSpacing"/>
            <w:numPr>
              <w:ilvl w:val="1"/>
              <w:numId w:val="31"/>
            </w:numPr>
            <w:ind w:left="1440" w:hanging="360"/>
            <w:jc w:val="both"/>
          </w:pPr>
        </w:pPrChange>
      </w:pPr>
      <w:r w:rsidRPr="00D13C95">
        <w:rPr>
          <w:rFonts w:cs="Miriam"/>
        </w:rPr>
        <w:t>Los estudiantes que son recogidos en sus carros particulares o co</w:t>
      </w:r>
      <w:r w:rsidR="0083544F" w:rsidRPr="00D13C95">
        <w:rPr>
          <w:rFonts w:cs="Miriam"/>
        </w:rPr>
        <w:t xml:space="preserve">nducen sus vehículos, no pueden </w:t>
      </w:r>
      <w:r w:rsidRPr="00D13C95">
        <w:rPr>
          <w:rFonts w:cs="Miriam"/>
        </w:rPr>
        <w:t>llevar estudiantes no autorizados.</w:t>
      </w:r>
    </w:p>
    <w:p w14:paraId="0CF0D9EE" w14:textId="77777777" w:rsidR="00F0078E" w:rsidRPr="00D13C95" w:rsidRDefault="00F0078E">
      <w:pPr>
        <w:pStyle w:val="NoSpacing"/>
        <w:numPr>
          <w:ilvl w:val="1"/>
          <w:numId w:val="31"/>
        </w:numPr>
        <w:ind w:left="1068"/>
        <w:jc w:val="both"/>
        <w:rPr>
          <w:rFonts w:cs="Miriam"/>
        </w:rPr>
        <w:pPrChange w:id="481" w:author="Diana Velazquez" w:date="2016-03-28T15:57:00Z">
          <w:pPr>
            <w:pStyle w:val="NoSpacing"/>
            <w:numPr>
              <w:ilvl w:val="1"/>
              <w:numId w:val="31"/>
            </w:numPr>
            <w:ind w:left="1440" w:hanging="360"/>
            <w:jc w:val="both"/>
          </w:pPr>
        </w:pPrChange>
      </w:pPr>
      <w:r w:rsidRPr="00D13C95">
        <w:rPr>
          <w:rFonts w:cs="Miriam"/>
        </w:rPr>
        <w:t>El Colegio no se hace responsable de los eventos que acontezcan a lo</w:t>
      </w:r>
      <w:r w:rsidR="0083544F" w:rsidRPr="00D13C95">
        <w:rPr>
          <w:rFonts w:cs="Miriam"/>
        </w:rPr>
        <w:t xml:space="preserve">s estudiantes una vez salgan de </w:t>
      </w:r>
      <w:r w:rsidRPr="00D13C95">
        <w:rPr>
          <w:rFonts w:cs="Miriam"/>
        </w:rPr>
        <w:t>sus instalaciones ni de algún accidente que tenga un estudiante q</w:t>
      </w:r>
      <w:r w:rsidR="0083544F" w:rsidRPr="00D13C95">
        <w:rPr>
          <w:rFonts w:cs="Miriam"/>
        </w:rPr>
        <w:t xml:space="preserve">ue viaje o conduzca un vehículo </w:t>
      </w:r>
      <w:r w:rsidRPr="00D13C95">
        <w:rPr>
          <w:rFonts w:cs="Miriam"/>
        </w:rPr>
        <w:t>particular.</w:t>
      </w:r>
    </w:p>
    <w:p w14:paraId="0EE54A78" w14:textId="77777777" w:rsidR="00F0078E" w:rsidRDefault="00F0078E">
      <w:pPr>
        <w:pStyle w:val="NoSpacing"/>
        <w:numPr>
          <w:ilvl w:val="1"/>
          <w:numId w:val="31"/>
        </w:numPr>
        <w:ind w:left="1068"/>
        <w:jc w:val="both"/>
        <w:rPr>
          <w:rFonts w:cs="Miriam"/>
        </w:rPr>
        <w:pPrChange w:id="482" w:author="Diana Velazquez" w:date="2016-03-28T15:57:00Z">
          <w:pPr>
            <w:pStyle w:val="NoSpacing"/>
            <w:numPr>
              <w:ilvl w:val="1"/>
              <w:numId w:val="31"/>
            </w:numPr>
            <w:ind w:left="1440" w:hanging="360"/>
            <w:jc w:val="both"/>
          </w:pPr>
        </w:pPrChange>
      </w:pPr>
      <w:r w:rsidRPr="00D13C95">
        <w:rPr>
          <w:rFonts w:cs="Miriam"/>
        </w:rPr>
        <w:t>Los vehículos que recogen a los niños deben ubicarse en la hilera co</w:t>
      </w:r>
      <w:r w:rsidR="0083544F" w:rsidRPr="00D13C95">
        <w:rPr>
          <w:rFonts w:cs="Miriam"/>
        </w:rPr>
        <w:t xml:space="preserve">rrespondiente a su Sección y el </w:t>
      </w:r>
      <w:r w:rsidRPr="00D13C95">
        <w:rPr>
          <w:rFonts w:cs="Miriam"/>
        </w:rPr>
        <w:t>conductor no debe bajarse del carro. Los estudiantes deben salir sol</w:t>
      </w:r>
      <w:r w:rsidR="0083544F" w:rsidRPr="00D13C95">
        <w:rPr>
          <w:rFonts w:cs="Miriam"/>
        </w:rPr>
        <w:t xml:space="preserve">o por la salida correspondiente </w:t>
      </w:r>
      <w:r w:rsidRPr="00D13C95">
        <w:rPr>
          <w:rFonts w:cs="Miriam"/>
        </w:rPr>
        <w:t>a su Sección.</w:t>
      </w:r>
    </w:p>
    <w:p w14:paraId="0D668A41" w14:textId="77777777" w:rsidR="003557E6" w:rsidRPr="00D13C95" w:rsidRDefault="003557E6" w:rsidP="003557E6">
      <w:pPr>
        <w:pStyle w:val="NoSpacing"/>
        <w:ind w:left="1440"/>
        <w:jc w:val="both"/>
        <w:rPr>
          <w:rFonts w:cs="Miriam"/>
        </w:rPr>
      </w:pPr>
    </w:p>
    <w:p w14:paraId="31D29CFB" w14:textId="77777777" w:rsidR="00F0078E" w:rsidRPr="00D13C95" w:rsidRDefault="00F0078E" w:rsidP="00D13C95">
      <w:pPr>
        <w:pStyle w:val="NoSpacing"/>
        <w:jc w:val="both"/>
        <w:rPr>
          <w:rFonts w:cs="Miriam"/>
          <w:b/>
        </w:rPr>
      </w:pPr>
      <w:r w:rsidRPr="00D13C95">
        <w:rPr>
          <w:rFonts w:cs="Miriam"/>
          <w:b/>
        </w:rPr>
        <w:t>Autorización para Ingresar o Salir Caminando</w:t>
      </w:r>
    </w:p>
    <w:p w14:paraId="77DD19F4" w14:textId="782C6E1B" w:rsidR="00F0078E" w:rsidRPr="00D13C95" w:rsidRDefault="00F0078E" w:rsidP="00053334">
      <w:pPr>
        <w:pStyle w:val="NoSpacing"/>
        <w:numPr>
          <w:ilvl w:val="1"/>
          <w:numId w:val="32"/>
        </w:numPr>
        <w:jc w:val="both"/>
        <w:rPr>
          <w:rFonts w:cs="Miriam"/>
        </w:rPr>
      </w:pPr>
      <w:r w:rsidRPr="00D13C95">
        <w:rPr>
          <w:rFonts w:cs="Miriam"/>
        </w:rPr>
        <w:t>Los estudiantes de Bachillerato,</w:t>
      </w:r>
      <w:ins w:id="483" w:author="Secretaria Juridico" w:date="2016-03-07T12:48:00Z">
        <w:r w:rsidR="00C1661F">
          <w:rPr>
            <w:rFonts w:cs="Miriam"/>
          </w:rPr>
          <w:t xml:space="preserve"> </w:t>
        </w:r>
        <w:commentRangeStart w:id="484"/>
        <w:r w:rsidR="00C1661F" w:rsidRPr="00193AAE">
          <w:rPr>
            <w:rFonts w:cs="Miriam"/>
            <w:highlight w:val="lightGray"/>
          </w:rPr>
          <w:t>que vivan 1 km a la redonda del colegio</w:t>
        </w:r>
        <w:r w:rsidR="00C1661F">
          <w:rPr>
            <w:rFonts w:cs="Miriam"/>
          </w:rPr>
          <w:t xml:space="preserve"> </w:t>
        </w:r>
      </w:ins>
      <w:r w:rsidRPr="00D13C95">
        <w:rPr>
          <w:rFonts w:cs="Miriam"/>
        </w:rPr>
        <w:t xml:space="preserve"> </w:t>
      </w:r>
      <w:del w:id="485" w:author="Secretaria Juridico" w:date="2016-03-07T12:49:00Z">
        <w:r w:rsidRPr="00D13C95" w:rsidDel="00C1661F">
          <w:rPr>
            <w:rFonts w:cs="Miriam"/>
          </w:rPr>
          <w:delText xml:space="preserve">vecinos del Colegio </w:delText>
        </w:r>
      </w:del>
      <w:r w:rsidRPr="00D13C95">
        <w:rPr>
          <w:rFonts w:cs="Miriam"/>
        </w:rPr>
        <w:t xml:space="preserve">y autorizados </w:t>
      </w:r>
      <w:r w:rsidR="0083544F" w:rsidRPr="00D13C95">
        <w:rPr>
          <w:rFonts w:cs="Miriam"/>
        </w:rPr>
        <w:t xml:space="preserve">por sus padres, podrán ingresar </w:t>
      </w:r>
      <w:r w:rsidRPr="00D13C95">
        <w:rPr>
          <w:rFonts w:cs="Miriam"/>
        </w:rPr>
        <w:t xml:space="preserve">al Colegio, y salir de él caminando, </w:t>
      </w:r>
      <w:ins w:id="486" w:author="Secretaria Juridico" w:date="2016-03-07T12:49:00Z">
        <w:r w:rsidR="00C1661F" w:rsidRPr="00193AAE">
          <w:rPr>
            <w:rFonts w:cs="Miriam"/>
            <w:highlight w:val="lightGray"/>
          </w:rPr>
          <w:t xml:space="preserve">después de </w:t>
        </w:r>
      </w:ins>
      <w:ins w:id="487" w:author="Secretaria Juridico" w:date="2016-03-07T12:51:00Z">
        <w:r w:rsidR="00C1661F" w:rsidRPr="00193AAE">
          <w:rPr>
            <w:rFonts w:cs="Miriam"/>
            <w:highlight w:val="lightGray"/>
          </w:rPr>
          <w:t>las 3:15 p.m</w:t>
        </w:r>
        <w:r w:rsidR="00C1661F">
          <w:rPr>
            <w:rFonts w:cs="Miriam"/>
          </w:rPr>
          <w:t>.</w:t>
        </w:r>
      </w:ins>
      <w:ins w:id="488" w:author="Diana Velazquez" w:date="2016-03-10T15:52:00Z">
        <w:r w:rsidR="0028337D">
          <w:rPr>
            <w:rFonts w:cs="Miriam"/>
          </w:rPr>
          <w:t xml:space="preserve">, </w:t>
        </w:r>
      </w:ins>
      <w:ins w:id="489" w:author="Secretaria Juridico" w:date="2016-03-07T12:51:00Z">
        <w:r w:rsidR="00C1661F">
          <w:rPr>
            <w:rFonts w:cs="Miriam"/>
          </w:rPr>
          <w:t xml:space="preserve"> </w:t>
        </w:r>
      </w:ins>
      <w:r w:rsidRPr="00D13C95">
        <w:rPr>
          <w:rFonts w:cs="Miriam"/>
        </w:rPr>
        <w:t>previa autorización de Rectorí</w:t>
      </w:r>
      <w:r w:rsidR="0083544F" w:rsidRPr="00D13C95">
        <w:rPr>
          <w:rFonts w:cs="Miriam"/>
        </w:rPr>
        <w:t xml:space="preserve">a y la correspondiente firma de </w:t>
      </w:r>
      <w:r w:rsidRPr="00D13C95">
        <w:rPr>
          <w:rFonts w:cs="Miriam"/>
        </w:rPr>
        <w:t>exoneración de responsabilidad.</w:t>
      </w:r>
      <w:commentRangeEnd w:id="484"/>
      <w:r w:rsidR="00C1661F">
        <w:rPr>
          <w:rStyle w:val="CommentReference"/>
        </w:rPr>
        <w:commentReference w:id="484"/>
      </w:r>
    </w:p>
    <w:p w14:paraId="78399E7F" w14:textId="5B8903BC" w:rsidR="00F0078E" w:rsidRPr="00D13C95" w:rsidRDefault="00F0078E" w:rsidP="00053334">
      <w:pPr>
        <w:pStyle w:val="NoSpacing"/>
        <w:numPr>
          <w:ilvl w:val="1"/>
          <w:numId w:val="32"/>
        </w:numPr>
        <w:jc w:val="both"/>
        <w:rPr>
          <w:rFonts w:cs="Miriam"/>
        </w:rPr>
      </w:pPr>
      <w:r w:rsidRPr="00D13C95">
        <w:rPr>
          <w:rFonts w:cs="Miriam"/>
        </w:rPr>
        <w:t xml:space="preserve">Los estudiantes de Primaria, </w:t>
      </w:r>
      <w:ins w:id="490" w:author="Secretaria Juridico" w:date="2016-03-07T12:52:00Z">
        <w:r w:rsidR="00C1661F" w:rsidRPr="00193AAE">
          <w:rPr>
            <w:rFonts w:cs="Miriam"/>
            <w:highlight w:val="lightGray"/>
          </w:rPr>
          <w:t>que vivan 1 km a la redonda del colegio</w:t>
        </w:r>
        <w:r w:rsidR="00C1661F">
          <w:rPr>
            <w:rFonts w:cs="Miriam"/>
          </w:rPr>
          <w:t xml:space="preserve"> </w:t>
        </w:r>
      </w:ins>
      <w:commentRangeStart w:id="491"/>
      <w:del w:id="492" w:author="Secretaria Juridico" w:date="2016-03-07T12:53:00Z">
        <w:r w:rsidRPr="00D13C95" w:rsidDel="00C1661F">
          <w:rPr>
            <w:rFonts w:cs="Miriam"/>
          </w:rPr>
          <w:delText xml:space="preserve">vecinos del Colegio </w:delText>
        </w:r>
      </w:del>
      <w:r w:rsidRPr="00D13C95">
        <w:rPr>
          <w:rFonts w:cs="Miriam"/>
        </w:rPr>
        <w:t>y autorizados por</w:t>
      </w:r>
      <w:r w:rsidR="00D349A8" w:rsidRPr="00D13C95">
        <w:rPr>
          <w:rFonts w:cs="Miriam"/>
        </w:rPr>
        <w:t xml:space="preserve"> sus padres, podrán ingresar al </w:t>
      </w:r>
      <w:r w:rsidRPr="00D13C95">
        <w:rPr>
          <w:rFonts w:cs="Miriam"/>
        </w:rPr>
        <w:t xml:space="preserve">Colegio, y salir de él caminando, </w:t>
      </w:r>
      <w:ins w:id="493" w:author="Secretaria Juridico" w:date="2016-03-07T12:53:00Z">
        <w:r w:rsidR="00C1661F" w:rsidRPr="00193AAE">
          <w:rPr>
            <w:rFonts w:cs="Miriam"/>
            <w:highlight w:val="lightGray"/>
          </w:rPr>
          <w:t>después de las 3:1</w:t>
        </w:r>
      </w:ins>
      <w:ins w:id="494" w:author="Diana Velazquez" w:date="2016-03-10T15:52:00Z">
        <w:r w:rsidR="005C4DBB">
          <w:rPr>
            <w:rFonts w:cs="Miriam"/>
            <w:highlight w:val="lightGray"/>
          </w:rPr>
          <w:t>5</w:t>
        </w:r>
      </w:ins>
      <w:ins w:id="495" w:author="Secretaria Juridico" w:date="2016-03-07T12:53:00Z">
        <w:del w:id="496" w:author="Diana Velazquez" w:date="2016-03-10T15:52:00Z">
          <w:r w:rsidR="00C1661F" w:rsidRPr="00193AAE" w:rsidDel="005C4DBB">
            <w:rPr>
              <w:rFonts w:cs="Miriam"/>
              <w:highlight w:val="lightGray"/>
            </w:rPr>
            <w:delText>0</w:delText>
          </w:r>
        </w:del>
        <w:r w:rsidR="00C1661F" w:rsidRPr="00193AAE">
          <w:rPr>
            <w:rFonts w:cs="Miriam"/>
            <w:highlight w:val="lightGray"/>
          </w:rPr>
          <w:t xml:space="preserve"> p.m.</w:t>
        </w:r>
      </w:ins>
      <w:ins w:id="497" w:author="Diana Velazquez" w:date="2016-03-10T15:52:00Z">
        <w:r w:rsidR="0028337D">
          <w:rPr>
            <w:rFonts w:cs="Miriam"/>
          </w:rPr>
          <w:t xml:space="preserve">, </w:t>
        </w:r>
      </w:ins>
      <w:ins w:id="498" w:author="Secretaria Juridico" w:date="2016-03-07T12:53:00Z">
        <w:r w:rsidR="00C1661F">
          <w:rPr>
            <w:rFonts w:cs="Miriam"/>
          </w:rPr>
          <w:t xml:space="preserve"> </w:t>
        </w:r>
      </w:ins>
      <w:r w:rsidRPr="00D13C95">
        <w:rPr>
          <w:rFonts w:cs="Miriam"/>
        </w:rPr>
        <w:t>acompañados por un adulto resp</w:t>
      </w:r>
      <w:r w:rsidR="00D349A8" w:rsidRPr="00D13C95">
        <w:rPr>
          <w:rFonts w:cs="Miriam"/>
        </w:rPr>
        <w:t xml:space="preserve">onsable, previa autorización de </w:t>
      </w:r>
      <w:r w:rsidRPr="00D13C95">
        <w:rPr>
          <w:rFonts w:cs="Miriam"/>
        </w:rPr>
        <w:t>Rectoría y la correspondiente firma de exoneración de responsabilidad.</w:t>
      </w:r>
      <w:commentRangeEnd w:id="491"/>
      <w:r w:rsidR="00C1661F">
        <w:rPr>
          <w:rStyle w:val="CommentReference"/>
        </w:rPr>
        <w:commentReference w:id="491"/>
      </w:r>
    </w:p>
    <w:p w14:paraId="55826DE3" w14:textId="77777777" w:rsidR="00F0078E" w:rsidRDefault="00F0078E" w:rsidP="00053334">
      <w:pPr>
        <w:pStyle w:val="NoSpacing"/>
        <w:numPr>
          <w:ilvl w:val="1"/>
          <w:numId w:val="32"/>
        </w:numPr>
        <w:jc w:val="both"/>
        <w:rPr>
          <w:rFonts w:cs="Miriam"/>
        </w:rPr>
      </w:pPr>
      <w:r w:rsidRPr="00D13C95">
        <w:rPr>
          <w:rFonts w:cs="Miriam"/>
        </w:rPr>
        <w:t>El Colegio no se hace responsable de los eventos que acontezcan a los estudian</w:t>
      </w:r>
      <w:r w:rsidR="00D349A8" w:rsidRPr="00D13C95">
        <w:rPr>
          <w:rFonts w:cs="Miriam"/>
        </w:rPr>
        <w:t xml:space="preserve">tes una vez </w:t>
      </w:r>
      <w:r w:rsidRPr="00D13C95">
        <w:rPr>
          <w:rFonts w:cs="Miriam"/>
        </w:rPr>
        <w:t>salgan de sus instalaciones.</w:t>
      </w:r>
    </w:p>
    <w:p w14:paraId="07BE9222" w14:textId="77777777" w:rsidR="00DD5313" w:rsidRPr="00D13C95" w:rsidRDefault="00DD5313" w:rsidP="00DD5313">
      <w:pPr>
        <w:pStyle w:val="NoSpacing"/>
        <w:ind w:left="1440"/>
        <w:jc w:val="both"/>
        <w:rPr>
          <w:rFonts w:cs="Miriam"/>
        </w:rPr>
      </w:pPr>
    </w:p>
    <w:p w14:paraId="34F8CEB6" w14:textId="77777777" w:rsidR="00F0078E" w:rsidRPr="00D13C95" w:rsidRDefault="00F0078E" w:rsidP="00D13C95">
      <w:pPr>
        <w:pStyle w:val="NoSpacing"/>
        <w:jc w:val="both"/>
        <w:rPr>
          <w:rFonts w:cs="Miriam"/>
          <w:b/>
        </w:rPr>
      </w:pPr>
      <w:r w:rsidRPr="00D13C95">
        <w:rPr>
          <w:rFonts w:cs="Miriam"/>
          <w:b/>
        </w:rPr>
        <w:t>Autorizaciones para Salir en Vehículos Particulares</w:t>
      </w:r>
    </w:p>
    <w:p w14:paraId="481EE3F9" w14:textId="77777777" w:rsidR="00F0078E" w:rsidRPr="00D13C95" w:rsidRDefault="00F0078E" w:rsidP="00053334">
      <w:pPr>
        <w:pStyle w:val="NoSpacing"/>
        <w:numPr>
          <w:ilvl w:val="0"/>
          <w:numId w:val="33"/>
        </w:numPr>
        <w:jc w:val="both"/>
        <w:rPr>
          <w:rFonts w:cs="Miriam"/>
        </w:rPr>
      </w:pPr>
      <w:r w:rsidRPr="00D13C95">
        <w:rPr>
          <w:rFonts w:cs="Miriam"/>
        </w:rPr>
        <w:t xml:space="preserve">Los estudiantes de Primaria y Bachillerato que habitualmente </w:t>
      </w:r>
      <w:r w:rsidR="00D349A8" w:rsidRPr="00D13C95">
        <w:rPr>
          <w:rFonts w:cs="Miriam"/>
        </w:rPr>
        <w:t xml:space="preserve">utilizan transporte particular, </w:t>
      </w:r>
      <w:r w:rsidRPr="00D13C95">
        <w:rPr>
          <w:rFonts w:cs="Miriam"/>
        </w:rPr>
        <w:t>deberán presentar a la salida el carné de autorización suministrado por la sección.</w:t>
      </w:r>
    </w:p>
    <w:p w14:paraId="641CA8B6" w14:textId="77777777" w:rsidR="00F0078E" w:rsidRPr="00D13C95" w:rsidRDefault="00F0078E" w:rsidP="00053334">
      <w:pPr>
        <w:pStyle w:val="NoSpacing"/>
        <w:numPr>
          <w:ilvl w:val="0"/>
          <w:numId w:val="33"/>
        </w:numPr>
        <w:jc w:val="both"/>
        <w:rPr>
          <w:rFonts w:cs="Miriam"/>
        </w:rPr>
      </w:pPr>
      <w:r w:rsidRPr="00D13C95">
        <w:rPr>
          <w:rFonts w:cs="Miriam"/>
        </w:rPr>
        <w:t>Para los estudiantes que utilizan transporte particular ocasio</w:t>
      </w:r>
      <w:r w:rsidR="00D349A8" w:rsidRPr="00D13C95">
        <w:rPr>
          <w:rFonts w:cs="Miriam"/>
        </w:rPr>
        <w:t xml:space="preserve">nalmente: Los padres de familia </w:t>
      </w:r>
      <w:r w:rsidRPr="00D13C95">
        <w:rPr>
          <w:rFonts w:cs="Miriam"/>
        </w:rPr>
        <w:t>deben enviar por escrito una autorización, avalada por el Jef</w:t>
      </w:r>
      <w:r w:rsidR="00D349A8" w:rsidRPr="00D13C95">
        <w:rPr>
          <w:rFonts w:cs="Miriam"/>
        </w:rPr>
        <w:t xml:space="preserve">e de la Sección respectivo o la </w:t>
      </w:r>
      <w:r w:rsidRPr="00D13C95">
        <w:rPr>
          <w:rFonts w:cs="Miriam"/>
        </w:rPr>
        <w:t xml:space="preserve">persona que él designe, para recoger a sus hijos en el Colegio, utilizando el </w:t>
      </w:r>
      <w:commentRangeStart w:id="499"/>
      <w:r w:rsidRPr="00D13C95">
        <w:rPr>
          <w:rFonts w:cs="Miriam"/>
        </w:rPr>
        <w:t>formato establecido.</w:t>
      </w:r>
      <w:commentRangeEnd w:id="499"/>
      <w:r w:rsidR="006606BF">
        <w:rPr>
          <w:rStyle w:val="CommentReference"/>
        </w:rPr>
        <w:commentReference w:id="499"/>
      </w:r>
    </w:p>
    <w:p w14:paraId="3A81457B" w14:textId="537FCFAD" w:rsidR="00F0078E" w:rsidRPr="00D13C95" w:rsidRDefault="00F0078E" w:rsidP="00732F4A">
      <w:pPr>
        <w:pStyle w:val="NoSpacing"/>
        <w:ind w:left="720"/>
        <w:jc w:val="both"/>
        <w:rPr>
          <w:rFonts w:cs="Miriam"/>
        </w:rPr>
      </w:pPr>
      <w:r w:rsidRPr="00732F4A">
        <w:rPr>
          <w:rFonts w:cs="Miriam"/>
          <w:b/>
        </w:rPr>
        <w:t>En Early Childhood:</w:t>
      </w:r>
      <w:r w:rsidRPr="00D13C95">
        <w:rPr>
          <w:rFonts w:cs="Miriam"/>
        </w:rPr>
        <w:t xml:space="preserve"> Los padres deben enviar vía correo el</w:t>
      </w:r>
      <w:r w:rsidR="00D349A8" w:rsidRPr="00D13C95">
        <w:rPr>
          <w:rFonts w:cs="Miriam"/>
        </w:rPr>
        <w:t xml:space="preserve">ectrónico el permiso de salida, </w:t>
      </w:r>
      <w:r w:rsidRPr="00D13C95">
        <w:rPr>
          <w:rFonts w:cs="Miriam"/>
        </w:rPr>
        <w:t>explicitando la hora de salida y quién recoge al niño, antes de</w:t>
      </w:r>
      <w:r w:rsidR="00D349A8" w:rsidRPr="00D13C95">
        <w:rPr>
          <w:rFonts w:cs="Miriam"/>
        </w:rPr>
        <w:t xml:space="preserve"> las 9:00 a.m. a los profesores </w:t>
      </w:r>
      <w:r w:rsidRPr="00D13C95">
        <w:rPr>
          <w:rFonts w:cs="Miriam"/>
        </w:rPr>
        <w:t>titulares y al departamento de Transporte. Cuando los niños v</w:t>
      </w:r>
      <w:r w:rsidR="00D349A8" w:rsidRPr="00D13C95">
        <w:rPr>
          <w:rFonts w:cs="Miriam"/>
        </w:rPr>
        <w:t xml:space="preserve">an a ser recogidos en grupo con </w:t>
      </w:r>
      <w:r w:rsidRPr="00D13C95">
        <w:rPr>
          <w:rFonts w:cs="Miriam"/>
        </w:rPr>
        <w:t>motivo de una fiesta infantil, los anfitriones deberán recogerlos</w:t>
      </w:r>
      <w:r w:rsidR="00D349A8" w:rsidRPr="00D13C95">
        <w:rPr>
          <w:rFonts w:cs="Miriam"/>
        </w:rPr>
        <w:t xml:space="preserve"> en la Oficina de la Sección de </w:t>
      </w:r>
      <w:commentRangeStart w:id="500"/>
      <w:ins w:id="501" w:author="ANA MARIA  DE LA TORRE" w:date="2016-02-26T14:17:00Z">
        <w:r w:rsidR="003B3869" w:rsidRPr="00193AAE">
          <w:rPr>
            <w:rFonts w:cs="Miriam"/>
            <w:highlight w:val="lightGray"/>
          </w:rPr>
          <w:t>Early Childhood.</w:t>
        </w:r>
      </w:ins>
      <w:del w:id="502" w:author="ANA MARIA  DE LA TORRE" w:date="2016-02-26T14:17:00Z">
        <w:r w:rsidRPr="00D13C95" w:rsidDel="003B3869">
          <w:rPr>
            <w:rFonts w:cs="Miriam"/>
          </w:rPr>
          <w:delText>Primer Infancia.</w:delText>
        </w:r>
      </w:del>
      <w:commentRangeEnd w:id="500"/>
      <w:r w:rsidR="00CB68FD">
        <w:rPr>
          <w:rStyle w:val="CommentReference"/>
        </w:rPr>
        <w:commentReference w:id="500"/>
      </w:r>
    </w:p>
    <w:p w14:paraId="0C5340BA" w14:textId="77777777" w:rsidR="00F0078E" w:rsidRPr="00D13C95" w:rsidRDefault="00F0078E" w:rsidP="00732F4A">
      <w:pPr>
        <w:pStyle w:val="NoSpacing"/>
        <w:ind w:left="720"/>
        <w:jc w:val="both"/>
        <w:rPr>
          <w:rFonts w:cs="Miriam"/>
        </w:rPr>
      </w:pPr>
      <w:r w:rsidRPr="00D13C95">
        <w:rPr>
          <w:rFonts w:cs="Miriam"/>
          <w:b/>
        </w:rPr>
        <w:t xml:space="preserve">En Primaria: </w:t>
      </w:r>
      <w:r w:rsidRPr="00D13C95">
        <w:rPr>
          <w:rFonts w:cs="Miriam"/>
        </w:rPr>
        <w:t>Los maestros recogen los permisos y los envían a la oficina.</w:t>
      </w:r>
    </w:p>
    <w:p w14:paraId="70E6C628" w14:textId="77777777" w:rsidR="00F0078E" w:rsidRPr="00D13C95" w:rsidRDefault="00F0078E" w:rsidP="00732F4A">
      <w:pPr>
        <w:pStyle w:val="NoSpacing"/>
        <w:ind w:left="720"/>
        <w:jc w:val="both"/>
        <w:rPr>
          <w:rFonts w:cs="Miriam"/>
        </w:rPr>
      </w:pPr>
      <w:r w:rsidRPr="00D13C95">
        <w:rPr>
          <w:rFonts w:cs="Miriam"/>
          <w:b/>
        </w:rPr>
        <w:t>En Bachillerato:</w:t>
      </w:r>
      <w:r w:rsidRPr="00D13C95">
        <w:rPr>
          <w:rFonts w:cs="Miriam"/>
        </w:rPr>
        <w:t xml:space="preserve"> Los estudiantes deben presentar los permisos en</w:t>
      </w:r>
      <w:r w:rsidR="00D349A8" w:rsidRPr="00D13C95">
        <w:rPr>
          <w:rFonts w:cs="Miriam"/>
        </w:rPr>
        <w:t xml:space="preserve"> la oficina de la sección antes </w:t>
      </w:r>
      <w:r w:rsidRPr="00D13C95">
        <w:rPr>
          <w:rFonts w:cs="Miriam"/>
        </w:rPr>
        <w:t>que el primer recreo termine Los estudiantes autorizados debe</w:t>
      </w:r>
      <w:r w:rsidR="00D349A8" w:rsidRPr="00D13C95">
        <w:rPr>
          <w:rFonts w:cs="Miriam"/>
        </w:rPr>
        <w:t xml:space="preserve">n presentar el permiso especial </w:t>
      </w:r>
      <w:r w:rsidRPr="00D13C95">
        <w:rPr>
          <w:rFonts w:cs="Miriam"/>
        </w:rPr>
        <w:t>antes de salir del Colegio.</w:t>
      </w:r>
    </w:p>
    <w:p w14:paraId="4EF55189" w14:textId="77777777" w:rsidR="00C01332" w:rsidRDefault="00C01332">
      <w:pPr>
        <w:pStyle w:val="NoSpacing"/>
        <w:jc w:val="both"/>
        <w:rPr>
          <w:ins w:id="503" w:author="Diana Velazquez" w:date="2016-03-28T15:58:00Z"/>
          <w:rFonts w:cs="Miriam"/>
          <w:highlight w:val="lightGray"/>
        </w:rPr>
        <w:pPrChange w:id="504" w:author="Diana Velazquez" w:date="2016-03-28T15:58:00Z">
          <w:pPr>
            <w:pStyle w:val="NoSpacing"/>
            <w:ind w:left="709"/>
            <w:jc w:val="both"/>
          </w:pPr>
        </w:pPrChange>
      </w:pPr>
    </w:p>
    <w:p w14:paraId="5A598934" w14:textId="0C357010" w:rsidR="009513B3" w:rsidRPr="00C01332" w:rsidRDefault="009513B3">
      <w:pPr>
        <w:pStyle w:val="NoSpacing"/>
        <w:numPr>
          <w:ilvl w:val="0"/>
          <w:numId w:val="33"/>
        </w:numPr>
        <w:jc w:val="both"/>
        <w:rPr>
          <w:ins w:id="505" w:author="Diana Velazquez" w:date="2016-03-10T16:00:00Z"/>
          <w:rFonts w:cs="Miriam"/>
          <w:b/>
          <w:rPrChange w:id="506" w:author="Diana Velazquez" w:date="2016-03-28T15:58:00Z">
            <w:rPr>
              <w:ins w:id="507" w:author="Diana Velazquez" w:date="2016-03-10T16:00:00Z"/>
              <w:rFonts w:cs="Miriam"/>
            </w:rPr>
          </w:rPrChange>
        </w:rPr>
        <w:pPrChange w:id="508" w:author="Diana Velazquez" w:date="2016-03-28T15:59:00Z">
          <w:pPr>
            <w:pStyle w:val="NoSpacing"/>
            <w:ind w:left="709"/>
            <w:jc w:val="both"/>
          </w:pPr>
        </w:pPrChange>
      </w:pPr>
      <w:ins w:id="509" w:author="Diana Velazquez" w:date="2016-03-10T16:00:00Z">
        <w:r w:rsidRPr="00C01332">
          <w:rPr>
            <w:rFonts w:cs="Miriam"/>
            <w:b/>
            <w:highlight w:val="lightGray"/>
            <w:rPrChange w:id="510" w:author="Diana Velazquez" w:date="2016-03-28T15:58:00Z">
              <w:rPr>
                <w:rFonts w:cs="Miriam"/>
                <w:highlight w:val="lightGray"/>
              </w:rPr>
            </w:rPrChange>
          </w:rPr>
          <w:t>Horario de Salida en Vehículos Particulares:</w:t>
        </w:r>
      </w:ins>
    </w:p>
    <w:p w14:paraId="0B7F8C89" w14:textId="77777777" w:rsidR="00193AAE" w:rsidRPr="00193AAE" w:rsidRDefault="00F0078E">
      <w:pPr>
        <w:pStyle w:val="NoSpacing"/>
        <w:ind w:left="360"/>
        <w:jc w:val="both"/>
        <w:rPr>
          <w:ins w:id="511" w:author="Secretaria Juridico" w:date="2016-03-18T10:39:00Z"/>
          <w:rFonts w:ascii="Calibri" w:eastAsia="Calibri" w:hAnsi="Calibri" w:cs="Times New Roman"/>
        </w:rPr>
        <w:pPrChange w:id="512" w:author="Diana Velazquez" w:date="2016-03-28T16:02:00Z">
          <w:pPr>
            <w:pStyle w:val="NoSpacing"/>
            <w:jc w:val="both"/>
          </w:pPr>
        </w:pPrChange>
      </w:pPr>
      <w:r w:rsidRPr="00D13C95">
        <w:rPr>
          <w:rFonts w:cs="Miriam"/>
        </w:rPr>
        <w:t>Los niños serán entregados por los docentes quienes llevarán el con</w:t>
      </w:r>
      <w:r w:rsidR="00D349A8" w:rsidRPr="00D13C95">
        <w:rPr>
          <w:rFonts w:cs="Miriam"/>
        </w:rPr>
        <w:t xml:space="preserve">trol de salida, en los horarios </w:t>
      </w:r>
      <w:r w:rsidRPr="00D13C95">
        <w:rPr>
          <w:rFonts w:cs="Miriam"/>
        </w:rPr>
        <w:t xml:space="preserve">de 1:20-1:40 p.m. </w:t>
      </w:r>
      <w:ins w:id="513" w:author="Diana Velazquez" w:date="2016-03-10T15:58:00Z">
        <w:r w:rsidR="009513B3" w:rsidRPr="00D13C95">
          <w:rPr>
            <w:rFonts w:cs="Miriam"/>
          </w:rPr>
          <w:t>y 3:15-3:35 p.</w:t>
        </w:r>
        <w:commentRangeStart w:id="514"/>
        <w:r w:rsidR="009513B3" w:rsidRPr="00D13C95">
          <w:rPr>
            <w:rFonts w:cs="Miriam"/>
          </w:rPr>
          <w:t>m</w:t>
        </w:r>
      </w:ins>
      <w:commentRangeEnd w:id="514"/>
      <w:ins w:id="515" w:author="Diana Velazquez" w:date="2016-03-10T16:01:00Z">
        <w:r w:rsidR="009513B3">
          <w:rPr>
            <w:rStyle w:val="CommentReference"/>
          </w:rPr>
          <w:commentReference w:id="514"/>
        </w:r>
      </w:ins>
      <w:ins w:id="516" w:author="Diana Velazquez" w:date="2016-03-10T15:58:00Z">
        <w:r w:rsidR="009513B3" w:rsidRPr="00D13C95">
          <w:rPr>
            <w:rFonts w:cs="Miriam"/>
          </w:rPr>
          <w:t xml:space="preserve">. </w:t>
        </w:r>
      </w:ins>
      <w:del w:id="517" w:author="Diana Velazquez" w:date="2016-03-28T15:59:00Z">
        <w:r w:rsidRPr="00D13C95" w:rsidDel="00C01332">
          <w:rPr>
            <w:rFonts w:cs="Miriam"/>
          </w:rPr>
          <w:delText>(</w:delText>
        </w:r>
      </w:del>
    </w:p>
    <w:p w14:paraId="3F6E74B1" w14:textId="475668E6" w:rsidR="00193AAE" w:rsidRPr="00193AAE" w:rsidDel="00C01332" w:rsidRDefault="00193AAE">
      <w:pPr>
        <w:pStyle w:val="NoSpacing"/>
        <w:ind w:left="360"/>
        <w:jc w:val="both"/>
        <w:rPr>
          <w:ins w:id="518" w:author="Secretaria Juridico" w:date="2016-03-18T10:39:00Z"/>
          <w:del w:id="519" w:author="Diana Velazquez" w:date="2016-03-28T16:00:00Z"/>
          <w:rFonts w:ascii="Calibri" w:eastAsia="Calibri" w:hAnsi="Calibri" w:cs="Miriam"/>
          <w:b/>
        </w:rPr>
        <w:pPrChange w:id="520" w:author="Diana Velazquez" w:date="2016-03-28T16:02:00Z">
          <w:pPr>
            <w:pStyle w:val="NoSpacing"/>
            <w:jc w:val="both"/>
          </w:pPr>
        </w:pPrChange>
      </w:pPr>
      <w:ins w:id="521" w:author="Secretaria Juridico" w:date="2016-03-18T10:39:00Z">
        <w:del w:id="522" w:author="Diana Velazquez" w:date="2016-03-28T16:00:00Z">
          <w:r w:rsidRPr="00193AAE" w:rsidDel="00C01332">
            <w:rPr>
              <w:rFonts w:ascii="Calibri" w:eastAsia="Calibri" w:hAnsi="Calibri" w:cs="Times New Roman"/>
            </w:rPr>
            <w:delText xml:space="preserve">Esto de la ubicación de las sillas también esta repetido en el 8 párrafo de </w:delText>
          </w:r>
          <w:r w:rsidRPr="00193AAE" w:rsidDel="00C01332">
            <w:rPr>
              <w:rFonts w:ascii="Calibri" w:eastAsia="Calibri" w:hAnsi="Calibri" w:cs="Miriam"/>
              <w:b/>
            </w:rPr>
            <w:delText>3.15.2 Conducta en los Buses</w:delText>
          </w:r>
        </w:del>
      </w:ins>
    </w:p>
    <w:p w14:paraId="59031E30" w14:textId="42EA3F4E" w:rsidR="00C01332" w:rsidRDefault="00BC542F">
      <w:pPr>
        <w:pStyle w:val="NoSpacing"/>
        <w:ind w:left="360"/>
        <w:jc w:val="both"/>
        <w:rPr>
          <w:ins w:id="523" w:author="Diana Velazquez" w:date="2016-03-28T16:00:00Z"/>
          <w:rFonts w:cs="Miriam"/>
        </w:rPr>
        <w:pPrChange w:id="524" w:author="Diana Velazquez" w:date="2016-03-28T16:02:00Z">
          <w:pPr>
            <w:pStyle w:val="NoSpacing"/>
            <w:ind w:left="709"/>
            <w:jc w:val="both"/>
          </w:pPr>
        </w:pPrChange>
      </w:pPr>
      <w:commentRangeStart w:id="525"/>
      <w:ins w:id="526" w:author="ANA MARIA  DE LA TORRE" w:date="2016-02-26T14:16:00Z">
        <w:del w:id="527" w:author="Secretaria Juridico" w:date="2016-03-18T10:39:00Z">
          <w:r w:rsidRPr="00193AAE" w:rsidDel="00193AAE">
            <w:rPr>
              <w:rFonts w:cs="Miriam"/>
              <w:highlight w:val="lightGray"/>
            </w:rPr>
            <w:delText xml:space="preserve">nueva entrada y salida para </w:delText>
          </w:r>
        </w:del>
      </w:ins>
      <w:del w:id="528" w:author="Secretaria Juridico" w:date="2016-03-18T10:39:00Z">
        <w:r w:rsidR="00F0078E" w:rsidRPr="00193AAE" w:rsidDel="00193AAE">
          <w:rPr>
            <w:rFonts w:cs="Miriam"/>
            <w:highlight w:val="lightGray"/>
          </w:rPr>
          <w:delText xml:space="preserve">puerta de cafetería para </w:delText>
        </w:r>
      </w:del>
      <w:commentRangeEnd w:id="525"/>
      <w:r w:rsidR="00CB68FD" w:rsidRPr="00193AAE">
        <w:rPr>
          <w:rStyle w:val="CommentReference"/>
          <w:highlight w:val="lightGray"/>
        </w:rPr>
        <w:commentReference w:id="525"/>
      </w:r>
      <w:r w:rsidR="00F0078E" w:rsidRPr="00193AAE">
        <w:rPr>
          <w:rFonts w:cs="Miriam"/>
          <w:highlight w:val="lightGray"/>
        </w:rPr>
        <w:t>Early Childhood</w:t>
      </w:r>
      <w:ins w:id="529" w:author="Diana Velazquez" w:date="2016-03-28T16:00:00Z">
        <w:r w:rsidR="00C01332">
          <w:rPr>
            <w:rFonts w:cs="Miriam"/>
          </w:rPr>
          <w:t xml:space="preserve">: </w:t>
        </w:r>
        <w:r w:rsidR="00C01332" w:rsidRPr="00C01332">
          <w:rPr>
            <w:rFonts w:cs="Miriam"/>
            <w:highlight w:val="lightGray"/>
            <w:rPrChange w:id="530" w:author="Diana Velazquez" w:date="2016-03-28T16:01:00Z">
              <w:rPr>
                <w:rFonts w:cs="Miriam"/>
              </w:rPr>
            </w:rPrChange>
          </w:rPr>
          <w:t xml:space="preserve">En </w:t>
        </w:r>
      </w:ins>
      <w:ins w:id="531" w:author="Diana Velazquez" w:date="2016-03-28T16:01:00Z">
        <w:r w:rsidR="00D84459">
          <w:rPr>
            <w:rFonts w:cs="Miriam"/>
            <w:highlight w:val="lightGray"/>
          </w:rPr>
          <w:t>el acceso a la Sección</w:t>
        </w:r>
      </w:ins>
      <w:ins w:id="532" w:author="Diana Velazquez" w:date="2016-03-28T16:00:00Z">
        <w:r w:rsidR="00C01332" w:rsidRPr="00C01332">
          <w:rPr>
            <w:rFonts w:cs="Miriam"/>
            <w:highlight w:val="lightGray"/>
            <w:rPrChange w:id="533" w:author="Diana Velazquez" w:date="2016-03-28T16:01:00Z">
              <w:rPr>
                <w:rFonts w:cs="Miriam"/>
              </w:rPr>
            </w:rPrChange>
          </w:rPr>
          <w:t xml:space="preserve"> de Early Childhood</w:t>
        </w:r>
      </w:ins>
      <w:r w:rsidR="00F0078E" w:rsidRPr="00D13C95">
        <w:rPr>
          <w:rFonts w:cs="Miriam"/>
        </w:rPr>
        <w:t xml:space="preserve"> </w:t>
      </w:r>
    </w:p>
    <w:p w14:paraId="2C381790" w14:textId="77777777" w:rsidR="00C01332" w:rsidRDefault="00C01332">
      <w:pPr>
        <w:pStyle w:val="NoSpacing"/>
        <w:ind w:left="360"/>
        <w:jc w:val="both"/>
        <w:rPr>
          <w:ins w:id="534" w:author="Diana Velazquez" w:date="2016-03-28T16:00:00Z"/>
          <w:rFonts w:cs="Miriam"/>
        </w:rPr>
        <w:pPrChange w:id="535" w:author="Diana Velazquez" w:date="2016-03-28T16:02:00Z">
          <w:pPr>
            <w:pStyle w:val="NoSpacing"/>
            <w:ind w:left="709"/>
            <w:jc w:val="both"/>
          </w:pPr>
        </w:pPrChange>
      </w:pPr>
      <w:ins w:id="536" w:author="Diana Velazquez" w:date="2016-03-28T16:00:00Z">
        <w:r>
          <w:rPr>
            <w:rFonts w:cs="Miriam"/>
          </w:rPr>
          <w:t xml:space="preserve">Primaria: </w:t>
        </w:r>
      </w:ins>
      <w:del w:id="537" w:author="Diana Velazquez" w:date="2016-03-28T16:00:00Z">
        <w:r w:rsidR="00F0078E" w:rsidRPr="00D13C95" w:rsidDel="00C01332">
          <w:rPr>
            <w:rFonts w:cs="Miriam"/>
          </w:rPr>
          <w:delText>y f</w:delText>
        </w:r>
      </w:del>
      <w:ins w:id="538" w:author="Diana Velazquez" w:date="2016-03-28T16:00:00Z">
        <w:r>
          <w:rPr>
            <w:rFonts w:cs="Miriam"/>
          </w:rPr>
          <w:t>F</w:t>
        </w:r>
      </w:ins>
      <w:r w:rsidR="00F0078E" w:rsidRPr="00D13C95">
        <w:rPr>
          <w:rFonts w:cs="Miriam"/>
        </w:rPr>
        <w:t>re</w:t>
      </w:r>
      <w:r w:rsidR="00D349A8" w:rsidRPr="00D13C95">
        <w:rPr>
          <w:rFonts w:cs="Miriam"/>
        </w:rPr>
        <w:t xml:space="preserve">nte al </w:t>
      </w:r>
      <w:ins w:id="539" w:author="Diana Velazquez" w:date="2016-03-10T15:53:00Z">
        <w:r w:rsidR="0028337D">
          <w:rPr>
            <w:rFonts w:cs="Miriam"/>
          </w:rPr>
          <w:t>A</w:t>
        </w:r>
      </w:ins>
      <w:del w:id="540" w:author="Diana Velazquez" w:date="2016-03-10T15:53:00Z">
        <w:r w:rsidR="00D349A8" w:rsidRPr="00D13C95" w:rsidDel="0028337D">
          <w:rPr>
            <w:rFonts w:cs="Miriam"/>
          </w:rPr>
          <w:delText>a</w:delText>
        </w:r>
      </w:del>
      <w:r w:rsidR="00D349A8" w:rsidRPr="00D13C95">
        <w:rPr>
          <w:rFonts w:cs="Miriam"/>
        </w:rPr>
        <w:t xml:space="preserve">uditorio </w:t>
      </w:r>
      <w:del w:id="541" w:author="Diana Velazquez" w:date="2016-03-28T16:00:00Z">
        <w:r w:rsidR="00D349A8" w:rsidRPr="00D13C95" w:rsidDel="00C01332">
          <w:rPr>
            <w:rFonts w:cs="Miriam"/>
          </w:rPr>
          <w:delText>para Primaria</w:delText>
        </w:r>
      </w:del>
      <w:ins w:id="542" w:author="Diana Velazquez" w:date="2016-03-28T16:00:00Z">
        <w:r>
          <w:rPr>
            <w:rFonts w:cs="Miriam"/>
          </w:rPr>
          <w:t>AEB Laurence</w:t>
        </w:r>
      </w:ins>
      <w:del w:id="543" w:author="Diana Velazquez" w:date="2016-03-28T16:00:00Z">
        <w:r w:rsidR="00D349A8" w:rsidRPr="00D13C95" w:rsidDel="00C01332">
          <w:rPr>
            <w:rFonts w:cs="Miriam"/>
          </w:rPr>
          <w:delText>)</w:delText>
        </w:r>
      </w:del>
      <w:ins w:id="544" w:author="Diana Velazquez" w:date="2016-03-10T15:58:00Z">
        <w:r w:rsidR="009513B3">
          <w:rPr>
            <w:rFonts w:cs="Miriam"/>
          </w:rPr>
          <w:t>.</w:t>
        </w:r>
      </w:ins>
      <w:ins w:id="545" w:author="Diana Velazquez" w:date="2016-03-10T15:59:00Z">
        <w:r w:rsidR="009513B3" w:rsidRPr="009513B3">
          <w:rPr>
            <w:rFonts w:cs="Miriam"/>
          </w:rPr>
          <w:t xml:space="preserve"> </w:t>
        </w:r>
      </w:ins>
    </w:p>
    <w:p w14:paraId="6403A126" w14:textId="7EECC268" w:rsidR="009513B3" w:rsidRDefault="009513B3">
      <w:pPr>
        <w:pStyle w:val="NoSpacing"/>
        <w:ind w:left="360"/>
        <w:jc w:val="both"/>
        <w:rPr>
          <w:ins w:id="546" w:author="Diana Velazquez" w:date="2016-03-10T15:59:00Z"/>
          <w:rFonts w:cs="Miriam"/>
        </w:rPr>
        <w:pPrChange w:id="547" w:author="Diana Velazquez" w:date="2016-03-28T16:02:00Z">
          <w:pPr>
            <w:pStyle w:val="NoSpacing"/>
            <w:ind w:left="709"/>
            <w:jc w:val="both"/>
          </w:pPr>
        </w:pPrChange>
      </w:pPr>
      <w:ins w:id="548" w:author="Diana Velazquez" w:date="2016-03-10T15:59:00Z">
        <w:r w:rsidRPr="00D13C95">
          <w:rPr>
            <w:rFonts w:cs="Miriam"/>
          </w:rPr>
          <w:t xml:space="preserve">Si después de esa hora, los niños de Early Childhood y Primaria no han sido recogidos, serán llevados a la respectiva oficina y permanecerán con la </w:t>
        </w:r>
        <w:r>
          <w:rPr>
            <w:rFonts w:cs="Miriam"/>
          </w:rPr>
          <w:t>S</w:t>
        </w:r>
        <w:r w:rsidRPr="00D13C95">
          <w:rPr>
            <w:rFonts w:cs="Miriam"/>
          </w:rPr>
          <w:t>ecreta</w:t>
        </w:r>
        <w:r>
          <w:rPr>
            <w:rFonts w:cs="Miriam"/>
          </w:rPr>
          <w:t>ria, Asistente de la Sección o Coordinadora de E</w:t>
        </w:r>
        <w:r w:rsidRPr="00D13C95">
          <w:rPr>
            <w:rFonts w:cs="Miriam"/>
          </w:rPr>
          <w:t>xtracurriculares.</w:t>
        </w:r>
      </w:ins>
    </w:p>
    <w:p w14:paraId="7A4A18FA" w14:textId="2F8B7A10" w:rsidR="009513B3" w:rsidRPr="00D13C95" w:rsidRDefault="009513B3">
      <w:pPr>
        <w:pStyle w:val="NoSpacing"/>
        <w:ind w:left="360"/>
        <w:jc w:val="both"/>
        <w:rPr>
          <w:ins w:id="549" w:author="Diana Velazquez" w:date="2016-03-10T15:59:00Z"/>
          <w:rFonts w:cs="Miriam"/>
        </w:rPr>
        <w:pPrChange w:id="550" w:author="Diana Velazquez" w:date="2016-03-28T16:02:00Z">
          <w:pPr>
            <w:pStyle w:val="NoSpacing"/>
            <w:ind w:left="709"/>
            <w:jc w:val="both"/>
          </w:pPr>
        </w:pPrChange>
      </w:pPr>
      <w:ins w:id="551" w:author="Diana Velazquez" w:date="2016-03-10T15:59:00Z">
        <w:r w:rsidRPr="00D13C95">
          <w:rPr>
            <w:rFonts w:cs="Miriam"/>
          </w:rPr>
          <w:t>Los niños</w:t>
        </w:r>
        <w:r>
          <w:rPr>
            <w:rFonts w:cs="Miriam"/>
          </w:rPr>
          <w:t xml:space="preserve"> de </w:t>
        </w:r>
        <w:r w:rsidRPr="009F2143">
          <w:rPr>
            <w:rFonts w:cs="Miriam"/>
            <w:highlight w:val="lightGray"/>
          </w:rPr>
          <w:t>EC y Primaria</w:t>
        </w:r>
        <w:r w:rsidRPr="00D13C95">
          <w:rPr>
            <w:rFonts w:cs="Miriam"/>
          </w:rPr>
          <w:t xml:space="preserve"> que se quedan en extracurriculares, serán recogidos por sus padres, puntualmente, a las 3:00 p.m.</w:t>
        </w:r>
      </w:ins>
    </w:p>
    <w:p w14:paraId="1817795D" w14:textId="2566137F" w:rsidR="009513B3" w:rsidDel="009513B3" w:rsidRDefault="009513B3">
      <w:pPr>
        <w:pStyle w:val="NoSpacing"/>
        <w:ind w:left="360"/>
        <w:jc w:val="both"/>
        <w:rPr>
          <w:del w:id="552" w:author="Diana Velazquez" w:date="2016-03-10T15:57:00Z"/>
          <w:rFonts w:cs="Miriam"/>
        </w:rPr>
        <w:pPrChange w:id="553" w:author="Diana Velazquez" w:date="2016-03-28T16:02:00Z">
          <w:pPr>
            <w:pStyle w:val="NoSpacing"/>
            <w:ind w:left="709"/>
            <w:jc w:val="both"/>
          </w:pPr>
        </w:pPrChange>
      </w:pPr>
      <w:ins w:id="554" w:author="Diana Velazquez" w:date="2016-03-10T15:58:00Z">
        <w:r>
          <w:rPr>
            <w:rFonts w:cs="Miriam"/>
          </w:rPr>
          <w:t xml:space="preserve">Los Estudiantes de </w:t>
        </w:r>
      </w:ins>
      <w:del w:id="555" w:author="Diana Velazquez" w:date="2016-03-10T16:00:00Z">
        <w:r w:rsidR="00D349A8" w:rsidRPr="00D13C95" w:rsidDel="009513B3">
          <w:rPr>
            <w:rFonts w:cs="Miriam"/>
          </w:rPr>
          <w:delText xml:space="preserve"> </w:delText>
        </w:r>
      </w:del>
      <w:ins w:id="556" w:author="Diana Velazquez" w:date="2016-03-10T16:00:00Z">
        <w:r>
          <w:rPr>
            <w:rFonts w:cs="Miriam"/>
          </w:rPr>
          <w:t xml:space="preserve">Bachillerato podrán salir </w:t>
        </w:r>
        <w:r w:rsidRPr="00D13C95">
          <w:rPr>
            <w:rFonts w:cs="Miriam"/>
          </w:rPr>
          <w:t>en</w:t>
        </w:r>
      </w:ins>
      <w:ins w:id="557" w:author="Diana Velazquez" w:date="2016-03-10T15:59:00Z">
        <w:r>
          <w:rPr>
            <w:rFonts w:cs="Miriam"/>
          </w:rPr>
          <w:t xml:space="preserve"> el horario de </w:t>
        </w:r>
      </w:ins>
      <w:ins w:id="558" w:author="Diana Velazquez" w:date="2016-03-10T15:58:00Z">
        <w:r w:rsidRPr="00D13C95">
          <w:rPr>
            <w:rFonts w:cs="Miriam"/>
          </w:rPr>
          <w:t>3:15-3:35 p.m</w:t>
        </w:r>
        <w:r w:rsidRPr="00D13C95" w:rsidDel="009513B3">
          <w:rPr>
            <w:rFonts w:cs="Miriam"/>
          </w:rPr>
          <w:t xml:space="preserve"> </w:t>
        </w:r>
      </w:ins>
      <w:del w:id="559" w:author="Diana Velazquez" w:date="2016-03-10T15:58:00Z">
        <w:r w:rsidR="00F0078E" w:rsidRPr="00D13C95" w:rsidDel="009513B3">
          <w:rPr>
            <w:rFonts w:cs="Miriam"/>
          </w:rPr>
          <w:delText xml:space="preserve">y 3:15-3:35 p.m. </w:delText>
        </w:r>
      </w:del>
      <w:r w:rsidR="00F0078E" w:rsidRPr="00D13C95">
        <w:rPr>
          <w:rFonts w:cs="Miriam"/>
        </w:rPr>
        <w:t>(</w:t>
      </w:r>
      <w:del w:id="560" w:author="Diana Velazquez" w:date="2016-03-10T16:01:00Z">
        <w:r w:rsidR="00F0078E" w:rsidRPr="00D13C95" w:rsidDel="009513B3">
          <w:rPr>
            <w:rFonts w:cs="Miriam"/>
          </w:rPr>
          <w:delText xml:space="preserve">en </w:delText>
        </w:r>
      </w:del>
      <w:ins w:id="561" w:author="Diana Velazquez" w:date="2016-03-10T16:01:00Z">
        <w:r>
          <w:rPr>
            <w:rFonts w:cs="Miriam"/>
          </w:rPr>
          <w:t>salida por</w:t>
        </w:r>
        <w:r w:rsidRPr="00D13C95">
          <w:rPr>
            <w:rFonts w:cs="Miriam"/>
          </w:rPr>
          <w:t xml:space="preserve"> </w:t>
        </w:r>
      </w:ins>
      <w:r w:rsidR="00F0078E" w:rsidRPr="00D13C95">
        <w:rPr>
          <w:rFonts w:cs="Miriam"/>
        </w:rPr>
        <w:t xml:space="preserve">el parqueadero de los buses). </w:t>
      </w:r>
      <w:del w:id="562" w:author="Diana Velazquez" w:date="2016-03-10T15:59:00Z">
        <w:r w:rsidR="00F0078E" w:rsidRPr="00D13C95" w:rsidDel="009513B3">
          <w:rPr>
            <w:rFonts w:cs="Miriam"/>
          </w:rPr>
          <w:delText>Si después de esa h</w:delText>
        </w:r>
        <w:r w:rsidR="00D349A8" w:rsidRPr="00D13C95" w:rsidDel="009513B3">
          <w:rPr>
            <w:rFonts w:cs="Miriam"/>
          </w:rPr>
          <w:delText xml:space="preserve">ora, los niños de Early </w:delText>
        </w:r>
        <w:r w:rsidR="00F0078E" w:rsidRPr="00D13C95" w:rsidDel="009513B3">
          <w:rPr>
            <w:rFonts w:cs="Miriam"/>
          </w:rPr>
          <w:delText>Childhood y Primaria no han sido recogidos, serán llevados a la re</w:delText>
        </w:r>
        <w:r w:rsidR="00D349A8" w:rsidRPr="00D13C95" w:rsidDel="009513B3">
          <w:rPr>
            <w:rFonts w:cs="Miriam"/>
          </w:rPr>
          <w:delText xml:space="preserve">spectiva oficina y permanecerán </w:delText>
        </w:r>
        <w:r w:rsidR="00F0078E" w:rsidRPr="00D13C95" w:rsidDel="009513B3">
          <w:rPr>
            <w:rFonts w:cs="Miriam"/>
          </w:rPr>
          <w:delText>con la secretaria, asistente de la Sección o coordinadora de extracurriculares.</w:delText>
        </w:r>
      </w:del>
      <w:moveToRangeStart w:id="563" w:author="Diana Velazquez" w:date="2016-03-10T15:57:00Z" w:name="move445388769"/>
      <w:moveTo w:id="564" w:author="Diana Velazquez" w:date="2016-03-10T15:57:00Z">
        <w:del w:id="565" w:author="Diana Velazquez" w:date="2016-03-10T15:59:00Z">
          <w:r w:rsidRPr="00D13C95" w:rsidDel="009513B3">
            <w:rPr>
              <w:rFonts w:cs="Miriam"/>
            </w:rPr>
            <w:delText>Los niños que se quedan en extracurriculares, serán recogidos por sus padres, puntualmente, a las 3:00 p.m.</w:delText>
          </w:r>
        </w:del>
      </w:moveTo>
    </w:p>
    <w:moveToRangeEnd w:id="563"/>
    <w:p w14:paraId="604CDB46" w14:textId="1E4DA61B" w:rsidR="00F0078E" w:rsidRPr="00D13C95" w:rsidRDefault="00F0078E">
      <w:pPr>
        <w:pStyle w:val="NoSpacing"/>
        <w:ind w:left="360"/>
        <w:jc w:val="both"/>
        <w:rPr>
          <w:rFonts w:cs="Miriam"/>
        </w:rPr>
        <w:pPrChange w:id="566" w:author="Diana Velazquez" w:date="2016-03-28T16:02:00Z">
          <w:pPr>
            <w:pStyle w:val="NoSpacing"/>
            <w:numPr>
              <w:numId w:val="33"/>
            </w:numPr>
            <w:ind w:left="720" w:hanging="360"/>
            <w:jc w:val="both"/>
          </w:pPr>
        </w:pPrChange>
      </w:pPr>
    </w:p>
    <w:p w14:paraId="5806B69E" w14:textId="77777777" w:rsidR="009513B3" w:rsidRDefault="009513B3">
      <w:pPr>
        <w:pStyle w:val="NoSpacing"/>
        <w:ind w:left="720"/>
        <w:jc w:val="both"/>
        <w:rPr>
          <w:ins w:id="567" w:author="Diana Velazquez" w:date="2016-03-10T16:01:00Z"/>
          <w:rFonts w:cs="Miriam"/>
        </w:rPr>
        <w:pPrChange w:id="568" w:author="Diana Velazquez" w:date="2016-03-10T15:58:00Z">
          <w:pPr>
            <w:pStyle w:val="NoSpacing"/>
            <w:ind w:left="709"/>
            <w:jc w:val="both"/>
          </w:pPr>
        </w:pPrChange>
      </w:pPr>
    </w:p>
    <w:p w14:paraId="1498B02E" w14:textId="0BE80794" w:rsidR="009513B3" w:rsidRDefault="00F0078E">
      <w:pPr>
        <w:pStyle w:val="NoSpacing"/>
        <w:ind w:left="708"/>
        <w:jc w:val="both"/>
        <w:rPr>
          <w:ins w:id="569" w:author="Diana Velazquez" w:date="2016-03-10T16:01:00Z"/>
          <w:rFonts w:cs="Miriam"/>
        </w:rPr>
        <w:pPrChange w:id="570" w:author="Diana Velazquez" w:date="2016-03-28T16:02:00Z">
          <w:pPr>
            <w:pStyle w:val="NoSpacing"/>
            <w:ind w:left="709"/>
            <w:jc w:val="both"/>
          </w:pPr>
        </w:pPrChange>
      </w:pPr>
      <w:r w:rsidRPr="00D13C95">
        <w:rPr>
          <w:rFonts w:cs="Miriam"/>
        </w:rPr>
        <w:t>Los viernes todo el personal sale a las 3:05 p.m. Los padres deben rec</w:t>
      </w:r>
      <w:r w:rsidR="00D349A8" w:rsidRPr="00D13C95">
        <w:rPr>
          <w:rFonts w:cs="Miriam"/>
        </w:rPr>
        <w:t xml:space="preserve">oger a sus hijos a más tardar a </w:t>
      </w:r>
      <w:r w:rsidRPr="00D13C95">
        <w:rPr>
          <w:rFonts w:cs="Miriam"/>
        </w:rPr>
        <w:t>las 3:00 p.m. En caso de retraso, los estudiantes quedarán en com</w:t>
      </w:r>
      <w:r w:rsidR="00D349A8" w:rsidRPr="00D13C95">
        <w:rPr>
          <w:rFonts w:cs="Miriam"/>
        </w:rPr>
        <w:t xml:space="preserve">pañía del docente asignado para </w:t>
      </w:r>
      <w:r w:rsidRPr="00D13C95">
        <w:rPr>
          <w:rFonts w:cs="Miriam"/>
        </w:rPr>
        <w:t xml:space="preserve">ello. </w:t>
      </w:r>
    </w:p>
    <w:p w14:paraId="1157B6CF" w14:textId="77777777" w:rsidR="009513B3" w:rsidRDefault="00F0078E">
      <w:pPr>
        <w:pStyle w:val="NoSpacing"/>
        <w:ind w:left="720"/>
        <w:jc w:val="both"/>
        <w:rPr>
          <w:ins w:id="571" w:author="Diana Velazquez" w:date="2016-03-10T16:02:00Z"/>
          <w:rFonts w:cs="Miriam"/>
          <w:b/>
        </w:rPr>
        <w:pPrChange w:id="572" w:author="Diana Velazquez" w:date="2016-03-10T15:58:00Z">
          <w:pPr>
            <w:pStyle w:val="NoSpacing"/>
            <w:ind w:left="709"/>
            <w:jc w:val="both"/>
          </w:pPr>
        </w:pPrChange>
      </w:pPr>
      <w:r w:rsidRPr="00D13C95">
        <w:rPr>
          <w:rFonts w:cs="Miriam"/>
        </w:rPr>
        <w:t>Se recuerda a los padres que de lunes a viernes, a partir de las 5:00</w:t>
      </w:r>
      <w:r w:rsidR="00D349A8" w:rsidRPr="00D13C95">
        <w:rPr>
          <w:rFonts w:cs="Miriam"/>
        </w:rPr>
        <w:t xml:space="preserve"> p.m., y los sábados después de </w:t>
      </w:r>
      <w:r w:rsidRPr="00D13C95">
        <w:rPr>
          <w:rFonts w:cs="Miriam"/>
        </w:rPr>
        <w:t>las 12:30 p.m., no hay en las instalaciones del Colegio personal diferente a los guardas de seguridad</w:t>
      </w:r>
      <w:ins w:id="573" w:author="Diana Velazquez" w:date="2016-03-10T15:58:00Z">
        <w:r w:rsidR="009513B3">
          <w:rPr>
            <w:rFonts w:cs="Miriam"/>
            <w:b/>
          </w:rPr>
          <w:t>.</w:t>
        </w:r>
      </w:ins>
    </w:p>
    <w:p w14:paraId="7F84F83F" w14:textId="6D0CDB65" w:rsidR="00F0078E" w:rsidRPr="00D13C95" w:rsidDel="009513B3" w:rsidRDefault="00F0078E" w:rsidP="00053334">
      <w:pPr>
        <w:pStyle w:val="NoSpacing"/>
        <w:numPr>
          <w:ilvl w:val="0"/>
          <w:numId w:val="33"/>
        </w:numPr>
        <w:jc w:val="both"/>
        <w:rPr>
          <w:del w:id="574" w:author="Diana Velazquez" w:date="2016-03-10T15:58:00Z"/>
          <w:rFonts w:cs="Miriam"/>
        </w:rPr>
      </w:pPr>
      <w:del w:id="575" w:author="Diana Velazquez" w:date="2016-03-10T15:58:00Z">
        <w:r w:rsidRPr="00D13C95" w:rsidDel="009513B3">
          <w:rPr>
            <w:rFonts w:cs="Miriam"/>
          </w:rPr>
          <w:delText>.</w:delText>
        </w:r>
      </w:del>
    </w:p>
    <w:p w14:paraId="527CB292" w14:textId="77777777" w:rsidR="00BC542F" w:rsidRPr="009513B3" w:rsidDel="009513B3" w:rsidRDefault="00BC542F">
      <w:pPr>
        <w:pStyle w:val="NoSpacing"/>
        <w:numPr>
          <w:ilvl w:val="0"/>
          <w:numId w:val="33"/>
        </w:numPr>
        <w:jc w:val="both"/>
        <w:rPr>
          <w:ins w:id="576" w:author="ANA MARIA  DE LA TORRE" w:date="2016-02-26T14:14:00Z"/>
          <w:del w:id="577" w:author="Diana Velazquez" w:date="2016-03-10T15:58:00Z"/>
          <w:rFonts w:cs="Miriam"/>
          <w:b/>
        </w:rPr>
        <w:pPrChange w:id="578" w:author="Diana Velazquez" w:date="2016-03-10T15:58:00Z">
          <w:pPr>
            <w:pStyle w:val="NoSpacing"/>
            <w:ind w:left="720"/>
            <w:jc w:val="both"/>
          </w:pPr>
        </w:pPrChange>
      </w:pPr>
    </w:p>
    <w:p w14:paraId="2B3497B4" w14:textId="775351F9" w:rsidR="00F0078E" w:rsidRPr="009513B3" w:rsidDel="00BC542F" w:rsidRDefault="00F0078E">
      <w:pPr>
        <w:pStyle w:val="NoSpacing"/>
        <w:numPr>
          <w:ilvl w:val="0"/>
          <w:numId w:val="33"/>
        </w:numPr>
        <w:jc w:val="both"/>
        <w:rPr>
          <w:del w:id="579" w:author="ANA MARIA  DE LA TORRE" w:date="2016-02-26T14:14:00Z"/>
          <w:rFonts w:cs="Miriam"/>
        </w:rPr>
        <w:pPrChange w:id="580" w:author="Diana Velazquez" w:date="2016-03-10T15:58:00Z">
          <w:pPr>
            <w:pStyle w:val="NoSpacing"/>
            <w:ind w:left="720"/>
            <w:jc w:val="both"/>
          </w:pPr>
        </w:pPrChange>
      </w:pPr>
      <w:commentRangeStart w:id="581"/>
      <w:del w:id="582" w:author="ANA MARIA  DE LA TORRE" w:date="2016-02-26T14:14:00Z">
        <w:r w:rsidRPr="009513B3" w:rsidDel="00BC542F">
          <w:rPr>
            <w:rFonts w:cs="Miriam"/>
            <w:b/>
          </w:rPr>
          <w:delText>PARA INFANTS Y TODDLERS:</w:delText>
        </w:r>
        <w:r w:rsidRPr="009513B3" w:rsidDel="00BC542F">
          <w:rPr>
            <w:rFonts w:cs="Miriam"/>
          </w:rPr>
          <w:delText xml:space="preserve"> Los padres o personal autorizado p</w:delText>
        </w:r>
        <w:r w:rsidR="00D349A8" w:rsidRPr="009513B3" w:rsidDel="00BC542F">
          <w:rPr>
            <w:rFonts w:cs="Miriam"/>
          </w:rPr>
          <w:delText xml:space="preserve">ara recoger a los niños, podrán </w:delText>
        </w:r>
        <w:r w:rsidRPr="009513B3" w:rsidDel="00BC542F">
          <w:rPr>
            <w:rFonts w:cs="Miriam"/>
          </w:rPr>
          <w:delText>ingresar su carro hasta el parqueadero de buses, una vez que é</w:delText>
        </w:r>
        <w:r w:rsidR="00D349A8" w:rsidRPr="009513B3" w:rsidDel="00BC542F">
          <w:rPr>
            <w:rFonts w:cs="Miriam"/>
          </w:rPr>
          <w:delText xml:space="preserve">stos hayan salido. Recogerán </w:delText>
        </w:r>
        <w:r w:rsidRPr="009513B3" w:rsidDel="00BC542F">
          <w:rPr>
            <w:rFonts w:cs="Miriam"/>
          </w:rPr>
          <w:delText>a los niños en la Ludoteka de esa zona, entre las 1:20 y 1:40 p</w:delText>
        </w:r>
        <w:r w:rsidR="00D349A8" w:rsidRPr="009513B3" w:rsidDel="00BC542F">
          <w:rPr>
            <w:rFonts w:cs="Miriam"/>
          </w:rPr>
          <w:delText xml:space="preserve">.m. Los padres deberán ir a pie </w:delText>
        </w:r>
        <w:r w:rsidRPr="009513B3" w:rsidDel="00BC542F">
          <w:rPr>
            <w:rFonts w:cs="Miriam"/>
          </w:rPr>
          <w:delText>hasta la puerta y llevarlos hasta sus carros. Los niños serán en</w:delText>
        </w:r>
        <w:r w:rsidR="00D349A8" w:rsidRPr="009513B3" w:rsidDel="00BC542F">
          <w:rPr>
            <w:rFonts w:cs="Miriam"/>
          </w:rPr>
          <w:delText xml:space="preserve">tregados por las profesoras, de </w:delText>
        </w:r>
        <w:r w:rsidRPr="009513B3" w:rsidDel="00BC542F">
          <w:rPr>
            <w:rFonts w:cs="Miriam"/>
          </w:rPr>
          <w:delText xml:space="preserve">acuerdo a los turnos establecidos para ello teniendo en </w:delText>
        </w:r>
        <w:r w:rsidR="00D349A8" w:rsidRPr="009513B3" w:rsidDel="00BC542F">
          <w:rPr>
            <w:rFonts w:cs="Miriam"/>
          </w:rPr>
          <w:delText xml:space="preserve">cuenta las personas autorizadas </w:delText>
        </w:r>
        <w:r w:rsidRPr="009513B3" w:rsidDel="00BC542F">
          <w:rPr>
            <w:rFonts w:cs="Miriam"/>
          </w:rPr>
          <w:delText>por los padres de familia, de no ser así no se entrega a los ni</w:delText>
        </w:r>
        <w:r w:rsidR="00D349A8" w:rsidRPr="009513B3" w:rsidDel="00BC542F">
          <w:rPr>
            <w:rFonts w:cs="Miriam"/>
          </w:rPr>
          <w:delText xml:space="preserve">ños, los padres deben dar aviso </w:delText>
        </w:r>
        <w:r w:rsidRPr="009513B3" w:rsidDel="00BC542F">
          <w:rPr>
            <w:rFonts w:cs="Miriam"/>
          </w:rPr>
          <w:delText>inmediato cuando cambien estas personas.</w:delText>
        </w:r>
        <w:r w:rsidR="00D349A8" w:rsidRPr="009513B3" w:rsidDel="00BC542F">
          <w:rPr>
            <w:rFonts w:cs="Miriam"/>
          </w:rPr>
          <w:delText xml:space="preserve"> </w:delText>
        </w:r>
        <w:r w:rsidRPr="009513B3" w:rsidDel="00BC542F">
          <w:rPr>
            <w:rFonts w:cs="Miriam"/>
          </w:rPr>
          <w:delText>No se autoriza entr</w:delText>
        </w:r>
        <w:r w:rsidR="00732F4A" w:rsidRPr="009513B3" w:rsidDel="00BC542F">
          <w:rPr>
            <w:rFonts w:cs="Miriam"/>
          </w:rPr>
          <w:delText xml:space="preserve">egar </w:delText>
        </w:r>
        <w:r w:rsidR="00D349A8" w:rsidRPr="009513B3" w:rsidDel="00BC542F">
          <w:rPr>
            <w:rFonts w:cs="Miriam"/>
          </w:rPr>
          <w:delText xml:space="preserve">los niños a los hermanitos </w:delText>
        </w:r>
        <w:r w:rsidRPr="009513B3" w:rsidDel="00BC542F">
          <w:rPr>
            <w:rFonts w:cs="Miriam"/>
          </w:rPr>
          <w:delText>para que ellos los lleven hasta donde está parqueado su carr</w:delText>
        </w:r>
        <w:r w:rsidR="00D349A8" w:rsidRPr="009513B3" w:rsidDel="00BC542F">
          <w:rPr>
            <w:rFonts w:cs="Miriam"/>
          </w:rPr>
          <w:delText xml:space="preserve">o. Si los padres no los recogen </w:delText>
        </w:r>
        <w:r w:rsidRPr="009513B3" w:rsidDel="00BC542F">
          <w:rPr>
            <w:rFonts w:cs="Miriam"/>
          </w:rPr>
          <w:delText>en este horario, los niños serán llevados a la oficina y quedaran a cargo de la secretaria.</w:delText>
        </w:r>
      </w:del>
      <w:commentRangeEnd w:id="581"/>
      <w:r w:rsidR="00CB68FD">
        <w:rPr>
          <w:rStyle w:val="CommentReference"/>
        </w:rPr>
        <w:commentReference w:id="581"/>
      </w:r>
    </w:p>
    <w:p w14:paraId="1BAC8FF6" w14:textId="77777777" w:rsidR="00732F4A" w:rsidRPr="00D13C95" w:rsidDel="009513B3" w:rsidRDefault="00732F4A">
      <w:pPr>
        <w:pStyle w:val="NoSpacing"/>
        <w:ind w:left="720"/>
        <w:jc w:val="both"/>
        <w:rPr>
          <w:del w:id="583" w:author="Diana Velazquez" w:date="2016-03-10T15:58:00Z"/>
          <w:rFonts w:cs="Miriam"/>
        </w:rPr>
      </w:pPr>
    </w:p>
    <w:p w14:paraId="461B935A" w14:textId="5BEFC2F8" w:rsidR="00F0078E" w:rsidRPr="009513B3" w:rsidDel="009513B3" w:rsidRDefault="00F0078E">
      <w:pPr>
        <w:pStyle w:val="NoSpacing"/>
        <w:ind w:left="720"/>
        <w:jc w:val="both"/>
        <w:rPr>
          <w:rFonts w:cs="Miriam"/>
        </w:rPr>
        <w:pPrChange w:id="584" w:author="Diana Velazquez" w:date="2016-03-10T15:58:00Z">
          <w:pPr>
            <w:pStyle w:val="NoSpacing"/>
            <w:ind w:left="709"/>
            <w:jc w:val="both"/>
          </w:pPr>
        </w:pPrChange>
      </w:pPr>
      <w:moveFromRangeStart w:id="585" w:author="Diana Velazquez" w:date="2016-03-10T15:57:00Z" w:name="move445388769"/>
      <w:moveFrom w:id="586" w:author="Diana Velazquez" w:date="2016-03-10T15:57:00Z">
        <w:r w:rsidRPr="009513B3" w:rsidDel="009513B3">
          <w:rPr>
            <w:rFonts w:cs="Miriam"/>
          </w:rPr>
          <w:t>Los niños que se quedan en extracurriculares, serán recogidos por sus padres, puntualmente</w:t>
        </w:r>
        <w:r w:rsidR="00D349A8" w:rsidRPr="009513B3" w:rsidDel="009513B3">
          <w:rPr>
            <w:rFonts w:cs="Miriam"/>
          </w:rPr>
          <w:t xml:space="preserve">, a </w:t>
        </w:r>
        <w:r w:rsidRPr="009513B3" w:rsidDel="009513B3">
          <w:rPr>
            <w:rFonts w:cs="Miriam"/>
          </w:rPr>
          <w:t>las 3:00 p.m.</w:t>
        </w:r>
      </w:moveFrom>
    </w:p>
    <w:moveFromRangeEnd w:id="585"/>
    <w:p w14:paraId="2AF0CC5F" w14:textId="77777777" w:rsidR="00732F4A" w:rsidRPr="00D13C95" w:rsidRDefault="00732F4A">
      <w:pPr>
        <w:pStyle w:val="NoSpacing"/>
        <w:ind w:left="720"/>
        <w:jc w:val="both"/>
        <w:rPr>
          <w:rFonts w:cs="Miriam"/>
        </w:rPr>
        <w:pPrChange w:id="587" w:author="Diana Velazquez" w:date="2016-03-10T15:58:00Z">
          <w:pPr>
            <w:pStyle w:val="NoSpacing"/>
            <w:ind w:left="709"/>
            <w:jc w:val="both"/>
          </w:pPr>
        </w:pPrChange>
      </w:pPr>
    </w:p>
    <w:p w14:paraId="72DD28D5" w14:textId="77777777" w:rsidR="00F0078E" w:rsidRPr="00D13C95" w:rsidRDefault="00F0078E" w:rsidP="00D13C95">
      <w:pPr>
        <w:pStyle w:val="NoSpacing"/>
        <w:jc w:val="both"/>
        <w:rPr>
          <w:rFonts w:cs="Miriam"/>
          <w:b/>
        </w:rPr>
      </w:pPr>
      <w:r w:rsidRPr="00D13C95">
        <w:rPr>
          <w:rFonts w:cs="Miriam"/>
          <w:b/>
        </w:rPr>
        <w:t>3.17 NORMAS PARA USO DEL PARQUEADERO</w:t>
      </w:r>
    </w:p>
    <w:p w14:paraId="297468CB" w14:textId="77777777" w:rsidR="00F0078E" w:rsidRPr="00D13C95" w:rsidRDefault="00F0078E" w:rsidP="00053334">
      <w:pPr>
        <w:pStyle w:val="NoSpacing"/>
        <w:numPr>
          <w:ilvl w:val="0"/>
          <w:numId w:val="34"/>
        </w:numPr>
        <w:jc w:val="both"/>
        <w:rPr>
          <w:rFonts w:cs="Miriam"/>
        </w:rPr>
      </w:pPr>
      <w:r w:rsidRPr="00D13C95">
        <w:rPr>
          <w:rFonts w:cs="Miriam"/>
        </w:rPr>
        <w:t>Conducir con el límite de velocidad estipulado en el parqueadero.</w:t>
      </w:r>
    </w:p>
    <w:p w14:paraId="71E4FF7F" w14:textId="77777777" w:rsidR="00F0078E" w:rsidRPr="00D13C95" w:rsidRDefault="00F0078E" w:rsidP="00053334">
      <w:pPr>
        <w:pStyle w:val="NoSpacing"/>
        <w:numPr>
          <w:ilvl w:val="0"/>
          <w:numId w:val="34"/>
        </w:numPr>
        <w:jc w:val="both"/>
        <w:rPr>
          <w:rFonts w:cs="Miriam"/>
        </w:rPr>
      </w:pPr>
      <w:r w:rsidRPr="00D13C95">
        <w:rPr>
          <w:rFonts w:cs="Miriam"/>
        </w:rPr>
        <w:t>Parquear en los espacios establecidos.</w:t>
      </w:r>
    </w:p>
    <w:p w14:paraId="792A9D79" w14:textId="77777777" w:rsidR="00F0078E" w:rsidRDefault="00F0078E" w:rsidP="00053334">
      <w:pPr>
        <w:pStyle w:val="NoSpacing"/>
        <w:numPr>
          <w:ilvl w:val="0"/>
          <w:numId w:val="34"/>
        </w:numPr>
        <w:jc w:val="both"/>
        <w:rPr>
          <w:rFonts w:cs="Miriam"/>
        </w:rPr>
      </w:pPr>
      <w:r w:rsidRPr="00D13C95">
        <w:rPr>
          <w:rFonts w:cs="Miriam"/>
        </w:rPr>
        <w:t>Respetar el turno en la fila.</w:t>
      </w:r>
    </w:p>
    <w:p w14:paraId="72E8325A" w14:textId="77777777" w:rsidR="00732F4A" w:rsidRPr="00D13C95" w:rsidRDefault="00732F4A" w:rsidP="00732F4A">
      <w:pPr>
        <w:pStyle w:val="NoSpacing"/>
        <w:ind w:left="1440"/>
        <w:jc w:val="both"/>
        <w:rPr>
          <w:rFonts w:cs="Miriam"/>
        </w:rPr>
      </w:pPr>
    </w:p>
    <w:p w14:paraId="50E0893A" w14:textId="77777777" w:rsidR="00F0078E" w:rsidRPr="00D13C95" w:rsidRDefault="00F0078E" w:rsidP="00D13C95">
      <w:pPr>
        <w:pStyle w:val="NoSpacing"/>
        <w:jc w:val="both"/>
        <w:rPr>
          <w:rFonts w:cs="Miriam"/>
          <w:b/>
        </w:rPr>
      </w:pPr>
      <w:r w:rsidRPr="00D13C95">
        <w:rPr>
          <w:rFonts w:cs="Miriam"/>
          <w:b/>
        </w:rPr>
        <w:t>3.18 NORMAS PARA PROYECTOS PEDAGOGICOS, DEPORTIVOS, CULTURALES Y OTROS</w:t>
      </w:r>
    </w:p>
    <w:p w14:paraId="50FD4A84" w14:textId="77777777" w:rsidR="00F0078E" w:rsidRPr="00D13C95" w:rsidRDefault="00F0078E" w:rsidP="00D13C95">
      <w:pPr>
        <w:pStyle w:val="NoSpacing"/>
        <w:jc w:val="both"/>
        <w:rPr>
          <w:rFonts w:cs="Miriam"/>
        </w:rPr>
      </w:pPr>
      <w:r w:rsidRPr="00D13C95">
        <w:rPr>
          <w:rFonts w:cs="Miriam"/>
        </w:rPr>
        <w:t>Se constituyen en proyectos pedagógicos, deportivos, culturales y otros, aquella</w:t>
      </w:r>
      <w:r w:rsidR="00E53BDE" w:rsidRPr="00D13C95">
        <w:rPr>
          <w:rFonts w:cs="Miriam"/>
        </w:rPr>
        <w:t xml:space="preserve">s actividades extracurriculares </w:t>
      </w:r>
      <w:r w:rsidRPr="00D13C95">
        <w:rPr>
          <w:rFonts w:cs="Miriam"/>
        </w:rPr>
        <w:t>que se desarrollan a lo largo del año escolar, como complemento del Proyect</w:t>
      </w:r>
      <w:r w:rsidR="00E53BDE" w:rsidRPr="00D13C95">
        <w:rPr>
          <w:rFonts w:cs="Miriam"/>
        </w:rPr>
        <w:t xml:space="preserve">o Educativo Institucional y del </w:t>
      </w:r>
      <w:r w:rsidRPr="00D13C95">
        <w:rPr>
          <w:rFonts w:cs="Miriam"/>
        </w:rPr>
        <w:t>currículo en él comprendido (Por ejemplo: Musical, Modelo ONU, salidas deportivas, Copa de la Amistad).</w:t>
      </w:r>
    </w:p>
    <w:p w14:paraId="202078A1" w14:textId="77777777" w:rsidR="00F0078E" w:rsidRDefault="00F0078E" w:rsidP="00D13C95">
      <w:pPr>
        <w:pStyle w:val="NoSpacing"/>
        <w:jc w:val="both"/>
        <w:rPr>
          <w:rFonts w:cs="Miriam"/>
        </w:rPr>
      </w:pPr>
      <w:r w:rsidRPr="00D13C95">
        <w:rPr>
          <w:rFonts w:cs="Miriam"/>
        </w:rPr>
        <w:t>Cualquier estudiante interesado puede participar, de manera voluntaria, según s</w:t>
      </w:r>
      <w:r w:rsidR="00E53BDE" w:rsidRPr="00D13C95">
        <w:rPr>
          <w:rFonts w:cs="Miriam"/>
        </w:rPr>
        <w:t xml:space="preserve">us intereses y fortalezas, pero </w:t>
      </w:r>
      <w:r w:rsidRPr="00D13C95">
        <w:rPr>
          <w:rFonts w:cs="Miriam"/>
        </w:rPr>
        <w:t>con el compromiso que demandan dichos proyectos.</w:t>
      </w:r>
    </w:p>
    <w:p w14:paraId="18C087B1" w14:textId="77777777" w:rsidR="00732F4A" w:rsidRPr="00D13C95" w:rsidRDefault="00732F4A" w:rsidP="00D13C95">
      <w:pPr>
        <w:pStyle w:val="NoSpacing"/>
        <w:jc w:val="both"/>
        <w:rPr>
          <w:rFonts w:cs="Miriam"/>
        </w:rPr>
      </w:pPr>
    </w:p>
    <w:p w14:paraId="2D22448E" w14:textId="77777777" w:rsidR="00F0078E" w:rsidRPr="00732F4A" w:rsidRDefault="00F0078E" w:rsidP="00D13C95">
      <w:pPr>
        <w:pStyle w:val="NoSpacing"/>
        <w:jc w:val="both"/>
        <w:rPr>
          <w:rFonts w:cs="Miriam"/>
        </w:rPr>
      </w:pPr>
      <w:r w:rsidRPr="00732F4A">
        <w:rPr>
          <w:rFonts w:cs="Miriam"/>
        </w:rPr>
        <w:t>REQUISITOS:</w:t>
      </w:r>
    </w:p>
    <w:p w14:paraId="16ACB85B" w14:textId="77777777" w:rsidR="00F0078E" w:rsidRPr="00D13C95" w:rsidRDefault="00F0078E" w:rsidP="00053334">
      <w:pPr>
        <w:pStyle w:val="NoSpacing"/>
        <w:numPr>
          <w:ilvl w:val="1"/>
          <w:numId w:val="35"/>
        </w:numPr>
        <w:ind w:left="993"/>
        <w:jc w:val="both"/>
        <w:rPr>
          <w:rFonts w:cs="Miriam"/>
        </w:rPr>
      </w:pPr>
      <w:r w:rsidRPr="00D13C95">
        <w:rPr>
          <w:rFonts w:cs="Miriam"/>
        </w:rPr>
        <w:t>Compromiso en la asistencia y puntualidad a las sesiones de ensay</w:t>
      </w:r>
      <w:r w:rsidR="00E53BDE" w:rsidRPr="00D13C95">
        <w:rPr>
          <w:rFonts w:cs="Miriam"/>
        </w:rPr>
        <w:t xml:space="preserve">o, entrenamiento o preparación, </w:t>
      </w:r>
      <w:r w:rsidRPr="00D13C95">
        <w:rPr>
          <w:rFonts w:cs="Miriam"/>
        </w:rPr>
        <w:t xml:space="preserve">según el caso, </w:t>
      </w:r>
      <w:r w:rsidR="00E53BDE" w:rsidRPr="00D13C95">
        <w:rPr>
          <w:rFonts w:cs="Miriam"/>
        </w:rPr>
        <w:t>programado</w:t>
      </w:r>
      <w:r w:rsidRPr="00D13C95">
        <w:rPr>
          <w:rFonts w:cs="Miriam"/>
        </w:rPr>
        <w:t xml:space="preserve"> por la coordinación del proyecto.</w:t>
      </w:r>
    </w:p>
    <w:p w14:paraId="7B293A72" w14:textId="77777777" w:rsidR="00F0078E" w:rsidRPr="00D13C95" w:rsidRDefault="00F0078E" w:rsidP="00053334">
      <w:pPr>
        <w:pStyle w:val="NoSpacing"/>
        <w:numPr>
          <w:ilvl w:val="1"/>
          <w:numId w:val="35"/>
        </w:numPr>
        <w:ind w:left="993"/>
        <w:jc w:val="both"/>
        <w:rPr>
          <w:rFonts w:cs="Miriam"/>
        </w:rPr>
      </w:pPr>
      <w:r w:rsidRPr="00D13C95">
        <w:rPr>
          <w:rFonts w:cs="Miriam"/>
        </w:rPr>
        <w:t>Demostrar habilidades e interés por mejorar en su proceso, acorde</w:t>
      </w:r>
      <w:r w:rsidR="00E53BDE" w:rsidRPr="00D13C95">
        <w:rPr>
          <w:rFonts w:cs="Miriam"/>
        </w:rPr>
        <w:t xml:space="preserve"> con la naturaleza del proyecto </w:t>
      </w:r>
      <w:r w:rsidRPr="00D13C95">
        <w:rPr>
          <w:rFonts w:cs="Miriam"/>
        </w:rPr>
        <w:t>con el que se comprometa.</w:t>
      </w:r>
    </w:p>
    <w:p w14:paraId="77B41AE0" w14:textId="77777777" w:rsidR="00F0078E" w:rsidRPr="00D13C95" w:rsidRDefault="00F0078E" w:rsidP="00053334">
      <w:pPr>
        <w:pStyle w:val="NoSpacing"/>
        <w:numPr>
          <w:ilvl w:val="1"/>
          <w:numId w:val="35"/>
        </w:numPr>
        <w:ind w:left="993"/>
        <w:jc w:val="both"/>
        <w:rPr>
          <w:rFonts w:cs="Miriam"/>
        </w:rPr>
      </w:pPr>
      <w:r w:rsidRPr="00D13C95">
        <w:rPr>
          <w:rFonts w:cs="Miriam"/>
        </w:rPr>
        <w:t>Disposición para el trabajo en equipo y respeto por los demás compañeros.</w:t>
      </w:r>
    </w:p>
    <w:p w14:paraId="53780021" w14:textId="77777777" w:rsidR="00F0078E" w:rsidRPr="00D13C95" w:rsidRDefault="00F0078E" w:rsidP="00053334">
      <w:pPr>
        <w:pStyle w:val="NoSpacing"/>
        <w:numPr>
          <w:ilvl w:val="1"/>
          <w:numId w:val="35"/>
        </w:numPr>
        <w:ind w:left="993"/>
        <w:jc w:val="both"/>
        <w:rPr>
          <w:rFonts w:cs="Miriam"/>
        </w:rPr>
      </w:pPr>
      <w:r w:rsidRPr="00D13C95">
        <w:rPr>
          <w:rFonts w:cs="Miriam"/>
        </w:rPr>
        <w:t>Responder a las demandas académicas y cumplir con todos los compromisos que esto le requiera.</w:t>
      </w:r>
    </w:p>
    <w:p w14:paraId="3DA9DC76" w14:textId="77777777" w:rsidR="00F0078E" w:rsidRPr="00D13C95" w:rsidRDefault="00F0078E" w:rsidP="00053334">
      <w:pPr>
        <w:pStyle w:val="NoSpacing"/>
        <w:numPr>
          <w:ilvl w:val="1"/>
          <w:numId w:val="35"/>
        </w:numPr>
        <w:ind w:left="993"/>
        <w:jc w:val="both"/>
        <w:rPr>
          <w:rFonts w:cs="Miriam"/>
        </w:rPr>
      </w:pPr>
      <w:r w:rsidRPr="00D13C95">
        <w:rPr>
          <w:rFonts w:cs="Miriam"/>
        </w:rPr>
        <w:t>Asumir la responsabilidad de ponerse al día en el trabajo acadé</w:t>
      </w:r>
      <w:r w:rsidR="00E21CC2" w:rsidRPr="00D13C95">
        <w:rPr>
          <w:rFonts w:cs="Miriam"/>
        </w:rPr>
        <w:t xml:space="preserve">mico del cual se haya ausentado </w:t>
      </w:r>
      <w:r w:rsidRPr="00D13C95">
        <w:rPr>
          <w:rFonts w:cs="Miriam"/>
        </w:rPr>
        <w:t>debido a compromisos generados por el proyecto.</w:t>
      </w:r>
    </w:p>
    <w:p w14:paraId="387B78FA" w14:textId="77777777" w:rsidR="00F0078E" w:rsidRPr="00D13C95" w:rsidRDefault="00F0078E" w:rsidP="00053334">
      <w:pPr>
        <w:pStyle w:val="NoSpacing"/>
        <w:numPr>
          <w:ilvl w:val="1"/>
          <w:numId w:val="35"/>
        </w:numPr>
        <w:ind w:left="993"/>
        <w:jc w:val="both"/>
        <w:rPr>
          <w:rFonts w:cs="Miriam"/>
        </w:rPr>
      </w:pPr>
      <w:r w:rsidRPr="00D13C95">
        <w:rPr>
          <w:rFonts w:cs="Miriam"/>
        </w:rPr>
        <w:t>Asumir los costos que implique el proyecto, según su naturaleza. Di</w:t>
      </w:r>
      <w:r w:rsidR="00E21CC2" w:rsidRPr="00D13C95">
        <w:rPr>
          <w:rFonts w:cs="Miriam"/>
        </w:rPr>
        <w:t xml:space="preserve">chos costos serán notificados a </w:t>
      </w:r>
      <w:r w:rsidRPr="00D13C95">
        <w:rPr>
          <w:rFonts w:cs="Miriam"/>
        </w:rPr>
        <w:t>los padres oportunamente.</w:t>
      </w:r>
    </w:p>
    <w:p w14:paraId="73DCEE0D" w14:textId="77777777" w:rsidR="00F0078E" w:rsidRDefault="00F0078E" w:rsidP="00053334">
      <w:pPr>
        <w:pStyle w:val="NoSpacing"/>
        <w:numPr>
          <w:ilvl w:val="1"/>
          <w:numId w:val="35"/>
        </w:numPr>
        <w:ind w:left="993"/>
        <w:jc w:val="both"/>
        <w:rPr>
          <w:rFonts w:cs="Miriam"/>
        </w:rPr>
      </w:pPr>
      <w:r w:rsidRPr="00D13C95">
        <w:rPr>
          <w:rFonts w:cs="Miriam"/>
        </w:rPr>
        <w:t>Acatar la normatividad interna que el proyecto tenga en sus políticas o manuales de protocolo.</w:t>
      </w:r>
    </w:p>
    <w:p w14:paraId="7DA563C0" w14:textId="77777777" w:rsidR="00732F4A" w:rsidRPr="00D13C95" w:rsidRDefault="00732F4A" w:rsidP="00732F4A">
      <w:pPr>
        <w:pStyle w:val="NoSpacing"/>
        <w:ind w:left="993"/>
        <w:jc w:val="both"/>
        <w:rPr>
          <w:rFonts w:cs="Miriam"/>
        </w:rPr>
      </w:pPr>
    </w:p>
    <w:p w14:paraId="4CF0C6D8" w14:textId="77777777" w:rsidR="00F0078E" w:rsidRDefault="00F0078E" w:rsidP="00D13C95">
      <w:pPr>
        <w:pStyle w:val="NoSpacing"/>
        <w:jc w:val="both"/>
        <w:rPr>
          <w:rFonts w:cs="Miriam"/>
        </w:rPr>
      </w:pPr>
      <w:r w:rsidRPr="00D13C95">
        <w:rPr>
          <w:rFonts w:cs="Miriam"/>
          <w:b/>
        </w:rPr>
        <w:t>Nota:</w:t>
      </w:r>
      <w:r w:rsidRPr="00D13C95">
        <w:rPr>
          <w:rFonts w:cs="Miriam"/>
        </w:rPr>
        <w:t xml:space="preserve"> Cuando un estudiante falle con cualquiera de los compromisos</w:t>
      </w:r>
      <w:r w:rsidR="00E21CC2" w:rsidRPr="00D13C95">
        <w:rPr>
          <w:rFonts w:cs="Miriam"/>
        </w:rPr>
        <w:t xml:space="preserve"> antes mencionados, el profesor </w:t>
      </w:r>
      <w:r w:rsidRPr="00D13C95">
        <w:rPr>
          <w:rFonts w:cs="Miriam"/>
        </w:rPr>
        <w:t xml:space="preserve">responsable del proyecto reportará la situación al Jefe de Sección para hacer </w:t>
      </w:r>
      <w:r w:rsidR="00E21CC2" w:rsidRPr="00D13C95">
        <w:rPr>
          <w:rFonts w:cs="Miriam"/>
        </w:rPr>
        <w:t xml:space="preserve">los correctivos necesarios, que </w:t>
      </w:r>
      <w:r w:rsidRPr="00D13C95">
        <w:rPr>
          <w:rFonts w:cs="Miriam"/>
        </w:rPr>
        <w:t>podrán incluir: Cita con el estudiante, cita con los padres, y por último, en ca</w:t>
      </w:r>
      <w:r w:rsidR="00E21CC2" w:rsidRPr="00D13C95">
        <w:rPr>
          <w:rFonts w:cs="Miriam"/>
        </w:rPr>
        <w:t xml:space="preserve">so de que no haya por parte del </w:t>
      </w:r>
      <w:r w:rsidRPr="00D13C95">
        <w:rPr>
          <w:rFonts w:cs="Miriam"/>
        </w:rPr>
        <w:t>estudiante los correctivos necesarios, puede llegar a darse el retiro del estudiante de dicha actividad.</w:t>
      </w:r>
    </w:p>
    <w:p w14:paraId="4C091D51" w14:textId="77777777" w:rsidR="00732F4A" w:rsidRPr="00D13C95" w:rsidRDefault="00732F4A" w:rsidP="00D13C95">
      <w:pPr>
        <w:pStyle w:val="NoSpacing"/>
        <w:jc w:val="both"/>
        <w:rPr>
          <w:rFonts w:cs="Miriam"/>
        </w:rPr>
      </w:pPr>
    </w:p>
    <w:p w14:paraId="14B685E5" w14:textId="77777777" w:rsidR="00F0078E" w:rsidRPr="00D13C95" w:rsidRDefault="00F0078E" w:rsidP="00D13C95">
      <w:pPr>
        <w:pStyle w:val="NoSpacing"/>
        <w:jc w:val="both"/>
        <w:rPr>
          <w:rFonts w:cs="Miriam"/>
          <w:b/>
        </w:rPr>
      </w:pPr>
      <w:r w:rsidRPr="00D13C95">
        <w:rPr>
          <w:rFonts w:cs="Miriam"/>
          <w:b/>
        </w:rPr>
        <w:t>3.18.1 CAS (Creatividad Actividad y Servicio)</w:t>
      </w:r>
    </w:p>
    <w:p w14:paraId="393B5106" w14:textId="77777777" w:rsidR="00F0078E" w:rsidRDefault="00F0078E" w:rsidP="00D13C95">
      <w:pPr>
        <w:pStyle w:val="NoSpacing"/>
        <w:jc w:val="both"/>
        <w:rPr>
          <w:rFonts w:cs="Miriam"/>
        </w:rPr>
      </w:pPr>
      <w:r w:rsidRPr="00D13C95">
        <w:rPr>
          <w:rFonts w:cs="Miriam"/>
        </w:rPr>
        <w:t>Es un programa de servicio social que tiene como propósito involucrar a l</w:t>
      </w:r>
      <w:r w:rsidR="00E21CC2" w:rsidRPr="00D13C95">
        <w:rPr>
          <w:rFonts w:cs="Miriam"/>
        </w:rPr>
        <w:t xml:space="preserve">os estudiantes del Programa del </w:t>
      </w:r>
      <w:r w:rsidRPr="00D13C95">
        <w:rPr>
          <w:rFonts w:cs="Miriam"/>
        </w:rPr>
        <w:t xml:space="preserve">Diploma, en el diseño de proyectos que se fundamentan en las necesidades </w:t>
      </w:r>
      <w:r w:rsidR="00E21CC2" w:rsidRPr="00D13C95">
        <w:rPr>
          <w:rFonts w:cs="Miriam"/>
        </w:rPr>
        <w:t xml:space="preserve">del otro y en la posibilidad de </w:t>
      </w:r>
      <w:r w:rsidRPr="00D13C95">
        <w:rPr>
          <w:rFonts w:cs="Miriam"/>
        </w:rPr>
        <w:t>hacer visible la condición sensible y humana de los estudiantes. Al elaborar d</w:t>
      </w:r>
      <w:r w:rsidR="00E21CC2" w:rsidRPr="00D13C95">
        <w:rPr>
          <w:rFonts w:cs="Miriam"/>
        </w:rPr>
        <w:t xml:space="preserve">ichos proyectos, identifican el </w:t>
      </w:r>
      <w:r w:rsidRPr="00D13C95">
        <w:rPr>
          <w:rFonts w:cs="Miriam"/>
        </w:rPr>
        <w:t>propósito de su labor planeando las actividades que permiten alcanzar</w:t>
      </w:r>
      <w:r w:rsidR="00E21CC2" w:rsidRPr="00D13C95">
        <w:rPr>
          <w:rFonts w:cs="Miriam"/>
        </w:rPr>
        <w:t xml:space="preserve">lo y acompañan este proceso con </w:t>
      </w:r>
      <w:r w:rsidRPr="00D13C95">
        <w:rPr>
          <w:rFonts w:cs="Miriam"/>
        </w:rPr>
        <w:t>una reflexión continua. Es preciso resaltar que el estudiante hace uso de sus c</w:t>
      </w:r>
      <w:r w:rsidR="00E21CC2" w:rsidRPr="00D13C95">
        <w:rPr>
          <w:rFonts w:cs="Miriam"/>
        </w:rPr>
        <w:t xml:space="preserve">ualidades y fortalezas de forma </w:t>
      </w:r>
      <w:r w:rsidRPr="00D13C95">
        <w:rPr>
          <w:rFonts w:cs="Miriam"/>
        </w:rPr>
        <w:t>creativa para aportar al bienestar de la comunidad a la cual sirve. De igual fo</w:t>
      </w:r>
      <w:r w:rsidR="00E21CC2" w:rsidRPr="00D13C95">
        <w:rPr>
          <w:rFonts w:cs="Miriam"/>
        </w:rPr>
        <w:t xml:space="preserve">rma, el estudiante se beneficia </w:t>
      </w:r>
      <w:r w:rsidRPr="00D13C95">
        <w:rPr>
          <w:rFonts w:cs="Miriam"/>
        </w:rPr>
        <w:t>de esta experiencia aportando a su proceso de formación integral, dando lo m</w:t>
      </w:r>
      <w:r w:rsidR="00E21CC2" w:rsidRPr="00D13C95">
        <w:rPr>
          <w:rFonts w:cs="Miriam"/>
        </w:rPr>
        <w:t xml:space="preserve">ejor de sí mismo a través de un </w:t>
      </w:r>
      <w:r w:rsidRPr="00D13C95">
        <w:rPr>
          <w:rFonts w:cs="Miriam"/>
        </w:rPr>
        <w:t>servicio voluntario, que implica entre otros aspectos, asumir nuevos y diferentes</w:t>
      </w:r>
      <w:r w:rsidR="00E21CC2" w:rsidRPr="00D13C95">
        <w:rPr>
          <w:rFonts w:cs="Miriam"/>
        </w:rPr>
        <w:t xml:space="preserve"> retos en contextos ajenos a </w:t>
      </w:r>
      <w:r w:rsidRPr="00D13C95">
        <w:rPr>
          <w:rFonts w:cs="Miriam"/>
        </w:rPr>
        <w:t>su cotidianidad.</w:t>
      </w:r>
    </w:p>
    <w:p w14:paraId="33A01AD0" w14:textId="77777777" w:rsidR="00732F4A" w:rsidRPr="00D13C95" w:rsidRDefault="00732F4A" w:rsidP="00D13C95">
      <w:pPr>
        <w:pStyle w:val="NoSpacing"/>
        <w:jc w:val="both"/>
        <w:rPr>
          <w:rFonts w:cs="Miriam"/>
        </w:rPr>
      </w:pPr>
    </w:p>
    <w:p w14:paraId="203169EB" w14:textId="77777777" w:rsidR="00F0078E" w:rsidRPr="00D13C95" w:rsidRDefault="00F0078E" w:rsidP="00D13C95">
      <w:pPr>
        <w:pStyle w:val="NoSpacing"/>
        <w:jc w:val="both"/>
        <w:rPr>
          <w:rFonts w:cs="Miriam"/>
          <w:b/>
        </w:rPr>
      </w:pPr>
      <w:r w:rsidRPr="00D13C95">
        <w:rPr>
          <w:rFonts w:cs="Miriam"/>
          <w:b/>
        </w:rPr>
        <w:t>3.18.2 NORMAS DE LAS ACTIVIDADES EXTRACURRICULARES, SELECCIONES Y ESCUELA DE DEPORTES</w:t>
      </w:r>
    </w:p>
    <w:p w14:paraId="22B9135F" w14:textId="77777777" w:rsidR="00F0078E" w:rsidRDefault="00F0078E" w:rsidP="00D13C95">
      <w:pPr>
        <w:pStyle w:val="NoSpacing"/>
        <w:jc w:val="both"/>
        <w:rPr>
          <w:rFonts w:cs="Miriam"/>
        </w:rPr>
      </w:pPr>
      <w:r w:rsidRPr="00D13C95">
        <w:rPr>
          <w:rFonts w:cs="Miriam"/>
        </w:rPr>
        <w:t>Puede ingresar a las actividades ofrecidas en horario extracurricular y Escuel</w:t>
      </w:r>
      <w:r w:rsidR="00E21CC2" w:rsidRPr="00D13C95">
        <w:rPr>
          <w:rFonts w:cs="Miriam"/>
        </w:rPr>
        <w:t xml:space="preserve">a de Deportes, cualquier alumno </w:t>
      </w:r>
      <w:r w:rsidRPr="00D13C95">
        <w:rPr>
          <w:rFonts w:cs="Miriam"/>
        </w:rPr>
        <w:t>que tenga interés, cuya edad esté comprendida en los rangos estipulados, d</w:t>
      </w:r>
      <w:r w:rsidR="00E21CC2" w:rsidRPr="00D13C95">
        <w:rPr>
          <w:rFonts w:cs="Miriam"/>
        </w:rPr>
        <w:t xml:space="preserve">e acuerdo a las características </w:t>
      </w:r>
      <w:r w:rsidRPr="00D13C95">
        <w:rPr>
          <w:rFonts w:cs="Miriam"/>
        </w:rPr>
        <w:t>específicas para cada área del programa.</w:t>
      </w:r>
    </w:p>
    <w:p w14:paraId="3128E36D" w14:textId="77777777" w:rsidR="00732F4A" w:rsidRPr="00D13C95" w:rsidRDefault="00732F4A" w:rsidP="00D13C95">
      <w:pPr>
        <w:pStyle w:val="NoSpacing"/>
        <w:jc w:val="both"/>
        <w:rPr>
          <w:rFonts w:cs="Miriam"/>
        </w:rPr>
      </w:pPr>
    </w:p>
    <w:p w14:paraId="08A9A41E" w14:textId="77777777" w:rsidR="00732F4A" w:rsidRDefault="00F0078E" w:rsidP="00D13C95">
      <w:pPr>
        <w:pStyle w:val="NoSpacing"/>
        <w:jc w:val="both"/>
        <w:rPr>
          <w:rFonts w:cs="Miriam"/>
          <w:b/>
        </w:rPr>
      </w:pPr>
      <w:r w:rsidRPr="00D13C95">
        <w:rPr>
          <w:rFonts w:cs="Miriam"/>
          <w:b/>
        </w:rPr>
        <w:t>REQUISITOS PARA INGRESO:</w:t>
      </w:r>
    </w:p>
    <w:p w14:paraId="6F09CC5E" w14:textId="77777777" w:rsidR="00732F4A" w:rsidRDefault="00732F4A" w:rsidP="00D13C95">
      <w:pPr>
        <w:pStyle w:val="NoSpacing"/>
        <w:jc w:val="both"/>
        <w:rPr>
          <w:rFonts w:cs="Miriam"/>
          <w:b/>
        </w:rPr>
      </w:pPr>
    </w:p>
    <w:p w14:paraId="65F21833" w14:textId="77777777" w:rsidR="00F0078E" w:rsidRPr="00D13C95" w:rsidRDefault="00F0078E" w:rsidP="00053334">
      <w:pPr>
        <w:pStyle w:val="NoSpacing"/>
        <w:numPr>
          <w:ilvl w:val="1"/>
          <w:numId w:val="36"/>
        </w:numPr>
        <w:ind w:left="851"/>
        <w:jc w:val="both"/>
        <w:rPr>
          <w:rFonts w:cs="Miriam"/>
        </w:rPr>
      </w:pPr>
      <w:r w:rsidRPr="00D13C95">
        <w:rPr>
          <w:rFonts w:cs="Miriam"/>
        </w:rPr>
        <w:t>Diligenciar la ficha de inscripción, que lo matricula oficialmente.</w:t>
      </w:r>
    </w:p>
    <w:p w14:paraId="139745A8" w14:textId="77777777" w:rsidR="00F0078E" w:rsidRPr="00D13C95" w:rsidRDefault="00F0078E" w:rsidP="00053334">
      <w:pPr>
        <w:pStyle w:val="NoSpacing"/>
        <w:numPr>
          <w:ilvl w:val="1"/>
          <w:numId w:val="36"/>
        </w:numPr>
        <w:ind w:left="851"/>
        <w:jc w:val="both"/>
        <w:rPr>
          <w:rFonts w:cs="Miriam"/>
        </w:rPr>
      </w:pPr>
      <w:r w:rsidRPr="00D13C95">
        <w:rPr>
          <w:rFonts w:cs="Miriam"/>
        </w:rPr>
        <w:t>Contar con autorización escrita de los padres para hacer efectiva su vinculación.</w:t>
      </w:r>
    </w:p>
    <w:p w14:paraId="2D57EB70" w14:textId="77777777" w:rsidR="00F0078E" w:rsidRDefault="00F0078E" w:rsidP="00053334">
      <w:pPr>
        <w:pStyle w:val="NoSpacing"/>
        <w:numPr>
          <w:ilvl w:val="1"/>
          <w:numId w:val="36"/>
        </w:numPr>
        <w:ind w:left="851"/>
        <w:jc w:val="both"/>
        <w:rPr>
          <w:rFonts w:cs="Miriam"/>
        </w:rPr>
      </w:pPr>
      <w:r w:rsidRPr="00D13C95">
        <w:rPr>
          <w:rFonts w:cs="Miriam"/>
        </w:rPr>
        <w:t>Haber presentado certificado médico en el momento de la matrícula y que éste repose en el</w:t>
      </w:r>
      <w:r w:rsidR="00732F4A">
        <w:rPr>
          <w:rFonts w:cs="Miriam"/>
        </w:rPr>
        <w:t xml:space="preserve"> </w:t>
      </w:r>
      <w:r w:rsidRPr="00732F4A">
        <w:rPr>
          <w:rFonts w:cs="Miriam"/>
        </w:rPr>
        <w:t>Departamento Médico del Colegio.</w:t>
      </w:r>
    </w:p>
    <w:p w14:paraId="20F00460" w14:textId="77777777" w:rsidR="00732F4A" w:rsidRPr="00732F4A" w:rsidRDefault="00732F4A" w:rsidP="00732F4A">
      <w:pPr>
        <w:pStyle w:val="NoSpacing"/>
        <w:ind w:left="851"/>
        <w:jc w:val="both"/>
        <w:rPr>
          <w:rFonts w:cs="Miriam"/>
        </w:rPr>
      </w:pPr>
    </w:p>
    <w:p w14:paraId="32E4A4CD" w14:textId="77777777" w:rsidR="00F0078E" w:rsidRDefault="00F0078E" w:rsidP="00D13C95">
      <w:pPr>
        <w:pStyle w:val="NoSpacing"/>
        <w:jc w:val="both"/>
        <w:rPr>
          <w:rFonts w:cs="Miriam"/>
          <w:b/>
        </w:rPr>
      </w:pPr>
      <w:r w:rsidRPr="00D13C95">
        <w:rPr>
          <w:rFonts w:cs="Miriam"/>
          <w:b/>
        </w:rPr>
        <w:t>DEBERES DE LOS ALUMNOS EN ACTIVIDADES EXTRACURRICULARES Y ESCUELA DE DEPORTES:</w:t>
      </w:r>
    </w:p>
    <w:p w14:paraId="089322B8" w14:textId="77777777" w:rsidR="00732F4A" w:rsidRPr="00D13C95" w:rsidRDefault="00732F4A" w:rsidP="00D13C95">
      <w:pPr>
        <w:pStyle w:val="NoSpacing"/>
        <w:jc w:val="both"/>
        <w:rPr>
          <w:rFonts w:cs="Miriam"/>
          <w:b/>
        </w:rPr>
      </w:pPr>
    </w:p>
    <w:p w14:paraId="0FA7A2F2" w14:textId="77777777" w:rsidR="00F0078E" w:rsidRPr="00D13C95" w:rsidRDefault="00F0078E" w:rsidP="00053334">
      <w:pPr>
        <w:pStyle w:val="NoSpacing"/>
        <w:numPr>
          <w:ilvl w:val="1"/>
          <w:numId w:val="37"/>
        </w:numPr>
        <w:ind w:left="1134"/>
        <w:jc w:val="both"/>
        <w:rPr>
          <w:rFonts w:cs="Miriam"/>
        </w:rPr>
      </w:pPr>
      <w:r w:rsidRPr="00D13C95">
        <w:rPr>
          <w:rFonts w:cs="Miriam"/>
        </w:rPr>
        <w:t>Asistir cumplidamente a sus actividades y prácticas. La no asisten</w:t>
      </w:r>
      <w:r w:rsidR="00E21CC2" w:rsidRPr="00D13C95">
        <w:rPr>
          <w:rFonts w:cs="Miriam"/>
        </w:rPr>
        <w:t xml:space="preserve">cia a clases en 3 oportunidades </w:t>
      </w:r>
      <w:r w:rsidRPr="00D13C95">
        <w:rPr>
          <w:rFonts w:cs="Miriam"/>
        </w:rPr>
        <w:t xml:space="preserve">durante el mes, sin causa justificada, ocasionará llamadas de atención o el </w:t>
      </w:r>
      <w:r w:rsidR="00E21CC2" w:rsidRPr="00D13C95">
        <w:rPr>
          <w:rFonts w:cs="Miriam"/>
        </w:rPr>
        <w:t xml:space="preserve">retiro del alumno del </w:t>
      </w:r>
      <w:r w:rsidRPr="00D13C95">
        <w:rPr>
          <w:rFonts w:cs="Miriam"/>
        </w:rPr>
        <w:t>programa extracurricular o de Escuela de Deportes.</w:t>
      </w:r>
    </w:p>
    <w:p w14:paraId="2D22D6F0" w14:textId="77777777" w:rsidR="00F0078E" w:rsidRPr="00D13C95" w:rsidRDefault="00F0078E" w:rsidP="00053334">
      <w:pPr>
        <w:pStyle w:val="NoSpacing"/>
        <w:numPr>
          <w:ilvl w:val="1"/>
          <w:numId w:val="37"/>
        </w:numPr>
        <w:ind w:left="1134"/>
        <w:jc w:val="both"/>
        <w:rPr>
          <w:rFonts w:cs="Miriam"/>
        </w:rPr>
      </w:pPr>
      <w:r w:rsidRPr="00D13C95">
        <w:rPr>
          <w:rFonts w:cs="Miriam"/>
        </w:rPr>
        <w:t>Cumplir el horario estipulado por el Colegio para inicio y finalización de las actividades.</w:t>
      </w:r>
    </w:p>
    <w:p w14:paraId="2C9C716E" w14:textId="77777777" w:rsidR="00F0078E" w:rsidRPr="00D13C95" w:rsidRDefault="00F0078E" w:rsidP="00053334">
      <w:pPr>
        <w:pStyle w:val="NoSpacing"/>
        <w:numPr>
          <w:ilvl w:val="1"/>
          <w:numId w:val="37"/>
        </w:numPr>
        <w:ind w:left="1134"/>
        <w:jc w:val="both"/>
        <w:rPr>
          <w:rFonts w:cs="Miriam"/>
        </w:rPr>
      </w:pPr>
      <w:r w:rsidRPr="00D13C95">
        <w:rPr>
          <w:rFonts w:cs="Miriam"/>
        </w:rPr>
        <w:t>No ausentarse de la clase hasta la terminación de la misma. En caso de necesidad impo</w:t>
      </w:r>
      <w:r w:rsidR="00E21CC2" w:rsidRPr="00D13C95">
        <w:rPr>
          <w:rFonts w:cs="Miriam"/>
        </w:rPr>
        <w:t xml:space="preserve">stergable </w:t>
      </w:r>
      <w:r w:rsidRPr="00D13C95">
        <w:rPr>
          <w:rFonts w:cs="Miriam"/>
        </w:rPr>
        <w:t>de retiro temprano, debe contar con la autorización del profesor.</w:t>
      </w:r>
    </w:p>
    <w:p w14:paraId="08B8644D" w14:textId="77777777" w:rsidR="00F0078E" w:rsidRPr="00D13C95" w:rsidRDefault="00F0078E" w:rsidP="00053334">
      <w:pPr>
        <w:pStyle w:val="NoSpacing"/>
        <w:numPr>
          <w:ilvl w:val="1"/>
          <w:numId w:val="37"/>
        </w:numPr>
        <w:ind w:left="1134"/>
        <w:jc w:val="both"/>
        <w:rPr>
          <w:rFonts w:cs="Miriam"/>
        </w:rPr>
      </w:pPr>
      <w:r w:rsidRPr="00D13C95">
        <w:rPr>
          <w:rFonts w:cs="Miriam"/>
        </w:rPr>
        <w:t xml:space="preserve">Cumplir con la entrega de los documentos necesarios para la </w:t>
      </w:r>
      <w:r w:rsidR="00E21CC2" w:rsidRPr="00D13C95">
        <w:rPr>
          <w:rFonts w:cs="Miriam"/>
        </w:rPr>
        <w:t xml:space="preserve">elaboración del correspondiente </w:t>
      </w:r>
      <w:r w:rsidRPr="00D13C95">
        <w:rPr>
          <w:rFonts w:cs="Miriam"/>
        </w:rPr>
        <w:t xml:space="preserve">carné, el cual le da derecho a participar en los torneos que se realicen, entregando </w:t>
      </w:r>
      <w:r w:rsidR="00E21CC2" w:rsidRPr="00D13C95">
        <w:rPr>
          <w:rFonts w:cs="Miriam"/>
        </w:rPr>
        <w:t xml:space="preserve">registro civil </w:t>
      </w:r>
      <w:r w:rsidRPr="00D13C95">
        <w:rPr>
          <w:rFonts w:cs="Miriam"/>
        </w:rPr>
        <w:t>de nacimiento y 4 fotos.</w:t>
      </w:r>
    </w:p>
    <w:p w14:paraId="24ECA18F" w14:textId="77777777" w:rsidR="00F0078E" w:rsidRPr="00D13C95" w:rsidRDefault="00F0078E" w:rsidP="00053334">
      <w:pPr>
        <w:pStyle w:val="NoSpacing"/>
        <w:numPr>
          <w:ilvl w:val="1"/>
          <w:numId w:val="37"/>
        </w:numPr>
        <w:ind w:left="1134"/>
        <w:jc w:val="both"/>
        <w:rPr>
          <w:rFonts w:cs="Miriam"/>
        </w:rPr>
      </w:pPr>
      <w:r w:rsidRPr="00D13C95">
        <w:rPr>
          <w:rFonts w:cs="Miriam"/>
        </w:rPr>
        <w:t>Asistir a las clases o sesiones de práctica con el uniforme e</w:t>
      </w:r>
      <w:r w:rsidR="00E21CC2" w:rsidRPr="00D13C95">
        <w:rPr>
          <w:rFonts w:cs="Miriam"/>
        </w:rPr>
        <w:t xml:space="preserve">stablecido para cada disciplina </w:t>
      </w:r>
      <w:r w:rsidRPr="00D13C95">
        <w:rPr>
          <w:rFonts w:cs="Miriam"/>
        </w:rPr>
        <w:t>deportiva.</w:t>
      </w:r>
    </w:p>
    <w:p w14:paraId="24FEBEA5" w14:textId="77777777" w:rsidR="00F0078E" w:rsidRPr="00D13C95" w:rsidRDefault="00F0078E" w:rsidP="00053334">
      <w:pPr>
        <w:pStyle w:val="NoSpacing"/>
        <w:numPr>
          <w:ilvl w:val="1"/>
          <w:numId w:val="37"/>
        </w:numPr>
        <w:ind w:left="1134"/>
        <w:jc w:val="both"/>
        <w:rPr>
          <w:rFonts w:cs="Miriam"/>
        </w:rPr>
      </w:pPr>
      <w:r w:rsidRPr="00D13C95">
        <w:rPr>
          <w:rFonts w:cs="Miriam"/>
        </w:rPr>
        <w:t xml:space="preserve">Participar cumplidamente de las actividades y eventos a los que </w:t>
      </w:r>
      <w:r w:rsidR="00E21CC2" w:rsidRPr="00D13C95">
        <w:rPr>
          <w:rFonts w:cs="Miriam"/>
        </w:rPr>
        <w:t xml:space="preserve">sea invitado, mostrando sentido </w:t>
      </w:r>
      <w:r w:rsidRPr="00D13C95">
        <w:rPr>
          <w:rFonts w:cs="Miriam"/>
        </w:rPr>
        <w:t>de pertenencia a su grupo y fortaleciendo su equipo.</w:t>
      </w:r>
    </w:p>
    <w:p w14:paraId="5BE495A8" w14:textId="77777777" w:rsidR="00F0078E" w:rsidRPr="00D13C95" w:rsidRDefault="00F0078E" w:rsidP="00053334">
      <w:pPr>
        <w:pStyle w:val="NoSpacing"/>
        <w:numPr>
          <w:ilvl w:val="1"/>
          <w:numId w:val="37"/>
        </w:numPr>
        <w:ind w:left="1134"/>
        <w:jc w:val="both"/>
        <w:rPr>
          <w:rFonts w:cs="Miriam"/>
        </w:rPr>
      </w:pPr>
      <w:r w:rsidRPr="00D13C95">
        <w:rPr>
          <w:rFonts w:cs="Miriam"/>
        </w:rPr>
        <w:t>Asistir a las clases manteniendo las normas de aseo personal.</w:t>
      </w:r>
    </w:p>
    <w:p w14:paraId="6B4E4670" w14:textId="77777777" w:rsidR="00F0078E" w:rsidRPr="00D13C95" w:rsidRDefault="00F0078E" w:rsidP="00053334">
      <w:pPr>
        <w:pStyle w:val="NoSpacing"/>
        <w:numPr>
          <w:ilvl w:val="1"/>
          <w:numId w:val="37"/>
        </w:numPr>
        <w:ind w:left="1134"/>
        <w:jc w:val="both"/>
        <w:rPr>
          <w:rFonts w:cs="Miriam"/>
        </w:rPr>
      </w:pPr>
      <w:r w:rsidRPr="00D13C95">
        <w:rPr>
          <w:rFonts w:cs="Miriam"/>
        </w:rPr>
        <w:t>Mantener el orden y la disciplina en las instalaciones donde se r</w:t>
      </w:r>
      <w:r w:rsidR="00E21CC2" w:rsidRPr="00D13C95">
        <w:rPr>
          <w:rFonts w:cs="Miriam"/>
        </w:rPr>
        <w:t xml:space="preserve">ealicen las actividades para la </w:t>
      </w:r>
      <w:r w:rsidRPr="00D13C95">
        <w:rPr>
          <w:rFonts w:cs="Miriam"/>
        </w:rPr>
        <w:t>práctica.</w:t>
      </w:r>
    </w:p>
    <w:p w14:paraId="34F132EB" w14:textId="77777777" w:rsidR="00F0078E" w:rsidRPr="00D13C95" w:rsidRDefault="00F0078E" w:rsidP="00053334">
      <w:pPr>
        <w:pStyle w:val="NoSpacing"/>
        <w:numPr>
          <w:ilvl w:val="1"/>
          <w:numId w:val="37"/>
        </w:numPr>
        <w:ind w:left="1134"/>
        <w:jc w:val="both"/>
        <w:rPr>
          <w:rFonts w:cs="Miriam"/>
        </w:rPr>
      </w:pPr>
      <w:r w:rsidRPr="00D13C95">
        <w:rPr>
          <w:rFonts w:cs="Miriam"/>
        </w:rPr>
        <w:t>Conservar buena conducta cumpliendo lealmente las normas y reglamento del programa.</w:t>
      </w:r>
    </w:p>
    <w:p w14:paraId="243B4182" w14:textId="77777777" w:rsidR="00F0078E" w:rsidRPr="00D13C95" w:rsidRDefault="00F0078E" w:rsidP="00053334">
      <w:pPr>
        <w:pStyle w:val="NoSpacing"/>
        <w:numPr>
          <w:ilvl w:val="1"/>
          <w:numId w:val="37"/>
        </w:numPr>
        <w:ind w:left="1134"/>
        <w:jc w:val="both"/>
        <w:rPr>
          <w:rFonts w:cs="Miriam"/>
        </w:rPr>
      </w:pPr>
      <w:r w:rsidRPr="00D13C95">
        <w:rPr>
          <w:rFonts w:cs="Miriam"/>
        </w:rPr>
        <w:t>Con el propósito de mantener el rendimiento académico exigido</w:t>
      </w:r>
      <w:r w:rsidR="00E21CC2" w:rsidRPr="00D13C95">
        <w:rPr>
          <w:rFonts w:cs="Miriam"/>
        </w:rPr>
        <w:t xml:space="preserve"> por el Colombo Británico, pero </w:t>
      </w:r>
      <w:r w:rsidRPr="00D13C95">
        <w:rPr>
          <w:rFonts w:cs="Miriam"/>
        </w:rPr>
        <w:t>a la vez favorecer la práctica deportiva, los estudiantes estarán obligados a asistir a los refuerzo</w:t>
      </w:r>
      <w:r w:rsidR="00E21CC2" w:rsidRPr="00D13C95">
        <w:rPr>
          <w:rFonts w:cs="Miriam"/>
        </w:rPr>
        <w:t xml:space="preserve">s </w:t>
      </w:r>
      <w:r w:rsidRPr="00D13C95">
        <w:rPr>
          <w:rFonts w:cs="Miriam"/>
        </w:rPr>
        <w:t>académicos convocados por sus profesores e iniciarán sus práctic</w:t>
      </w:r>
      <w:r w:rsidR="00E21CC2" w:rsidRPr="00D13C95">
        <w:rPr>
          <w:rFonts w:cs="Miriam"/>
        </w:rPr>
        <w:t xml:space="preserve">as una vez estos finalicen. Una </w:t>
      </w:r>
      <w:r w:rsidRPr="00D13C95">
        <w:rPr>
          <w:rFonts w:cs="Miriam"/>
        </w:rPr>
        <w:t>vez finalice el proceso de refuerzo o recuperación, iniciará sus práct</w:t>
      </w:r>
      <w:r w:rsidR="00E21CC2" w:rsidRPr="00D13C95">
        <w:rPr>
          <w:rFonts w:cs="Miriam"/>
        </w:rPr>
        <w:t xml:space="preserve">icas en los horarios habituales </w:t>
      </w:r>
      <w:r w:rsidRPr="00D13C95">
        <w:rPr>
          <w:rFonts w:cs="Miriam"/>
        </w:rPr>
        <w:t>y será tenido en cuenta en las selecciones del Colegio y salidas de intercambio.</w:t>
      </w:r>
    </w:p>
    <w:p w14:paraId="104CCD6E" w14:textId="77777777" w:rsidR="00F0078E" w:rsidRPr="00D13C95" w:rsidRDefault="00F0078E" w:rsidP="00053334">
      <w:pPr>
        <w:pStyle w:val="NoSpacing"/>
        <w:numPr>
          <w:ilvl w:val="1"/>
          <w:numId w:val="37"/>
        </w:numPr>
        <w:ind w:left="1134"/>
        <w:jc w:val="both"/>
        <w:rPr>
          <w:rFonts w:cs="Miriam"/>
        </w:rPr>
      </w:pPr>
      <w:r w:rsidRPr="00D13C95">
        <w:rPr>
          <w:rFonts w:cs="Miriam"/>
        </w:rPr>
        <w:t xml:space="preserve">Cumplir las demás disposiciones que, durante desarrollo del </w:t>
      </w:r>
      <w:r w:rsidR="00E21CC2" w:rsidRPr="00D13C95">
        <w:rPr>
          <w:rFonts w:cs="Miriam"/>
        </w:rPr>
        <w:t xml:space="preserve">programa, sean determinadas por </w:t>
      </w:r>
      <w:r w:rsidRPr="00D13C95">
        <w:rPr>
          <w:rFonts w:cs="Miriam"/>
        </w:rPr>
        <w:t>la Coordinación del Departamento de Educación Física y Deportes.</w:t>
      </w:r>
    </w:p>
    <w:p w14:paraId="6D71A716" w14:textId="77777777" w:rsidR="00F0078E" w:rsidRDefault="00F0078E" w:rsidP="00053334">
      <w:pPr>
        <w:pStyle w:val="NoSpacing"/>
        <w:numPr>
          <w:ilvl w:val="1"/>
          <w:numId w:val="37"/>
        </w:numPr>
        <w:ind w:left="1134"/>
        <w:jc w:val="both"/>
        <w:rPr>
          <w:rFonts w:cs="Miriam"/>
        </w:rPr>
      </w:pPr>
      <w:r w:rsidRPr="00D13C95">
        <w:rPr>
          <w:rFonts w:cs="Miriam"/>
        </w:rPr>
        <w:t>Es importante tener presente que el incumplimiento a estas normas,</w:t>
      </w:r>
      <w:r w:rsidR="00E21CC2" w:rsidRPr="00D13C95">
        <w:rPr>
          <w:rFonts w:cs="Miriam"/>
        </w:rPr>
        <w:t xml:space="preserve"> en lo personal, disciplinario, </w:t>
      </w:r>
      <w:r w:rsidRPr="00D13C95">
        <w:rPr>
          <w:rFonts w:cs="Miriam"/>
        </w:rPr>
        <w:t>rendimiento académico y/o actitud, limitarán la posibilidad</w:t>
      </w:r>
      <w:r w:rsidR="00E21CC2" w:rsidRPr="00D13C95">
        <w:rPr>
          <w:rFonts w:cs="Miriam"/>
        </w:rPr>
        <w:t xml:space="preserve"> de participar en los torneos o </w:t>
      </w:r>
      <w:r w:rsidRPr="00D13C95">
        <w:rPr>
          <w:rFonts w:cs="Miriam"/>
        </w:rPr>
        <w:t>eventos oficiales a los que el Colegio sea convocado.</w:t>
      </w:r>
    </w:p>
    <w:p w14:paraId="3C23E4B0" w14:textId="77777777" w:rsidR="00923AB7" w:rsidRPr="00D13C95" w:rsidRDefault="00923AB7" w:rsidP="00923AB7">
      <w:pPr>
        <w:pStyle w:val="NoSpacing"/>
        <w:ind w:left="1134"/>
        <w:jc w:val="both"/>
        <w:rPr>
          <w:rFonts w:cs="Miriam"/>
        </w:rPr>
      </w:pPr>
    </w:p>
    <w:p w14:paraId="48090AC7" w14:textId="77777777" w:rsidR="00F0078E" w:rsidRPr="00D13C95" w:rsidRDefault="00F0078E" w:rsidP="00923AB7">
      <w:pPr>
        <w:pStyle w:val="NoSpacing"/>
        <w:ind w:left="1134"/>
        <w:jc w:val="both"/>
        <w:rPr>
          <w:rFonts w:cs="Miriam"/>
        </w:rPr>
      </w:pPr>
      <w:r w:rsidRPr="00D13C95">
        <w:rPr>
          <w:rFonts w:cs="Miriam"/>
          <w:b/>
        </w:rPr>
        <w:t>SELECCIONES:</w:t>
      </w:r>
      <w:r w:rsidRPr="00D13C95">
        <w:rPr>
          <w:rFonts w:cs="Miriam"/>
        </w:rPr>
        <w:t xml:space="preserve"> Los estudiantes seleccionados para representar deportivamente al Colegio, deben:</w:t>
      </w:r>
    </w:p>
    <w:p w14:paraId="1DEF6224" w14:textId="77777777" w:rsidR="00F0078E" w:rsidRPr="00D13C95" w:rsidRDefault="00F0078E" w:rsidP="00053334">
      <w:pPr>
        <w:pStyle w:val="NoSpacing"/>
        <w:numPr>
          <w:ilvl w:val="1"/>
          <w:numId w:val="38"/>
        </w:numPr>
        <w:ind w:left="1134"/>
        <w:jc w:val="both"/>
        <w:rPr>
          <w:rFonts w:cs="Miriam"/>
        </w:rPr>
      </w:pPr>
      <w:r w:rsidRPr="00D13C95">
        <w:rPr>
          <w:rFonts w:cs="Miriam"/>
        </w:rPr>
        <w:t>Estar inscritos en el Programa de Extracurriculares y cumplir con los requisitos establecidos para</w:t>
      </w:r>
      <w:r w:rsidR="00E21CC2" w:rsidRPr="00D13C95">
        <w:rPr>
          <w:rFonts w:cs="Miriam"/>
        </w:rPr>
        <w:t xml:space="preserve"> </w:t>
      </w:r>
      <w:r w:rsidRPr="00D13C95">
        <w:rPr>
          <w:rFonts w:cs="Miriam"/>
        </w:rPr>
        <w:t>ser seleccionado en los equipos representativos.</w:t>
      </w:r>
    </w:p>
    <w:p w14:paraId="0394BD7F" w14:textId="77777777" w:rsidR="00F0078E" w:rsidRPr="00D13C95" w:rsidRDefault="00F0078E" w:rsidP="00053334">
      <w:pPr>
        <w:pStyle w:val="NoSpacing"/>
        <w:numPr>
          <w:ilvl w:val="1"/>
          <w:numId w:val="38"/>
        </w:numPr>
        <w:ind w:left="1134"/>
        <w:jc w:val="both"/>
        <w:rPr>
          <w:rFonts w:cs="Miriam"/>
        </w:rPr>
      </w:pPr>
      <w:r w:rsidRPr="00D13C95">
        <w:rPr>
          <w:rFonts w:cs="Miriam"/>
        </w:rPr>
        <w:t>Los estudiantes que acepten formar parte de las Selecciones Deporti</w:t>
      </w:r>
      <w:r w:rsidR="00E21CC2" w:rsidRPr="00D13C95">
        <w:rPr>
          <w:rFonts w:cs="Miriam"/>
        </w:rPr>
        <w:t xml:space="preserve">vas del Colegio, firmarán junto </w:t>
      </w:r>
      <w:r w:rsidRPr="00D13C95">
        <w:rPr>
          <w:rFonts w:cs="Miriam"/>
        </w:rPr>
        <w:t>con sus padres un formato de aceptación de su compromiso como</w:t>
      </w:r>
      <w:r w:rsidR="00E21CC2" w:rsidRPr="00D13C95">
        <w:rPr>
          <w:rFonts w:cs="Miriam"/>
        </w:rPr>
        <w:t xml:space="preserve"> deportistas representativos en </w:t>
      </w:r>
      <w:r w:rsidRPr="00D13C95">
        <w:rPr>
          <w:rFonts w:cs="Miriam"/>
        </w:rPr>
        <w:t>los diferentes eventos a los que fuesen convocados.</w:t>
      </w:r>
    </w:p>
    <w:p w14:paraId="7C36705F" w14:textId="77777777" w:rsidR="00F0078E" w:rsidRPr="00D13C95" w:rsidRDefault="00F0078E" w:rsidP="00053334">
      <w:pPr>
        <w:pStyle w:val="NoSpacing"/>
        <w:numPr>
          <w:ilvl w:val="1"/>
          <w:numId w:val="38"/>
        </w:numPr>
        <w:ind w:left="1134"/>
        <w:jc w:val="both"/>
        <w:rPr>
          <w:rFonts w:cs="Miriam"/>
        </w:rPr>
      </w:pPr>
      <w:r w:rsidRPr="00D13C95">
        <w:rPr>
          <w:rFonts w:cs="Miriam"/>
        </w:rPr>
        <w:t>Asistir puntualmente y participar en los entrenamientos a los</w:t>
      </w:r>
      <w:r w:rsidR="00E21CC2" w:rsidRPr="00D13C95">
        <w:rPr>
          <w:rFonts w:cs="Miriam"/>
        </w:rPr>
        <w:t xml:space="preserve"> que fuese citado, esforzándose </w:t>
      </w:r>
      <w:r w:rsidRPr="00D13C95">
        <w:rPr>
          <w:rFonts w:cs="Miriam"/>
        </w:rPr>
        <w:t>constantemente por mejorar sus resultados deportivos y justi</w:t>
      </w:r>
      <w:r w:rsidR="00E21CC2" w:rsidRPr="00D13C95">
        <w:rPr>
          <w:rFonts w:cs="Miriam"/>
        </w:rPr>
        <w:t xml:space="preserve">ficar debidamente sus ausencias </w:t>
      </w:r>
      <w:r w:rsidRPr="00D13C95">
        <w:rPr>
          <w:rFonts w:cs="Miriam"/>
        </w:rPr>
        <w:t>cuando las hubiese. Cumplimiento con asistencia y puntualidad</w:t>
      </w:r>
      <w:r w:rsidR="00E21CC2" w:rsidRPr="00D13C95">
        <w:rPr>
          <w:rFonts w:cs="Miriam"/>
        </w:rPr>
        <w:t xml:space="preserve"> (p.34 Numeral 3.16.2 Manual de </w:t>
      </w:r>
      <w:r w:rsidRPr="00D13C95">
        <w:rPr>
          <w:rFonts w:cs="Miriam"/>
        </w:rPr>
        <w:t>Convivencia)</w:t>
      </w:r>
    </w:p>
    <w:p w14:paraId="4F81F867" w14:textId="77777777" w:rsidR="00F0078E" w:rsidRPr="00D13C95" w:rsidRDefault="00F0078E" w:rsidP="00053334">
      <w:pPr>
        <w:pStyle w:val="NoSpacing"/>
        <w:numPr>
          <w:ilvl w:val="1"/>
          <w:numId w:val="38"/>
        </w:numPr>
        <w:ind w:left="1134"/>
        <w:jc w:val="both"/>
        <w:rPr>
          <w:rFonts w:cs="Miriam"/>
        </w:rPr>
      </w:pPr>
      <w:r w:rsidRPr="00D13C95">
        <w:rPr>
          <w:rFonts w:cs="Miriam"/>
        </w:rPr>
        <w:t>Los deportistas de Liga/Clubes/Escuelas de formación deportiva</w:t>
      </w:r>
      <w:r w:rsidR="00E21CC2" w:rsidRPr="00D13C95">
        <w:rPr>
          <w:rFonts w:cs="Miriam"/>
        </w:rPr>
        <w:t xml:space="preserve"> que certifiquen debidamente su </w:t>
      </w:r>
      <w:r w:rsidRPr="00D13C95">
        <w:rPr>
          <w:rFonts w:cs="Miriam"/>
        </w:rPr>
        <w:t>asistencia a los entrenamientos estarían inscritos en el Programa de Selecciones Deportivas.</w:t>
      </w:r>
    </w:p>
    <w:p w14:paraId="4823660D" w14:textId="77777777" w:rsidR="00F0078E" w:rsidRPr="00D13C95" w:rsidRDefault="00F0078E" w:rsidP="00053334">
      <w:pPr>
        <w:pStyle w:val="NoSpacing"/>
        <w:numPr>
          <w:ilvl w:val="1"/>
          <w:numId w:val="38"/>
        </w:numPr>
        <w:ind w:left="1134"/>
        <w:jc w:val="both"/>
        <w:rPr>
          <w:rFonts w:cs="Miriam"/>
        </w:rPr>
      </w:pPr>
      <w:r w:rsidRPr="00D13C95">
        <w:rPr>
          <w:rFonts w:cs="Miriam"/>
        </w:rPr>
        <w:t>En deportes de conjunto estos estudiantes deberán asistir a lo</w:t>
      </w:r>
      <w:r w:rsidR="00E21CC2" w:rsidRPr="00D13C95">
        <w:rPr>
          <w:rFonts w:cs="Miriam"/>
        </w:rPr>
        <w:t xml:space="preserve">s entrenamientos a los que sean </w:t>
      </w:r>
      <w:r w:rsidRPr="00D13C95">
        <w:rPr>
          <w:rFonts w:cs="Miriam"/>
        </w:rPr>
        <w:t>citados con sus compañeros de equipo, con el fin de hacer los ajuste</w:t>
      </w:r>
      <w:r w:rsidR="00923AB7">
        <w:rPr>
          <w:rFonts w:cs="Miriam"/>
        </w:rPr>
        <w:t>s que se consideren necesarios.</w:t>
      </w:r>
    </w:p>
    <w:p w14:paraId="110EEA60" w14:textId="77777777" w:rsidR="00F0078E" w:rsidRPr="00D13C95" w:rsidRDefault="00F0078E" w:rsidP="00053334">
      <w:pPr>
        <w:pStyle w:val="NoSpacing"/>
        <w:numPr>
          <w:ilvl w:val="1"/>
          <w:numId w:val="38"/>
        </w:numPr>
        <w:ind w:left="1134"/>
        <w:jc w:val="both"/>
        <w:rPr>
          <w:rFonts w:cs="Miriam"/>
        </w:rPr>
      </w:pPr>
      <w:r w:rsidRPr="00D13C95">
        <w:rPr>
          <w:rFonts w:cs="Miriam"/>
        </w:rPr>
        <w:t>Estar al día en el cumplimiento de sus deberes académicos.</w:t>
      </w:r>
    </w:p>
    <w:p w14:paraId="04421CB3" w14:textId="77777777" w:rsidR="00F0078E" w:rsidRPr="00D13C95" w:rsidRDefault="00F0078E" w:rsidP="00053334">
      <w:pPr>
        <w:pStyle w:val="NoSpacing"/>
        <w:numPr>
          <w:ilvl w:val="1"/>
          <w:numId w:val="38"/>
        </w:numPr>
        <w:ind w:left="1134"/>
        <w:jc w:val="both"/>
        <w:rPr>
          <w:rFonts w:cs="Miriam"/>
        </w:rPr>
      </w:pPr>
      <w:r w:rsidRPr="00D13C95">
        <w:rPr>
          <w:rFonts w:cs="Miriam"/>
        </w:rPr>
        <w:t>Utilizar la indumentaria adecuada y requisitos propios de su disciplina deportiva.</w:t>
      </w:r>
    </w:p>
    <w:p w14:paraId="7753BEDD" w14:textId="77777777" w:rsidR="00F0078E" w:rsidRPr="00D13C95" w:rsidRDefault="00F0078E" w:rsidP="00053334">
      <w:pPr>
        <w:pStyle w:val="NoSpacing"/>
        <w:numPr>
          <w:ilvl w:val="1"/>
          <w:numId w:val="38"/>
        </w:numPr>
        <w:ind w:left="1134"/>
        <w:jc w:val="both"/>
        <w:rPr>
          <w:rFonts w:cs="Miriam"/>
        </w:rPr>
      </w:pPr>
      <w:r w:rsidRPr="00D13C95">
        <w:rPr>
          <w:rFonts w:cs="Miriam"/>
        </w:rPr>
        <w:t>En el caso de incapacidad se hará seguimiento a los procesos de r</w:t>
      </w:r>
      <w:r w:rsidR="00E21CC2" w:rsidRPr="00D13C95">
        <w:rPr>
          <w:rFonts w:cs="Miriam"/>
        </w:rPr>
        <w:t xml:space="preserve">ecuperación que la provocaron y </w:t>
      </w:r>
      <w:r w:rsidRPr="00D13C95">
        <w:rPr>
          <w:rFonts w:cs="Miriam"/>
        </w:rPr>
        <w:t>será necesaria autorización del médico tratante para reiniciar con sus entrenamientos</w:t>
      </w:r>
    </w:p>
    <w:p w14:paraId="62CE1B32" w14:textId="77777777" w:rsidR="00F0078E" w:rsidRPr="00D13C95" w:rsidRDefault="00F0078E" w:rsidP="00053334">
      <w:pPr>
        <w:pStyle w:val="NoSpacing"/>
        <w:numPr>
          <w:ilvl w:val="1"/>
          <w:numId w:val="38"/>
        </w:numPr>
        <w:ind w:left="1134"/>
        <w:jc w:val="both"/>
        <w:rPr>
          <w:rFonts w:cs="Miriam"/>
        </w:rPr>
      </w:pPr>
      <w:r w:rsidRPr="00D13C95">
        <w:rPr>
          <w:rFonts w:cs="Miriam"/>
        </w:rPr>
        <w:t>Tener buena disciplina, comportamiento y respeto con sus co</w:t>
      </w:r>
      <w:r w:rsidR="00E21CC2" w:rsidRPr="00D13C95">
        <w:rPr>
          <w:rFonts w:cs="Miriam"/>
        </w:rPr>
        <w:t xml:space="preserve">mpañeros de equipo, adversarios </w:t>
      </w:r>
      <w:r w:rsidRPr="00D13C95">
        <w:rPr>
          <w:rFonts w:cs="Miriam"/>
        </w:rPr>
        <w:t>profesores, jueces, directivos y mostrarse atento a las indicaciones del profesor.</w:t>
      </w:r>
    </w:p>
    <w:p w14:paraId="17F63132" w14:textId="77777777" w:rsidR="00F0078E" w:rsidRDefault="00F0078E" w:rsidP="00053334">
      <w:pPr>
        <w:pStyle w:val="NoSpacing"/>
        <w:numPr>
          <w:ilvl w:val="1"/>
          <w:numId w:val="38"/>
        </w:numPr>
        <w:ind w:left="1134"/>
        <w:jc w:val="both"/>
        <w:rPr>
          <w:rFonts w:cs="Miriam"/>
        </w:rPr>
      </w:pPr>
      <w:r w:rsidRPr="00D13C95">
        <w:rPr>
          <w:rFonts w:cs="Miriam"/>
        </w:rPr>
        <w:t>Cumplir con el Fair-Play en su totalidad.</w:t>
      </w:r>
    </w:p>
    <w:p w14:paraId="5ACA1172" w14:textId="77777777" w:rsidR="00923AB7" w:rsidRPr="00D13C95" w:rsidRDefault="00923AB7" w:rsidP="00923AB7">
      <w:pPr>
        <w:pStyle w:val="NoSpacing"/>
        <w:ind w:left="1134"/>
        <w:jc w:val="both"/>
        <w:rPr>
          <w:rFonts w:cs="Miriam"/>
        </w:rPr>
      </w:pPr>
    </w:p>
    <w:p w14:paraId="150C2ACB" w14:textId="77777777" w:rsidR="00F0078E" w:rsidRDefault="00F0078E" w:rsidP="00923AB7">
      <w:pPr>
        <w:pStyle w:val="NoSpacing"/>
        <w:ind w:left="1134"/>
        <w:jc w:val="both"/>
        <w:rPr>
          <w:rFonts w:cs="Miriam"/>
        </w:rPr>
      </w:pPr>
      <w:r w:rsidRPr="00D13C95">
        <w:rPr>
          <w:rFonts w:cs="Miriam"/>
        </w:rPr>
        <w:t>Las salidas de estudiantes que participen en actividades Extracurriculares, Se</w:t>
      </w:r>
      <w:r w:rsidR="00E21CC2" w:rsidRPr="00D13C95">
        <w:rPr>
          <w:rFonts w:cs="Miriam"/>
        </w:rPr>
        <w:t xml:space="preserve">lecciones y Escuela de Deportes </w:t>
      </w:r>
      <w:r w:rsidRPr="00D13C95">
        <w:rPr>
          <w:rFonts w:cs="Miriam"/>
        </w:rPr>
        <w:t>estarán sujetas a las políticas para Proyectos Pedagógicos y Salidas Pedagógicas dispuestas en este Manual.</w:t>
      </w:r>
    </w:p>
    <w:p w14:paraId="0ED26233" w14:textId="77777777" w:rsidR="00923AB7" w:rsidRPr="00D13C95" w:rsidRDefault="00923AB7" w:rsidP="00923AB7">
      <w:pPr>
        <w:pStyle w:val="NoSpacing"/>
        <w:ind w:left="1134"/>
        <w:jc w:val="both"/>
        <w:rPr>
          <w:rFonts w:cs="Miriam"/>
        </w:rPr>
      </w:pPr>
    </w:p>
    <w:p w14:paraId="380DF7B3" w14:textId="77777777" w:rsidR="00F0078E" w:rsidRDefault="00F0078E" w:rsidP="00923AB7">
      <w:pPr>
        <w:pStyle w:val="NoSpacing"/>
        <w:ind w:left="1134"/>
        <w:jc w:val="both"/>
        <w:rPr>
          <w:rFonts w:cs="Miriam"/>
          <w:b/>
        </w:rPr>
      </w:pPr>
      <w:r w:rsidRPr="00D13C95">
        <w:rPr>
          <w:rFonts w:cs="Miriam"/>
          <w:b/>
        </w:rPr>
        <w:t>DEBERES DE LOS PROFESORES EN ACTIVIDADES DE EXTRACURRICU</w:t>
      </w:r>
      <w:r w:rsidR="00E21CC2" w:rsidRPr="00D13C95">
        <w:rPr>
          <w:rFonts w:cs="Miriam"/>
          <w:b/>
        </w:rPr>
        <w:t xml:space="preserve">LARES, SELECCIONES Y ESCUELA DE </w:t>
      </w:r>
      <w:r w:rsidRPr="00D13C95">
        <w:rPr>
          <w:rFonts w:cs="Miriam"/>
          <w:b/>
        </w:rPr>
        <w:t>DEPORTES</w:t>
      </w:r>
    </w:p>
    <w:p w14:paraId="0AE45836" w14:textId="77777777" w:rsidR="00923AB7" w:rsidRPr="00D13C95" w:rsidRDefault="00923AB7" w:rsidP="00923AB7">
      <w:pPr>
        <w:pStyle w:val="NoSpacing"/>
        <w:ind w:left="1134"/>
        <w:jc w:val="both"/>
        <w:rPr>
          <w:rFonts w:cs="Miriam"/>
          <w:b/>
        </w:rPr>
      </w:pPr>
    </w:p>
    <w:p w14:paraId="7518BC59" w14:textId="77777777" w:rsidR="00F0078E" w:rsidRPr="00D13C95" w:rsidRDefault="00F0078E" w:rsidP="00053334">
      <w:pPr>
        <w:pStyle w:val="NoSpacing"/>
        <w:numPr>
          <w:ilvl w:val="1"/>
          <w:numId w:val="39"/>
        </w:numPr>
        <w:ind w:left="1134"/>
        <w:jc w:val="both"/>
        <w:rPr>
          <w:rFonts w:cs="Miriam"/>
        </w:rPr>
      </w:pPr>
      <w:r w:rsidRPr="00D13C95">
        <w:rPr>
          <w:rFonts w:cs="Miriam"/>
        </w:rPr>
        <w:t>Elaborar y aplicar los respectivos programas para las actividade</w:t>
      </w:r>
      <w:r w:rsidR="00E21CC2" w:rsidRPr="00D13C95">
        <w:rPr>
          <w:rFonts w:cs="Miriam"/>
        </w:rPr>
        <w:t xml:space="preserve">s extracurriculares, Escuela de </w:t>
      </w:r>
      <w:r w:rsidRPr="00D13C95">
        <w:rPr>
          <w:rFonts w:cs="Miriam"/>
        </w:rPr>
        <w:t>Deportes ofrecidas por el C.C.B.</w:t>
      </w:r>
    </w:p>
    <w:p w14:paraId="50FE8D07" w14:textId="77777777" w:rsidR="00F0078E" w:rsidRPr="00D13C95" w:rsidRDefault="00F0078E" w:rsidP="00053334">
      <w:pPr>
        <w:pStyle w:val="NoSpacing"/>
        <w:numPr>
          <w:ilvl w:val="1"/>
          <w:numId w:val="39"/>
        </w:numPr>
        <w:ind w:left="1134"/>
        <w:jc w:val="both"/>
        <w:rPr>
          <w:rFonts w:cs="Miriam"/>
        </w:rPr>
      </w:pPr>
      <w:r w:rsidRPr="00D13C95">
        <w:rPr>
          <w:rFonts w:cs="Miriam"/>
        </w:rPr>
        <w:t>Promover el desarrollo de los atributos del perfil en las prácticas deporti</w:t>
      </w:r>
      <w:r w:rsidR="00E21CC2" w:rsidRPr="00D13C95">
        <w:rPr>
          <w:rFonts w:cs="Miriam"/>
        </w:rPr>
        <w:t xml:space="preserve">vas o lúdicas manteniendo </w:t>
      </w:r>
      <w:r w:rsidRPr="00D13C95">
        <w:rPr>
          <w:rFonts w:cs="Miriam"/>
        </w:rPr>
        <w:t>coherencia con el programa educativo del Colegio.</w:t>
      </w:r>
    </w:p>
    <w:p w14:paraId="5075388F" w14:textId="77777777" w:rsidR="00F0078E" w:rsidRPr="00D13C95" w:rsidRDefault="00F0078E" w:rsidP="00053334">
      <w:pPr>
        <w:pStyle w:val="NoSpacing"/>
        <w:numPr>
          <w:ilvl w:val="1"/>
          <w:numId w:val="39"/>
        </w:numPr>
        <w:ind w:left="1134"/>
        <w:jc w:val="both"/>
        <w:rPr>
          <w:rFonts w:cs="Miriam"/>
        </w:rPr>
      </w:pPr>
      <w:r w:rsidRPr="00D13C95">
        <w:rPr>
          <w:rFonts w:cs="Miriam"/>
        </w:rPr>
        <w:t>Llevar un registro diario de asistencia de los alumnos.</w:t>
      </w:r>
    </w:p>
    <w:p w14:paraId="3C0798D2" w14:textId="77777777" w:rsidR="00F0078E" w:rsidRPr="00D13C95" w:rsidRDefault="00F0078E" w:rsidP="00053334">
      <w:pPr>
        <w:pStyle w:val="NoSpacing"/>
        <w:numPr>
          <w:ilvl w:val="1"/>
          <w:numId w:val="39"/>
        </w:numPr>
        <w:ind w:left="1134"/>
        <w:jc w:val="both"/>
        <w:rPr>
          <w:rFonts w:cs="Miriam"/>
        </w:rPr>
      </w:pPr>
      <w:r w:rsidRPr="00D13C95">
        <w:rPr>
          <w:rFonts w:cs="Miriam"/>
        </w:rPr>
        <w:t>Estimular el progreso obtenido por cada uno de los niños.</w:t>
      </w:r>
    </w:p>
    <w:p w14:paraId="0A7E8616" w14:textId="77777777" w:rsidR="00F0078E" w:rsidRPr="00D13C95" w:rsidRDefault="00F0078E" w:rsidP="00053334">
      <w:pPr>
        <w:pStyle w:val="NoSpacing"/>
        <w:numPr>
          <w:ilvl w:val="1"/>
          <w:numId w:val="39"/>
        </w:numPr>
        <w:ind w:left="1134"/>
        <w:jc w:val="both"/>
        <w:rPr>
          <w:rFonts w:cs="Miriam"/>
        </w:rPr>
      </w:pPr>
      <w:r w:rsidRPr="00D13C95">
        <w:rPr>
          <w:rFonts w:cs="Miriam"/>
        </w:rPr>
        <w:t>Preparar los implementos que van a ser utilizados en la clase o a</w:t>
      </w:r>
      <w:r w:rsidR="00E21CC2" w:rsidRPr="00D13C95">
        <w:rPr>
          <w:rFonts w:cs="Miriam"/>
        </w:rPr>
        <w:t xml:space="preserve">ctividades y una vez terminadas </w:t>
      </w:r>
      <w:r w:rsidRPr="00D13C95">
        <w:rPr>
          <w:rFonts w:cs="Miriam"/>
        </w:rPr>
        <w:t>éstas, regresarlos en su totalidad a la bodega o depósito correspondiente.</w:t>
      </w:r>
    </w:p>
    <w:p w14:paraId="32EAACA5" w14:textId="77777777" w:rsidR="00F0078E" w:rsidRPr="00D13C95" w:rsidRDefault="00F0078E" w:rsidP="00053334">
      <w:pPr>
        <w:pStyle w:val="NoSpacing"/>
        <w:numPr>
          <w:ilvl w:val="1"/>
          <w:numId w:val="39"/>
        </w:numPr>
        <w:ind w:left="1134"/>
        <w:jc w:val="both"/>
        <w:rPr>
          <w:rFonts w:cs="Miriam"/>
        </w:rPr>
      </w:pPr>
      <w:r w:rsidRPr="00D13C95">
        <w:rPr>
          <w:rFonts w:cs="Miriam"/>
        </w:rPr>
        <w:t>Iniciar y finalizar puntualmente a las sesiones de trabajo.</w:t>
      </w:r>
    </w:p>
    <w:p w14:paraId="6FEE07B0" w14:textId="77777777" w:rsidR="00F0078E" w:rsidRPr="00D13C95" w:rsidRDefault="00F0078E" w:rsidP="00053334">
      <w:pPr>
        <w:pStyle w:val="NoSpacing"/>
        <w:numPr>
          <w:ilvl w:val="1"/>
          <w:numId w:val="39"/>
        </w:numPr>
        <w:ind w:left="1134"/>
        <w:jc w:val="both"/>
        <w:rPr>
          <w:rFonts w:cs="Miriam"/>
        </w:rPr>
      </w:pPr>
      <w:r w:rsidRPr="00D13C95">
        <w:rPr>
          <w:rFonts w:cs="Miriam"/>
        </w:rPr>
        <w:t>Mantener una adecuada presentación personal, utilizando el uniforme complet</w:t>
      </w:r>
      <w:r w:rsidR="00E21CC2" w:rsidRPr="00D13C95">
        <w:rPr>
          <w:rFonts w:cs="Miriam"/>
        </w:rPr>
        <w:t xml:space="preserve">o en todas las </w:t>
      </w:r>
      <w:r w:rsidRPr="00D13C95">
        <w:rPr>
          <w:rFonts w:cs="Miriam"/>
        </w:rPr>
        <w:t>actividades promovidas y organizadas por el Colegio.</w:t>
      </w:r>
    </w:p>
    <w:p w14:paraId="19A9CB4C" w14:textId="77777777" w:rsidR="00F0078E" w:rsidRPr="00D13C95" w:rsidRDefault="00F0078E" w:rsidP="00053334">
      <w:pPr>
        <w:pStyle w:val="NoSpacing"/>
        <w:numPr>
          <w:ilvl w:val="1"/>
          <w:numId w:val="39"/>
        </w:numPr>
        <w:ind w:left="1134"/>
        <w:jc w:val="both"/>
        <w:rPr>
          <w:rFonts w:cs="Miriam"/>
        </w:rPr>
      </w:pPr>
      <w:r w:rsidRPr="00D13C95">
        <w:rPr>
          <w:rFonts w:cs="Miriam"/>
        </w:rPr>
        <w:t>Dar un trato cortés y adecuado a los niños, profesores, padres y personas vinculadas al programa.</w:t>
      </w:r>
    </w:p>
    <w:p w14:paraId="21E8ECDE" w14:textId="77777777" w:rsidR="00F0078E" w:rsidRPr="00D13C95" w:rsidRDefault="00F0078E" w:rsidP="00053334">
      <w:pPr>
        <w:pStyle w:val="NoSpacing"/>
        <w:numPr>
          <w:ilvl w:val="1"/>
          <w:numId w:val="39"/>
        </w:numPr>
        <w:ind w:left="1134"/>
        <w:jc w:val="both"/>
        <w:rPr>
          <w:rFonts w:cs="Miriam"/>
        </w:rPr>
      </w:pPr>
      <w:r w:rsidRPr="00D13C95">
        <w:rPr>
          <w:rFonts w:cs="Miriam"/>
        </w:rPr>
        <w:t>El profesor debe asegurarse de que los niños, después de sus prácticas, se ubiquen en la</w:t>
      </w:r>
      <w:r w:rsidR="00E21CC2" w:rsidRPr="00D13C95">
        <w:rPr>
          <w:rFonts w:cs="Miriam"/>
        </w:rPr>
        <w:t xml:space="preserve"> </w:t>
      </w:r>
      <w:r w:rsidRPr="00D13C95">
        <w:rPr>
          <w:rFonts w:cs="Miriam"/>
        </w:rPr>
        <w:t>correspondiente ruta de bus o en el lugar adecuado para ser recogidos en vehículo particular.</w:t>
      </w:r>
    </w:p>
    <w:p w14:paraId="7FD3B458" w14:textId="77777777" w:rsidR="00F0078E" w:rsidRPr="00D13C95" w:rsidRDefault="00F0078E" w:rsidP="00053334">
      <w:pPr>
        <w:pStyle w:val="NoSpacing"/>
        <w:numPr>
          <w:ilvl w:val="1"/>
          <w:numId w:val="39"/>
        </w:numPr>
        <w:ind w:left="1134"/>
        <w:jc w:val="both"/>
        <w:rPr>
          <w:rFonts w:cs="Miriam"/>
        </w:rPr>
      </w:pPr>
      <w:r w:rsidRPr="00D13C95">
        <w:rPr>
          <w:rFonts w:cs="Miriam"/>
        </w:rPr>
        <w:t>En caso de accidente o enfermedad de un alumno, debe seguir el Procedimiento para</w:t>
      </w:r>
      <w:r w:rsidR="00E21CC2" w:rsidRPr="00D13C95">
        <w:rPr>
          <w:rFonts w:cs="Miriam"/>
        </w:rPr>
        <w:t xml:space="preserve"> uso del </w:t>
      </w:r>
      <w:r w:rsidRPr="00D13C95">
        <w:rPr>
          <w:rFonts w:cs="Miriam"/>
        </w:rPr>
        <w:t>Departamento Médico.</w:t>
      </w:r>
    </w:p>
    <w:p w14:paraId="77BAA0E8" w14:textId="77777777" w:rsidR="00F0078E" w:rsidRPr="00D13C95" w:rsidRDefault="00F0078E" w:rsidP="00053334">
      <w:pPr>
        <w:pStyle w:val="NoSpacing"/>
        <w:numPr>
          <w:ilvl w:val="1"/>
          <w:numId w:val="39"/>
        </w:numPr>
        <w:ind w:left="1134"/>
        <w:jc w:val="both"/>
        <w:rPr>
          <w:rFonts w:cs="Miriam"/>
        </w:rPr>
      </w:pPr>
      <w:r w:rsidRPr="00D13C95">
        <w:rPr>
          <w:rFonts w:cs="Miriam"/>
        </w:rPr>
        <w:t>Velar por el buen uso de las instalaciones y materiales.</w:t>
      </w:r>
    </w:p>
    <w:p w14:paraId="4DBBD7BF" w14:textId="77777777" w:rsidR="00F0078E" w:rsidRDefault="00F0078E" w:rsidP="00053334">
      <w:pPr>
        <w:pStyle w:val="NoSpacing"/>
        <w:numPr>
          <w:ilvl w:val="1"/>
          <w:numId w:val="39"/>
        </w:numPr>
        <w:ind w:left="1134"/>
        <w:jc w:val="both"/>
        <w:rPr>
          <w:rFonts w:cs="Miriam"/>
        </w:rPr>
      </w:pPr>
      <w:r w:rsidRPr="00D13C95">
        <w:rPr>
          <w:rFonts w:cs="Miriam"/>
        </w:rPr>
        <w:t>Velar porque el Colegio en sus asambleas, boletines, y página we</w:t>
      </w:r>
      <w:r w:rsidR="00E21CC2" w:rsidRPr="00D13C95">
        <w:rPr>
          <w:rFonts w:cs="Miriam"/>
        </w:rPr>
        <w:t xml:space="preserve">b, difunda los logros obtenidos </w:t>
      </w:r>
      <w:r w:rsidRPr="00D13C95">
        <w:rPr>
          <w:rFonts w:cs="Miriam"/>
        </w:rPr>
        <w:t>a nivel individual y colectivo.</w:t>
      </w:r>
    </w:p>
    <w:p w14:paraId="3A5090C8" w14:textId="77777777" w:rsidR="00923AB7" w:rsidRPr="00D13C95" w:rsidRDefault="00923AB7" w:rsidP="00923AB7">
      <w:pPr>
        <w:pStyle w:val="NoSpacing"/>
        <w:ind w:left="1134"/>
        <w:jc w:val="both"/>
        <w:rPr>
          <w:rFonts w:cs="Miriam"/>
        </w:rPr>
      </w:pPr>
    </w:p>
    <w:p w14:paraId="3FCF0CB1" w14:textId="77777777" w:rsidR="00F0078E" w:rsidRDefault="00F0078E" w:rsidP="00D13C95">
      <w:pPr>
        <w:pStyle w:val="NoSpacing"/>
        <w:jc w:val="both"/>
        <w:rPr>
          <w:rFonts w:cs="Miriam"/>
          <w:b/>
        </w:rPr>
      </w:pPr>
      <w:r w:rsidRPr="00D13C95">
        <w:rPr>
          <w:rFonts w:cs="Miriam"/>
          <w:b/>
        </w:rPr>
        <w:t>DEBERES Y OBLIGACIONES DE LOS PADRES EN ACTIVIDADES EXTRACURR</w:t>
      </w:r>
      <w:r w:rsidR="00E21CC2" w:rsidRPr="00D13C95">
        <w:rPr>
          <w:rFonts w:cs="Miriam"/>
          <w:b/>
        </w:rPr>
        <w:t xml:space="preserve">ICULARES, SELECCIONES Y ESCUELA </w:t>
      </w:r>
      <w:r w:rsidRPr="00D13C95">
        <w:rPr>
          <w:rFonts w:cs="Miriam"/>
          <w:b/>
        </w:rPr>
        <w:t>DE DEPORTES</w:t>
      </w:r>
    </w:p>
    <w:p w14:paraId="0526B972" w14:textId="77777777" w:rsidR="0047147D" w:rsidRPr="00D13C95" w:rsidRDefault="0047147D" w:rsidP="00D13C95">
      <w:pPr>
        <w:pStyle w:val="NoSpacing"/>
        <w:jc w:val="both"/>
        <w:rPr>
          <w:rFonts w:cs="Miriam"/>
          <w:b/>
        </w:rPr>
      </w:pPr>
    </w:p>
    <w:p w14:paraId="39A50768" w14:textId="77777777" w:rsidR="00F0078E" w:rsidRPr="00D13C95" w:rsidRDefault="00F0078E" w:rsidP="00053334">
      <w:pPr>
        <w:pStyle w:val="NoSpacing"/>
        <w:numPr>
          <w:ilvl w:val="1"/>
          <w:numId w:val="40"/>
        </w:numPr>
        <w:jc w:val="both"/>
        <w:rPr>
          <w:rFonts w:cs="Miriam"/>
        </w:rPr>
      </w:pPr>
      <w:r w:rsidRPr="00D13C95">
        <w:rPr>
          <w:rFonts w:cs="Miriam"/>
        </w:rPr>
        <w:t>Apoyar a sus hijos durante las prácticas y horarios establecidos.</w:t>
      </w:r>
    </w:p>
    <w:p w14:paraId="0B19F514" w14:textId="77777777" w:rsidR="00F0078E" w:rsidRPr="00D13C95" w:rsidRDefault="00F0078E" w:rsidP="00053334">
      <w:pPr>
        <w:pStyle w:val="NoSpacing"/>
        <w:numPr>
          <w:ilvl w:val="1"/>
          <w:numId w:val="40"/>
        </w:numPr>
        <w:jc w:val="both"/>
        <w:rPr>
          <w:rFonts w:cs="Miriam"/>
        </w:rPr>
      </w:pPr>
      <w:r w:rsidRPr="00D13C95">
        <w:rPr>
          <w:rFonts w:cs="Miriam"/>
        </w:rPr>
        <w:t>Garantizar la asistencia permanente y continua de su hijo.</w:t>
      </w:r>
    </w:p>
    <w:p w14:paraId="7DDBC100" w14:textId="77777777" w:rsidR="00F0078E" w:rsidRPr="00D13C95" w:rsidRDefault="00F0078E" w:rsidP="00053334">
      <w:pPr>
        <w:pStyle w:val="NoSpacing"/>
        <w:numPr>
          <w:ilvl w:val="1"/>
          <w:numId w:val="40"/>
        </w:numPr>
        <w:jc w:val="both"/>
        <w:rPr>
          <w:rFonts w:cs="Miriam"/>
        </w:rPr>
      </w:pPr>
      <w:r w:rsidRPr="00D13C95">
        <w:rPr>
          <w:rFonts w:cs="Miriam"/>
        </w:rPr>
        <w:t>Comunicar oportunamente al Colegio cuando su hijo está i</w:t>
      </w:r>
      <w:r w:rsidR="00E21CC2" w:rsidRPr="00D13C95">
        <w:rPr>
          <w:rFonts w:cs="Miriam"/>
        </w:rPr>
        <w:t xml:space="preserve">mposibilitado para realizar las </w:t>
      </w:r>
      <w:r w:rsidRPr="00D13C95">
        <w:rPr>
          <w:rFonts w:cs="Miriam"/>
        </w:rPr>
        <w:t>actividades o prácticas deportivas.</w:t>
      </w:r>
    </w:p>
    <w:p w14:paraId="72881ACD" w14:textId="77777777" w:rsidR="00F0078E" w:rsidRPr="00D13C95" w:rsidRDefault="00F0078E" w:rsidP="00053334">
      <w:pPr>
        <w:pStyle w:val="NoSpacing"/>
        <w:numPr>
          <w:ilvl w:val="1"/>
          <w:numId w:val="40"/>
        </w:numPr>
        <w:jc w:val="both"/>
        <w:rPr>
          <w:rFonts w:cs="Miriam"/>
        </w:rPr>
      </w:pPr>
      <w:r w:rsidRPr="00D13C95">
        <w:rPr>
          <w:rFonts w:cs="Miriam"/>
        </w:rPr>
        <w:t>Cumplir con los plazos establecidos para la entrega de despren</w:t>
      </w:r>
      <w:r w:rsidR="00E21CC2" w:rsidRPr="00D13C95">
        <w:rPr>
          <w:rFonts w:cs="Miriam"/>
        </w:rPr>
        <w:t xml:space="preserve">dibles y autorizaciones para la </w:t>
      </w:r>
      <w:r w:rsidRPr="00D13C95">
        <w:rPr>
          <w:rFonts w:cs="Miriam"/>
        </w:rPr>
        <w:t>participación en los eventos a los que su hijo/hija ha sido invitado.</w:t>
      </w:r>
    </w:p>
    <w:p w14:paraId="6A7929C6" w14:textId="77777777" w:rsidR="00F0078E" w:rsidRPr="00D13C95" w:rsidRDefault="00F0078E" w:rsidP="00053334">
      <w:pPr>
        <w:pStyle w:val="NoSpacing"/>
        <w:numPr>
          <w:ilvl w:val="1"/>
          <w:numId w:val="40"/>
        </w:numPr>
        <w:jc w:val="both"/>
        <w:rPr>
          <w:rFonts w:cs="Miriam"/>
        </w:rPr>
      </w:pPr>
      <w:r w:rsidRPr="00D13C95">
        <w:rPr>
          <w:rFonts w:cs="Miriam"/>
        </w:rPr>
        <w:t>Colaborar con la buena presentación, aseo personal y cuidado del uniforme deportivo de su hijo.</w:t>
      </w:r>
    </w:p>
    <w:p w14:paraId="45448225" w14:textId="77777777" w:rsidR="00F0078E" w:rsidRPr="00D13C95" w:rsidRDefault="00F0078E" w:rsidP="00053334">
      <w:pPr>
        <w:pStyle w:val="NoSpacing"/>
        <w:numPr>
          <w:ilvl w:val="1"/>
          <w:numId w:val="40"/>
        </w:numPr>
        <w:jc w:val="both"/>
        <w:rPr>
          <w:rFonts w:cs="Miriam"/>
        </w:rPr>
      </w:pPr>
      <w:r w:rsidRPr="00D13C95">
        <w:rPr>
          <w:rFonts w:cs="Miriam"/>
        </w:rPr>
        <w:t>Utilizar los conductos regulares que ofrece el programa, para sol</w:t>
      </w:r>
      <w:r w:rsidR="00E21CC2" w:rsidRPr="00D13C95">
        <w:rPr>
          <w:rFonts w:cs="Miriam"/>
        </w:rPr>
        <w:t xml:space="preserve">ucionar posibles inconvenientes </w:t>
      </w:r>
      <w:r w:rsidRPr="00D13C95">
        <w:rPr>
          <w:rFonts w:cs="Miriam"/>
        </w:rPr>
        <w:t>que se presenten durante el desarrollo de las prácticas.</w:t>
      </w:r>
    </w:p>
    <w:p w14:paraId="7041B0E3" w14:textId="77777777" w:rsidR="00F0078E" w:rsidRDefault="00F0078E" w:rsidP="00053334">
      <w:pPr>
        <w:pStyle w:val="NoSpacing"/>
        <w:numPr>
          <w:ilvl w:val="1"/>
          <w:numId w:val="40"/>
        </w:numPr>
        <w:jc w:val="both"/>
        <w:rPr>
          <w:rFonts w:cs="Miriam"/>
        </w:rPr>
      </w:pPr>
      <w:r w:rsidRPr="00D13C95">
        <w:rPr>
          <w:rFonts w:cs="Miriam"/>
        </w:rPr>
        <w:t>Aportar ideas y ofrecer permanente apoyo y colaboración para e</w:t>
      </w:r>
      <w:r w:rsidR="00E21CC2" w:rsidRPr="00D13C95">
        <w:rPr>
          <w:rFonts w:cs="Miriam"/>
        </w:rPr>
        <w:t xml:space="preserve">l beneficio y desarrollo de las </w:t>
      </w:r>
      <w:r w:rsidRPr="00D13C95">
        <w:rPr>
          <w:rFonts w:cs="Miriam"/>
        </w:rPr>
        <w:t>actividades programadas.</w:t>
      </w:r>
    </w:p>
    <w:p w14:paraId="232BE070" w14:textId="77777777" w:rsidR="0047147D" w:rsidRPr="00D13C95" w:rsidRDefault="0047147D" w:rsidP="0047147D">
      <w:pPr>
        <w:pStyle w:val="NoSpacing"/>
        <w:ind w:left="1440"/>
        <w:jc w:val="both"/>
        <w:rPr>
          <w:rFonts w:cs="Miriam"/>
        </w:rPr>
      </w:pPr>
    </w:p>
    <w:p w14:paraId="654DF8C9" w14:textId="77777777" w:rsidR="00F0078E" w:rsidRDefault="00F0078E" w:rsidP="00D13C95">
      <w:pPr>
        <w:pStyle w:val="NoSpacing"/>
        <w:jc w:val="both"/>
        <w:rPr>
          <w:rFonts w:cs="Miriam"/>
          <w:b/>
        </w:rPr>
      </w:pPr>
      <w:r w:rsidRPr="00D13C95">
        <w:rPr>
          <w:rFonts w:cs="Miriam"/>
          <w:b/>
        </w:rPr>
        <w:t>3.19 NORMAS PARA LAS SALIDAS PEDAGÓGICAS</w:t>
      </w:r>
    </w:p>
    <w:p w14:paraId="7B4E1786" w14:textId="77777777" w:rsidR="0047147D" w:rsidRPr="00D13C95" w:rsidRDefault="0047147D" w:rsidP="00D13C95">
      <w:pPr>
        <w:pStyle w:val="NoSpacing"/>
        <w:jc w:val="both"/>
        <w:rPr>
          <w:rFonts w:cs="Miriam"/>
          <w:b/>
        </w:rPr>
      </w:pPr>
    </w:p>
    <w:p w14:paraId="7DE96E15" w14:textId="77777777" w:rsidR="00F0078E" w:rsidRPr="00D13C95" w:rsidRDefault="00F0078E" w:rsidP="00D13C95">
      <w:pPr>
        <w:pStyle w:val="NoSpacing"/>
        <w:jc w:val="both"/>
        <w:rPr>
          <w:rFonts w:cs="Miriam"/>
        </w:rPr>
      </w:pPr>
      <w:r w:rsidRPr="00D13C95">
        <w:rPr>
          <w:rFonts w:cs="Miriam"/>
        </w:rPr>
        <w:t>El anexo 5 del Proyecto Educativo Institucional (PEI), Instructivo de Salid</w:t>
      </w:r>
      <w:r w:rsidR="00E21CC2" w:rsidRPr="00D13C95">
        <w:rPr>
          <w:rFonts w:cs="Miriam"/>
        </w:rPr>
        <w:t xml:space="preserve">as Pedagógicas, tiene como </w:t>
      </w:r>
      <w:r w:rsidRPr="00D13C95">
        <w:rPr>
          <w:rFonts w:cs="Miriam"/>
        </w:rPr>
        <w:t>propósito establecer los lineamientos y políticas relacionados con la admini</w:t>
      </w:r>
      <w:r w:rsidR="00E21CC2" w:rsidRPr="00D13C95">
        <w:rPr>
          <w:rFonts w:cs="Miriam"/>
        </w:rPr>
        <w:t xml:space="preserve">stración de éstas en el Colegio </w:t>
      </w:r>
      <w:r w:rsidRPr="00D13C95">
        <w:rPr>
          <w:rFonts w:cs="Miriam"/>
        </w:rPr>
        <w:t>y dar cumplimiento a los lineamientos del Ministerio de Educación Nacional</w:t>
      </w:r>
    </w:p>
    <w:p w14:paraId="7F3105F3" w14:textId="77777777" w:rsidR="0047147D" w:rsidRDefault="0047147D" w:rsidP="00D13C95">
      <w:pPr>
        <w:pStyle w:val="NoSpacing"/>
        <w:jc w:val="both"/>
        <w:rPr>
          <w:rFonts w:cs="Miriam"/>
        </w:rPr>
      </w:pPr>
    </w:p>
    <w:p w14:paraId="16BE31E4" w14:textId="77777777" w:rsidR="00F0078E" w:rsidRPr="0047147D" w:rsidRDefault="00F0078E" w:rsidP="00D13C95">
      <w:pPr>
        <w:pStyle w:val="NoSpacing"/>
        <w:jc w:val="both"/>
        <w:rPr>
          <w:rFonts w:cs="Miriam"/>
          <w:b/>
        </w:rPr>
      </w:pPr>
      <w:r w:rsidRPr="0047147D">
        <w:rPr>
          <w:rFonts w:cs="Miriam"/>
          <w:b/>
        </w:rPr>
        <w:t>Procedimiento:</w:t>
      </w:r>
    </w:p>
    <w:p w14:paraId="198CBFFD" w14:textId="77777777" w:rsidR="00F0078E" w:rsidRDefault="00F0078E" w:rsidP="00D13C95">
      <w:pPr>
        <w:pStyle w:val="NoSpacing"/>
        <w:jc w:val="both"/>
        <w:rPr>
          <w:rFonts w:cs="Miriam"/>
        </w:rPr>
      </w:pPr>
      <w:r w:rsidRPr="00D13C95">
        <w:rPr>
          <w:rFonts w:cs="Miriam"/>
        </w:rPr>
        <w:t>Las secciones entregan en las fechas establecidas el Formato Programa d</w:t>
      </w:r>
      <w:r w:rsidR="00E21CC2" w:rsidRPr="00D13C95">
        <w:rPr>
          <w:rFonts w:cs="Miriam"/>
        </w:rPr>
        <w:t xml:space="preserve">e Salidas Pedagógicas (CE-GEFT- </w:t>
      </w:r>
      <w:r w:rsidRPr="00D13C95">
        <w:rPr>
          <w:rFonts w:cs="Miriam"/>
        </w:rPr>
        <w:t>140) a la secretaria de Rectoría. Esta información se presentará al Consejo Directivo para su aprobación.</w:t>
      </w:r>
    </w:p>
    <w:p w14:paraId="47ADFD50" w14:textId="77777777" w:rsidR="0047147D" w:rsidRPr="00D13C95" w:rsidRDefault="0047147D" w:rsidP="00D13C95">
      <w:pPr>
        <w:pStyle w:val="NoSpacing"/>
        <w:jc w:val="both"/>
        <w:rPr>
          <w:rFonts w:cs="Miriam"/>
        </w:rPr>
      </w:pPr>
    </w:p>
    <w:p w14:paraId="78DBCCF0" w14:textId="77777777" w:rsidR="00F0078E" w:rsidRPr="00D13C95" w:rsidRDefault="00F0078E" w:rsidP="00D13C95">
      <w:pPr>
        <w:pStyle w:val="NoSpacing"/>
        <w:jc w:val="both"/>
        <w:rPr>
          <w:rFonts w:cs="Miriam"/>
        </w:rPr>
      </w:pPr>
      <w:r w:rsidRPr="00D13C95">
        <w:rPr>
          <w:rFonts w:cs="Miriam"/>
        </w:rPr>
        <w:t>Una vez aprobado dicho cronograma, se envía al Departamento de Compras del Col</w:t>
      </w:r>
      <w:r w:rsidR="00E21CC2" w:rsidRPr="00D13C95">
        <w:rPr>
          <w:rFonts w:cs="Miriam"/>
        </w:rPr>
        <w:t xml:space="preserve">egio para aplicar el </w:t>
      </w:r>
      <w:r w:rsidRPr="00D13C95">
        <w:rPr>
          <w:rFonts w:cs="Miriam"/>
        </w:rPr>
        <w:t>Plan de Proceso de Compras (CP-PP-01) y la Rectoría lo comunica a la Secre</w:t>
      </w:r>
      <w:r w:rsidR="00E21CC2" w:rsidRPr="00D13C95">
        <w:rPr>
          <w:rFonts w:cs="Miriam"/>
        </w:rPr>
        <w:t xml:space="preserve">taría de Educación, en la fecha </w:t>
      </w:r>
      <w:r w:rsidRPr="00D13C95">
        <w:rPr>
          <w:rFonts w:cs="Miriam"/>
        </w:rPr>
        <w:t>establecida.</w:t>
      </w:r>
    </w:p>
    <w:p w14:paraId="2351FC17" w14:textId="77777777" w:rsidR="00F0078E" w:rsidRDefault="00F0078E" w:rsidP="00D13C95">
      <w:pPr>
        <w:pStyle w:val="NoSpacing"/>
        <w:jc w:val="both"/>
        <w:rPr>
          <w:rFonts w:cs="Miriam"/>
          <w:b/>
        </w:rPr>
      </w:pPr>
      <w:r w:rsidRPr="0047147D">
        <w:rPr>
          <w:rFonts w:cs="Miriam"/>
          <w:b/>
        </w:rPr>
        <w:t>Los pasos que deben realizarse antes de cada salida pedagógica son los siguientes:</w:t>
      </w:r>
    </w:p>
    <w:p w14:paraId="1B40BD39" w14:textId="77777777" w:rsidR="0047147D" w:rsidRPr="0047147D" w:rsidRDefault="0047147D" w:rsidP="00D13C95">
      <w:pPr>
        <w:pStyle w:val="NoSpacing"/>
        <w:jc w:val="both"/>
        <w:rPr>
          <w:rFonts w:cs="Miriam"/>
          <w:b/>
        </w:rPr>
      </w:pPr>
    </w:p>
    <w:p w14:paraId="1DA7F665" w14:textId="77777777" w:rsidR="00F0078E" w:rsidRPr="00D13C95" w:rsidRDefault="00F0078E" w:rsidP="00053334">
      <w:pPr>
        <w:pStyle w:val="NoSpacing"/>
        <w:numPr>
          <w:ilvl w:val="1"/>
          <w:numId w:val="41"/>
        </w:numPr>
        <w:jc w:val="both"/>
        <w:rPr>
          <w:rFonts w:cs="Miriam"/>
        </w:rPr>
      </w:pPr>
      <w:r w:rsidRPr="00D13C95">
        <w:rPr>
          <w:rFonts w:cs="Miriam"/>
        </w:rPr>
        <w:t>Las Secciones informan con la debida antelación a los padres de</w:t>
      </w:r>
      <w:r w:rsidR="00E21CC2" w:rsidRPr="00D13C95">
        <w:rPr>
          <w:rFonts w:cs="Miriam"/>
        </w:rPr>
        <w:t xml:space="preserve"> familia o acudientes, sobre la </w:t>
      </w:r>
      <w:r w:rsidRPr="00D13C95">
        <w:rPr>
          <w:rFonts w:cs="Miriam"/>
        </w:rPr>
        <w:t>salida pedagógica y deben contar con su autorización escrita para la participación de sus hijos.</w:t>
      </w:r>
    </w:p>
    <w:p w14:paraId="4FA44D7E" w14:textId="77777777" w:rsidR="00F0078E" w:rsidRPr="00D13C95" w:rsidRDefault="00F0078E" w:rsidP="00053334">
      <w:pPr>
        <w:pStyle w:val="NoSpacing"/>
        <w:numPr>
          <w:ilvl w:val="1"/>
          <w:numId w:val="41"/>
        </w:numPr>
        <w:jc w:val="both"/>
        <w:rPr>
          <w:rFonts w:cs="Miriam"/>
        </w:rPr>
      </w:pPr>
      <w:r w:rsidRPr="00D13C95">
        <w:rPr>
          <w:rFonts w:cs="Miriam"/>
        </w:rPr>
        <w:t>La Rectoría comprueba que los sitios a visitar cuenten con ade</w:t>
      </w:r>
      <w:r w:rsidR="00E21CC2" w:rsidRPr="00D13C95">
        <w:rPr>
          <w:rFonts w:cs="Miriam"/>
        </w:rPr>
        <w:t xml:space="preserve">cuadas condiciones de seguridad </w:t>
      </w:r>
      <w:r w:rsidRPr="00D13C95">
        <w:rPr>
          <w:rFonts w:cs="Miriam"/>
        </w:rPr>
        <w:t>y salubridad, así como aplicar el Plan de Proceso de Compras (G</w:t>
      </w:r>
      <w:r w:rsidR="00E21CC2" w:rsidRPr="00D13C95">
        <w:rPr>
          <w:rFonts w:cs="Miriam"/>
        </w:rPr>
        <w:t xml:space="preserve">C-PP-01) en el caso que se opte </w:t>
      </w:r>
      <w:r w:rsidRPr="00D13C95">
        <w:rPr>
          <w:rFonts w:cs="Miriam"/>
        </w:rPr>
        <w:t>por un outsourcing en el servicio de transporte.</w:t>
      </w:r>
    </w:p>
    <w:p w14:paraId="6D3DBB94" w14:textId="77777777" w:rsidR="00F0078E" w:rsidRPr="00D13C95" w:rsidRDefault="00F0078E" w:rsidP="00053334">
      <w:pPr>
        <w:pStyle w:val="NoSpacing"/>
        <w:numPr>
          <w:ilvl w:val="1"/>
          <w:numId w:val="41"/>
        </w:numPr>
        <w:jc w:val="both"/>
        <w:rPr>
          <w:rFonts w:cs="Miriam"/>
        </w:rPr>
      </w:pPr>
      <w:r w:rsidRPr="00D13C95">
        <w:rPr>
          <w:rFonts w:cs="Miriam"/>
        </w:rPr>
        <w:t>Las Secciones avisan con la antelación pertinente a la Coordina</w:t>
      </w:r>
      <w:r w:rsidR="00E21CC2" w:rsidRPr="00D13C95">
        <w:rPr>
          <w:rFonts w:cs="Miriam"/>
        </w:rPr>
        <w:t xml:space="preserve">dora Administrativa, el Jefe de </w:t>
      </w:r>
      <w:r w:rsidRPr="00D13C95">
        <w:rPr>
          <w:rFonts w:cs="Miriam"/>
        </w:rPr>
        <w:t>Seguridad y a la Coordinadora de Recursos Humanos, los nombres de</w:t>
      </w:r>
      <w:r w:rsidR="00E21CC2" w:rsidRPr="00D13C95">
        <w:rPr>
          <w:rFonts w:cs="Miriam"/>
        </w:rPr>
        <w:t xml:space="preserve"> los participantes en la salida </w:t>
      </w:r>
      <w:r w:rsidRPr="00D13C95">
        <w:rPr>
          <w:rFonts w:cs="Miriam"/>
        </w:rPr>
        <w:t>(alumnos y profesores), fechas y lugares, para que las pólizas colecti</w:t>
      </w:r>
      <w:r w:rsidR="00E21CC2" w:rsidRPr="00D13C95">
        <w:rPr>
          <w:rFonts w:cs="Miriam"/>
        </w:rPr>
        <w:t xml:space="preserve">vas de amparo a los estudiantes </w:t>
      </w:r>
      <w:r w:rsidRPr="00D13C95">
        <w:rPr>
          <w:rFonts w:cs="Miriam"/>
        </w:rPr>
        <w:t>y la ARP de los profesores, les cubran adecuadamente.</w:t>
      </w:r>
    </w:p>
    <w:p w14:paraId="745210AD" w14:textId="77777777" w:rsidR="00F0078E" w:rsidRPr="0047147D" w:rsidRDefault="00F0078E" w:rsidP="00053334">
      <w:pPr>
        <w:pStyle w:val="NoSpacing"/>
        <w:numPr>
          <w:ilvl w:val="1"/>
          <w:numId w:val="41"/>
        </w:numPr>
        <w:jc w:val="both"/>
        <w:rPr>
          <w:rFonts w:cs="Miriam"/>
        </w:rPr>
      </w:pPr>
      <w:r w:rsidRPr="00D13C95">
        <w:rPr>
          <w:rFonts w:cs="Miriam"/>
        </w:rPr>
        <w:t>En el evento en que se vaya a programar una salida pedagógica no incluida en el Programa de</w:t>
      </w:r>
      <w:r w:rsidR="0047147D">
        <w:rPr>
          <w:rFonts w:cs="Miriam"/>
        </w:rPr>
        <w:t xml:space="preserve"> </w:t>
      </w:r>
      <w:r w:rsidRPr="0047147D">
        <w:rPr>
          <w:rFonts w:cs="Miriam"/>
        </w:rPr>
        <w:t>Salidas Pedagógicas (CE-GE-FT-40) entregado a la Secretaría de Educa</w:t>
      </w:r>
      <w:r w:rsidR="00E21CC2" w:rsidRPr="0047147D">
        <w:rPr>
          <w:rFonts w:cs="Miriam"/>
        </w:rPr>
        <w:t xml:space="preserve">ción, la Rectoría, previo visto </w:t>
      </w:r>
      <w:r w:rsidRPr="0047147D">
        <w:rPr>
          <w:rFonts w:cs="Miriam"/>
        </w:rPr>
        <w:t>bueno del Consejo Directivo debe solicitar un permiso especial ant</w:t>
      </w:r>
      <w:r w:rsidR="00E21CC2" w:rsidRPr="0047147D">
        <w:rPr>
          <w:rFonts w:cs="Miriam"/>
        </w:rPr>
        <w:t xml:space="preserve">e el equipo de regulación de la </w:t>
      </w:r>
      <w:r w:rsidRPr="0047147D">
        <w:rPr>
          <w:rFonts w:cs="Miriam"/>
        </w:rPr>
        <w:t>Secretaría de Educación Municipal. De aprobarse el permiso, se incl</w:t>
      </w:r>
      <w:r w:rsidR="00E21CC2" w:rsidRPr="0047147D">
        <w:rPr>
          <w:rFonts w:cs="Miriam"/>
        </w:rPr>
        <w:t xml:space="preserve">uye en el Programa de Salidas </w:t>
      </w:r>
      <w:r w:rsidRPr="0047147D">
        <w:rPr>
          <w:rFonts w:cs="Miriam"/>
        </w:rPr>
        <w:t>Pedagógicas y se aplica el mismo procedimiento. En caso negativo se cancela la salida pedagógica.</w:t>
      </w:r>
      <w:r w:rsidR="0047147D">
        <w:rPr>
          <w:rFonts w:cs="Miriam"/>
        </w:rPr>
        <w:t xml:space="preserve"> </w:t>
      </w:r>
      <w:r w:rsidRPr="0047147D">
        <w:rPr>
          <w:rFonts w:cs="Miriam"/>
        </w:rPr>
        <w:t>Por lo anterior, este tipo de salidas adicionales sólo se considera</w:t>
      </w:r>
      <w:r w:rsidR="00E21CC2" w:rsidRPr="0047147D">
        <w:rPr>
          <w:rFonts w:cs="Miriam"/>
        </w:rPr>
        <w:t xml:space="preserve">rán cuando sean presentadas con </w:t>
      </w:r>
      <w:r w:rsidRPr="0047147D">
        <w:rPr>
          <w:rFonts w:cs="Miriam"/>
        </w:rPr>
        <w:t>mínimo 10 días de anterioridad.</w:t>
      </w:r>
    </w:p>
    <w:p w14:paraId="0B56BD0E" w14:textId="77777777" w:rsidR="00F0078E" w:rsidRPr="00D13C95" w:rsidRDefault="00F0078E" w:rsidP="00D13C95">
      <w:pPr>
        <w:pStyle w:val="NoSpacing"/>
        <w:jc w:val="both"/>
        <w:rPr>
          <w:rFonts w:cs="Miriam"/>
          <w:b/>
        </w:rPr>
      </w:pPr>
      <w:r w:rsidRPr="00D13C95">
        <w:rPr>
          <w:rFonts w:cs="Miriam"/>
          <w:b/>
        </w:rPr>
        <w:t>Nota:</w:t>
      </w:r>
    </w:p>
    <w:p w14:paraId="199F6D79" w14:textId="77777777" w:rsidR="00F0078E" w:rsidRPr="00D13C95" w:rsidRDefault="00F0078E" w:rsidP="00053334">
      <w:pPr>
        <w:pStyle w:val="NoSpacing"/>
        <w:numPr>
          <w:ilvl w:val="1"/>
          <w:numId w:val="42"/>
        </w:numPr>
        <w:jc w:val="both"/>
        <w:rPr>
          <w:rFonts w:cs="Miriam"/>
        </w:rPr>
      </w:pPr>
      <w:r w:rsidRPr="00D13C95">
        <w:rPr>
          <w:rFonts w:cs="Miriam"/>
        </w:rPr>
        <w:t>Por cuestiones de seguridad, todos los asistentes a las salidas pedagóg</w:t>
      </w:r>
      <w:r w:rsidR="00E21CC2" w:rsidRPr="00D13C95">
        <w:rPr>
          <w:rFonts w:cs="Miriam"/>
        </w:rPr>
        <w:t xml:space="preserve">icas deben salir del Colegio, y </w:t>
      </w:r>
      <w:r w:rsidRPr="00D13C95">
        <w:rPr>
          <w:rFonts w:cs="Miriam"/>
        </w:rPr>
        <w:t>volver al mismo, en el transporte oficial establecido por el Colegio.</w:t>
      </w:r>
    </w:p>
    <w:p w14:paraId="143774F4" w14:textId="77777777" w:rsidR="00F0078E" w:rsidRPr="00D13C95" w:rsidRDefault="00F0078E" w:rsidP="00053334">
      <w:pPr>
        <w:pStyle w:val="NoSpacing"/>
        <w:numPr>
          <w:ilvl w:val="1"/>
          <w:numId w:val="42"/>
        </w:numPr>
        <w:jc w:val="both"/>
        <w:rPr>
          <w:rFonts w:cs="Miriam"/>
        </w:rPr>
      </w:pPr>
      <w:r w:rsidRPr="00D13C95">
        <w:rPr>
          <w:rFonts w:cs="Miriam"/>
        </w:rPr>
        <w:t>Solo se puede programar una salida pedagógica por grado, en cada año</w:t>
      </w:r>
      <w:r w:rsidR="00E21CC2" w:rsidRPr="00D13C95">
        <w:rPr>
          <w:rFonts w:cs="Miriam"/>
        </w:rPr>
        <w:t xml:space="preserve"> lectivo, cuando ésta </w:t>
      </w:r>
      <w:r w:rsidRPr="00D13C95">
        <w:rPr>
          <w:rFonts w:cs="Miriam"/>
        </w:rPr>
        <w:t>implique transporte aéreo y su cobertura sea para todos los alumnos del grado.</w:t>
      </w:r>
    </w:p>
    <w:p w14:paraId="2E8E7EBF" w14:textId="77777777" w:rsidR="00F0078E" w:rsidRPr="00D13C95" w:rsidRDefault="00F0078E" w:rsidP="00053334">
      <w:pPr>
        <w:pStyle w:val="NoSpacing"/>
        <w:numPr>
          <w:ilvl w:val="1"/>
          <w:numId w:val="42"/>
        </w:numPr>
        <w:jc w:val="both"/>
        <w:rPr>
          <w:rFonts w:cs="Miriam"/>
        </w:rPr>
      </w:pPr>
      <w:r w:rsidRPr="00D13C95">
        <w:rPr>
          <w:rFonts w:cs="Miriam"/>
        </w:rPr>
        <w:t>Para toda salida o invitación deportiva, cultural o académica que el Col</w:t>
      </w:r>
      <w:r w:rsidR="00E21CC2" w:rsidRPr="00D13C95">
        <w:rPr>
          <w:rFonts w:cs="Miriam"/>
        </w:rPr>
        <w:t xml:space="preserve">egio vaya a realizar, el tiempo </w:t>
      </w:r>
      <w:r w:rsidRPr="00D13C95">
        <w:rPr>
          <w:rFonts w:cs="Miriam"/>
        </w:rPr>
        <w:t>mínimo de información a padres será de 8 días y cuando implique p</w:t>
      </w:r>
      <w:r w:rsidR="00E21CC2" w:rsidRPr="00D13C95">
        <w:rPr>
          <w:rFonts w:cs="Miriam"/>
        </w:rPr>
        <w:t xml:space="preserve">ernoctada debe ser con al menos </w:t>
      </w:r>
      <w:r w:rsidRPr="00D13C95">
        <w:rPr>
          <w:rFonts w:cs="Miriam"/>
        </w:rPr>
        <w:t>un mes de anticipación.</w:t>
      </w:r>
    </w:p>
    <w:p w14:paraId="2BA13184" w14:textId="77777777" w:rsidR="00F0078E" w:rsidRPr="00D13C95" w:rsidRDefault="00F0078E" w:rsidP="00053334">
      <w:pPr>
        <w:pStyle w:val="NoSpacing"/>
        <w:numPr>
          <w:ilvl w:val="1"/>
          <w:numId w:val="42"/>
        </w:numPr>
        <w:jc w:val="both"/>
        <w:rPr>
          <w:rFonts w:cs="Miriam"/>
        </w:rPr>
      </w:pPr>
      <w:r w:rsidRPr="00D13C95">
        <w:rPr>
          <w:rFonts w:cs="Miriam"/>
        </w:rPr>
        <w:t>La participación de los estudiantes en las salidas pedagógicas deberá</w:t>
      </w:r>
      <w:r w:rsidR="00E21CC2" w:rsidRPr="00D13C95">
        <w:rPr>
          <w:rFonts w:cs="Miriam"/>
        </w:rPr>
        <w:t xml:space="preserve"> ser autorizada por escrito por </w:t>
      </w:r>
      <w:r w:rsidRPr="00D13C95">
        <w:rPr>
          <w:rFonts w:cs="Miriam"/>
        </w:rPr>
        <w:t xml:space="preserve">los padres, aceptando las condiciones establecidas y asumiendo los compromisos </w:t>
      </w:r>
      <w:r w:rsidR="00E21CC2" w:rsidRPr="00D13C95">
        <w:rPr>
          <w:rFonts w:cs="Miriam"/>
        </w:rPr>
        <w:t xml:space="preserve">a que ello diere </w:t>
      </w:r>
      <w:r w:rsidRPr="00D13C95">
        <w:rPr>
          <w:rFonts w:cs="Miriam"/>
        </w:rPr>
        <w:t>lugar.</w:t>
      </w:r>
    </w:p>
    <w:p w14:paraId="61F55D68" w14:textId="77777777" w:rsidR="00F0078E" w:rsidRDefault="00F0078E" w:rsidP="00053334">
      <w:pPr>
        <w:pStyle w:val="NoSpacing"/>
        <w:numPr>
          <w:ilvl w:val="1"/>
          <w:numId w:val="42"/>
        </w:numPr>
        <w:jc w:val="both"/>
        <w:rPr>
          <w:rFonts w:cs="Miriam"/>
        </w:rPr>
      </w:pPr>
      <w:r w:rsidRPr="00D13C95">
        <w:rPr>
          <w:rFonts w:cs="Miriam"/>
        </w:rPr>
        <w:t>Los padres acompañantes a las salidas pedagógicas reciben un instruct</w:t>
      </w:r>
      <w:r w:rsidR="00E21CC2" w:rsidRPr="00D13C95">
        <w:rPr>
          <w:rFonts w:cs="Miriam"/>
        </w:rPr>
        <w:t xml:space="preserve">ivo informativo a cerca del rol </w:t>
      </w:r>
      <w:r w:rsidRPr="00D13C95">
        <w:rPr>
          <w:rFonts w:cs="Miriam"/>
        </w:rPr>
        <w:t>que deben desempeñar en éstas, el cual deberán firmar.</w:t>
      </w:r>
    </w:p>
    <w:p w14:paraId="1D0D516D" w14:textId="77777777" w:rsidR="00511C0F" w:rsidRPr="00D13C95" w:rsidRDefault="00511C0F" w:rsidP="00511C0F">
      <w:pPr>
        <w:pStyle w:val="NoSpacing"/>
        <w:ind w:left="1440"/>
        <w:jc w:val="both"/>
        <w:rPr>
          <w:rFonts w:cs="Miriam"/>
        </w:rPr>
      </w:pPr>
    </w:p>
    <w:p w14:paraId="22F972A1" w14:textId="77777777" w:rsidR="00F0078E" w:rsidRDefault="00F0078E" w:rsidP="00D13C95">
      <w:pPr>
        <w:pStyle w:val="NoSpacing"/>
        <w:jc w:val="both"/>
        <w:rPr>
          <w:rFonts w:cs="Miriam"/>
          <w:b/>
        </w:rPr>
      </w:pPr>
      <w:commentRangeStart w:id="588"/>
      <w:r w:rsidRPr="00D13C95">
        <w:rPr>
          <w:rFonts w:cs="Miriam"/>
          <w:b/>
        </w:rPr>
        <w:t>3.20 NORMAS PARA PARTICIPACIONES DEPORTIVAS</w:t>
      </w:r>
      <w:commentRangeEnd w:id="588"/>
      <w:r w:rsidR="006606BF">
        <w:rPr>
          <w:rStyle w:val="CommentReference"/>
        </w:rPr>
        <w:commentReference w:id="588"/>
      </w:r>
    </w:p>
    <w:p w14:paraId="56AF4E86" w14:textId="77777777" w:rsidR="00EF4D3F" w:rsidRPr="00D13C95" w:rsidRDefault="00EF4D3F" w:rsidP="00D13C95">
      <w:pPr>
        <w:pStyle w:val="NoSpacing"/>
        <w:jc w:val="both"/>
        <w:rPr>
          <w:rFonts w:cs="Miriam"/>
          <w:b/>
        </w:rPr>
      </w:pPr>
    </w:p>
    <w:p w14:paraId="1E6441D3" w14:textId="77777777" w:rsidR="00F0078E" w:rsidRDefault="00F0078E" w:rsidP="00D13C95">
      <w:pPr>
        <w:pStyle w:val="NoSpacing"/>
        <w:jc w:val="both"/>
        <w:rPr>
          <w:rFonts w:cs="Miriam"/>
        </w:rPr>
      </w:pPr>
      <w:r w:rsidRPr="00D13C95">
        <w:rPr>
          <w:rFonts w:cs="Miriam"/>
        </w:rPr>
        <w:t>En el caso de estudiantes deportistas que desean participar en eventos de</w:t>
      </w:r>
      <w:r w:rsidR="00E21CC2" w:rsidRPr="00D13C95">
        <w:rPr>
          <w:rFonts w:cs="Miriam"/>
        </w:rPr>
        <w:t xml:space="preserve">portivos que interfieren con la </w:t>
      </w:r>
      <w:r w:rsidRPr="00D13C95">
        <w:rPr>
          <w:rFonts w:cs="Miriam"/>
        </w:rPr>
        <w:t>jornada escolar, se establece como el procedimiento correspondiente para e</w:t>
      </w:r>
      <w:r w:rsidR="00E21CC2" w:rsidRPr="00D13C95">
        <w:rPr>
          <w:rFonts w:cs="Miriam"/>
        </w:rPr>
        <w:t xml:space="preserve">l trámite de las solicitudes de </w:t>
      </w:r>
      <w:r w:rsidRPr="00D13C95">
        <w:rPr>
          <w:rFonts w:cs="Miriam"/>
        </w:rPr>
        <w:t>autorización de dicha participación (CE-GE-PD-05) teniendo en cuenta que existen 2 casos posibles:</w:t>
      </w:r>
    </w:p>
    <w:p w14:paraId="073DF8A6" w14:textId="77777777" w:rsidR="00EF4D3F" w:rsidRPr="00D13C95" w:rsidRDefault="00EF4D3F" w:rsidP="00D13C95">
      <w:pPr>
        <w:pStyle w:val="NoSpacing"/>
        <w:jc w:val="both"/>
        <w:rPr>
          <w:rFonts w:cs="Miriam"/>
        </w:rPr>
      </w:pPr>
    </w:p>
    <w:p w14:paraId="6F78A63C" w14:textId="77777777" w:rsidR="00F0078E" w:rsidRDefault="00F0078E" w:rsidP="00053334">
      <w:pPr>
        <w:pStyle w:val="NoSpacing"/>
        <w:numPr>
          <w:ilvl w:val="0"/>
          <w:numId w:val="43"/>
        </w:numPr>
        <w:jc w:val="both"/>
        <w:rPr>
          <w:rFonts w:cs="Miriam"/>
        </w:rPr>
      </w:pPr>
      <w:r w:rsidRPr="00D13C95">
        <w:rPr>
          <w:rFonts w:cs="Miriam"/>
        </w:rPr>
        <w:t>Estudiantes deportistas que realizan sus entrenamientos en el Coleg</w:t>
      </w:r>
      <w:r w:rsidR="00E21CC2" w:rsidRPr="00D13C95">
        <w:rPr>
          <w:rFonts w:cs="Miriam"/>
        </w:rPr>
        <w:t xml:space="preserve">io Colombo Británico dentro del </w:t>
      </w:r>
      <w:r w:rsidRPr="00D13C95">
        <w:rPr>
          <w:rFonts w:cs="Miriam"/>
        </w:rPr>
        <w:t>Programa de Actividades Extracurriculares y/o de Selecciones Deportivas y desean participar en event</w:t>
      </w:r>
      <w:r w:rsidR="00E21CC2" w:rsidRPr="00D13C95">
        <w:rPr>
          <w:rFonts w:cs="Miriam"/>
        </w:rPr>
        <w:t xml:space="preserve">os </w:t>
      </w:r>
      <w:r w:rsidRPr="00D13C95">
        <w:rPr>
          <w:rFonts w:cs="Miriam"/>
        </w:rPr>
        <w:t>deportivos en representación del Colegio Colombo Británico. Este caso es con</w:t>
      </w:r>
      <w:r w:rsidR="00E21CC2" w:rsidRPr="00D13C95">
        <w:rPr>
          <w:rFonts w:cs="Miriam"/>
        </w:rPr>
        <w:t xml:space="preserve">siderado un Proyecto Deportivo, </w:t>
      </w:r>
      <w:r w:rsidRPr="00D13C95">
        <w:rPr>
          <w:rFonts w:cs="Miriam"/>
        </w:rPr>
        <w:t>por lo que le rigen las Normas para las Salidas Pedagógicas y las Normas es</w:t>
      </w:r>
      <w:r w:rsidR="00E21CC2" w:rsidRPr="00D13C95">
        <w:rPr>
          <w:rFonts w:cs="Miriam"/>
        </w:rPr>
        <w:t xml:space="preserve">pecíficas establecidas para las </w:t>
      </w:r>
      <w:r w:rsidRPr="00D13C95">
        <w:rPr>
          <w:rFonts w:cs="Miriam"/>
        </w:rPr>
        <w:t>Actividades Extracurriculares, Selecciones y Escuela de Deporte.</w:t>
      </w:r>
    </w:p>
    <w:p w14:paraId="028E32E7" w14:textId="77777777" w:rsidR="00EF4D3F" w:rsidRPr="00D13C95" w:rsidRDefault="00EF4D3F" w:rsidP="00EF4D3F">
      <w:pPr>
        <w:pStyle w:val="NoSpacing"/>
        <w:ind w:left="993" w:firstLine="65"/>
        <w:jc w:val="both"/>
        <w:rPr>
          <w:rFonts w:cs="Miriam"/>
        </w:rPr>
      </w:pPr>
    </w:p>
    <w:p w14:paraId="244378FF" w14:textId="77777777" w:rsidR="00F0078E" w:rsidRDefault="00F0078E" w:rsidP="00053334">
      <w:pPr>
        <w:pStyle w:val="NoSpacing"/>
        <w:numPr>
          <w:ilvl w:val="0"/>
          <w:numId w:val="43"/>
        </w:numPr>
        <w:jc w:val="both"/>
        <w:rPr>
          <w:rFonts w:cs="Miriam"/>
        </w:rPr>
      </w:pPr>
      <w:r w:rsidRPr="00D13C95">
        <w:rPr>
          <w:rFonts w:cs="Miriam"/>
        </w:rPr>
        <w:t>Estudiantes deportistas que realizan sus entrenamientos en Clubes,</w:t>
      </w:r>
      <w:r w:rsidR="00E21CC2" w:rsidRPr="00D13C95">
        <w:rPr>
          <w:rFonts w:cs="Miriam"/>
        </w:rPr>
        <w:t xml:space="preserve"> Ligas Deportivas o Escuelas de </w:t>
      </w:r>
      <w:r w:rsidRPr="00D13C95">
        <w:rPr>
          <w:rFonts w:cs="Miriam"/>
        </w:rPr>
        <w:t>Formación Deportiva, no toman parte del Programa de Actividades Extra</w:t>
      </w:r>
      <w:r w:rsidR="00E21CC2" w:rsidRPr="00D13C95">
        <w:rPr>
          <w:rFonts w:cs="Miriam"/>
        </w:rPr>
        <w:t xml:space="preserve">curriculares y/o de Selecciones </w:t>
      </w:r>
      <w:r w:rsidRPr="00D13C95">
        <w:rPr>
          <w:rFonts w:cs="Miriam"/>
        </w:rPr>
        <w:t>Deportivas y desean participar en eventos deportivos en representaci</w:t>
      </w:r>
      <w:r w:rsidR="00E21CC2" w:rsidRPr="00D13C95">
        <w:rPr>
          <w:rFonts w:cs="Miriam"/>
        </w:rPr>
        <w:t xml:space="preserve">ón propia o del Colegio Colombo </w:t>
      </w:r>
      <w:r w:rsidRPr="00D13C95">
        <w:rPr>
          <w:rFonts w:cs="Miriam"/>
        </w:rPr>
        <w:t>Británico. El CCB apoyará y cooperará con una solicitud de esta índole, cuando</w:t>
      </w:r>
      <w:r w:rsidR="00E21CC2" w:rsidRPr="00D13C95">
        <w:rPr>
          <w:rFonts w:cs="Miriam"/>
        </w:rPr>
        <w:t xml:space="preserve"> reciba carta de la institución </w:t>
      </w:r>
      <w:r w:rsidR="00EF4D3F">
        <w:rPr>
          <w:rFonts w:cs="Miriam"/>
        </w:rPr>
        <w:t xml:space="preserve">confirmando la invitación, </w:t>
      </w:r>
      <w:r w:rsidRPr="00D13C95">
        <w:rPr>
          <w:rFonts w:cs="Miriam"/>
        </w:rPr>
        <w:t>una carta de los padres de familia pidiendo au</w:t>
      </w:r>
      <w:r w:rsidR="00E21CC2" w:rsidRPr="00D13C95">
        <w:rPr>
          <w:rFonts w:cs="Miriam"/>
        </w:rPr>
        <w:t xml:space="preserve">torización y comprometiéndose a </w:t>
      </w:r>
      <w:r w:rsidRPr="00D13C95">
        <w:rPr>
          <w:rFonts w:cs="Miriam"/>
        </w:rPr>
        <w:t xml:space="preserve">asumir la supervisión y seguridad durante el evento, y el visto bueno de la </w:t>
      </w:r>
      <w:r w:rsidR="00E21CC2" w:rsidRPr="00D13C95">
        <w:rPr>
          <w:rFonts w:cs="Miriam"/>
        </w:rPr>
        <w:t xml:space="preserve">respectiva sección con respecto </w:t>
      </w:r>
      <w:r w:rsidRPr="00D13C95">
        <w:rPr>
          <w:rFonts w:cs="Miriam"/>
        </w:rPr>
        <w:t>del perfil académico y disciplinario del alumno.</w:t>
      </w:r>
    </w:p>
    <w:p w14:paraId="4B85A781" w14:textId="77777777" w:rsidR="00EF4D3F" w:rsidRPr="00D13C95" w:rsidRDefault="00EF4D3F" w:rsidP="00EF4D3F">
      <w:pPr>
        <w:pStyle w:val="NoSpacing"/>
        <w:jc w:val="both"/>
        <w:rPr>
          <w:rFonts w:cs="Miriam"/>
        </w:rPr>
      </w:pPr>
    </w:p>
    <w:p w14:paraId="6177DAAD" w14:textId="77777777" w:rsidR="00F0078E" w:rsidRDefault="00F0078E" w:rsidP="00D13C95">
      <w:pPr>
        <w:pStyle w:val="NoSpacing"/>
        <w:jc w:val="both"/>
        <w:rPr>
          <w:rFonts w:cs="Miriam"/>
          <w:b/>
        </w:rPr>
      </w:pPr>
      <w:r w:rsidRPr="00D13C95">
        <w:rPr>
          <w:rFonts w:cs="Miriam"/>
          <w:b/>
        </w:rPr>
        <w:t>3.21 NORMAS DEL SISTEMA DE CASAS</w:t>
      </w:r>
    </w:p>
    <w:p w14:paraId="4E0CFE61" w14:textId="77777777" w:rsidR="00EF4D3F" w:rsidRPr="00D13C95" w:rsidRDefault="00EF4D3F" w:rsidP="00D13C95">
      <w:pPr>
        <w:pStyle w:val="NoSpacing"/>
        <w:jc w:val="both"/>
        <w:rPr>
          <w:rFonts w:cs="Miriam"/>
          <w:b/>
        </w:rPr>
      </w:pPr>
    </w:p>
    <w:p w14:paraId="6387BFC7" w14:textId="77777777" w:rsidR="00F0078E" w:rsidRDefault="00F0078E" w:rsidP="00D13C95">
      <w:pPr>
        <w:pStyle w:val="NoSpacing"/>
        <w:jc w:val="both"/>
        <w:rPr>
          <w:rFonts w:cs="Miriam"/>
        </w:rPr>
      </w:pPr>
      <w:r w:rsidRPr="00D13C95">
        <w:rPr>
          <w:rFonts w:cs="Miriam"/>
        </w:rPr>
        <w:t>Para fines de organización deportiva y disciplinaria, en Octubre de 19</w:t>
      </w:r>
      <w:r w:rsidR="00E21CC2" w:rsidRPr="00D13C95">
        <w:rPr>
          <w:rFonts w:cs="Miriam"/>
        </w:rPr>
        <w:t xml:space="preserve">56, el alumnado fue dividido en </w:t>
      </w:r>
      <w:r w:rsidRPr="00D13C95">
        <w:rPr>
          <w:rFonts w:cs="Miriam"/>
        </w:rPr>
        <w:t>cuatro CASAS.</w:t>
      </w:r>
    </w:p>
    <w:p w14:paraId="69D52EC0" w14:textId="77777777" w:rsidR="00EF4D3F" w:rsidRPr="00D13C95" w:rsidRDefault="00EF4D3F" w:rsidP="00D13C95">
      <w:pPr>
        <w:pStyle w:val="NoSpacing"/>
        <w:jc w:val="both"/>
        <w:rPr>
          <w:rFonts w:cs="Miriam"/>
        </w:rPr>
      </w:pPr>
    </w:p>
    <w:p w14:paraId="326F6673" w14:textId="77777777" w:rsidR="00F0078E" w:rsidRDefault="00F0078E" w:rsidP="00D13C95">
      <w:pPr>
        <w:pStyle w:val="NoSpacing"/>
        <w:jc w:val="both"/>
        <w:rPr>
          <w:rFonts w:cs="Miriam"/>
        </w:rPr>
      </w:pPr>
      <w:r w:rsidRPr="00D13C95">
        <w:rPr>
          <w:rFonts w:cs="Miriam"/>
        </w:rPr>
        <w:t>Las CASAS Se denominaron con los nombres de 4 próceres Británicos que participaron en la campaña</w:t>
      </w:r>
      <w:r w:rsidR="00E21CC2" w:rsidRPr="00D13C95">
        <w:rPr>
          <w:rFonts w:cs="Miriam"/>
        </w:rPr>
        <w:t xml:space="preserve"> </w:t>
      </w:r>
      <w:r w:rsidRPr="00D13C95">
        <w:rPr>
          <w:rFonts w:cs="Miriam"/>
        </w:rPr>
        <w:t>libertadora: Canning – Roja, Ferguson – Amarilla, O’Leary – Verde y Rook – Azul.</w:t>
      </w:r>
    </w:p>
    <w:p w14:paraId="76BA166D" w14:textId="77777777" w:rsidR="00EF4D3F" w:rsidRPr="00D13C95" w:rsidRDefault="00EF4D3F" w:rsidP="00D13C95">
      <w:pPr>
        <w:pStyle w:val="NoSpacing"/>
        <w:jc w:val="both"/>
        <w:rPr>
          <w:rFonts w:cs="Miriam"/>
        </w:rPr>
      </w:pPr>
    </w:p>
    <w:p w14:paraId="5BFB4CD5" w14:textId="77777777" w:rsidR="00F0078E" w:rsidRDefault="00F0078E" w:rsidP="00D13C95">
      <w:pPr>
        <w:pStyle w:val="NoSpacing"/>
        <w:jc w:val="both"/>
        <w:rPr>
          <w:rFonts w:cs="Miriam"/>
        </w:rPr>
      </w:pPr>
      <w:r w:rsidRPr="00D13C95">
        <w:rPr>
          <w:rFonts w:cs="Miriam"/>
        </w:rPr>
        <w:t>Participan todos los estudiantes matriculados en el Colegio Colombo B</w:t>
      </w:r>
      <w:r w:rsidR="00E21CC2" w:rsidRPr="00D13C95">
        <w:rPr>
          <w:rFonts w:cs="Miriam"/>
        </w:rPr>
        <w:t xml:space="preserve">ritánico desde el grado Nursery </w:t>
      </w:r>
      <w:r w:rsidRPr="00D13C95">
        <w:rPr>
          <w:rFonts w:cs="Miriam"/>
        </w:rPr>
        <w:t>hasta grado 12° de Bachillerato.</w:t>
      </w:r>
    </w:p>
    <w:p w14:paraId="52BF5D52" w14:textId="77777777" w:rsidR="00EF4D3F" w:rsidRPr="00D13C95" w:rsidRDefault="00EF4D3F" w:rsidP="00D13C95">
      <w:pPr>
        <w:pStyle w:val="NoSpacing"/>
        <w:jc w:val="both"/>
        <w:rPr>
          <w:rFonts w:cs="Miriam"/>
        </w:rPr>
      </w:pPr>
    </w:p>
    <w:p w14:paraId="126BF9BE" w14:textId="751DB03D" w:rsidR="00F0078E" w:rsidRDefault="008D116F" w:rsidP="00D13C95">
      <w:pPr>
        <w:pStyle w:val="NoSpacing"/>
        <w:jc w:val="both"/>
        <w:rPr>
          <w:rFonts w:cs="Miriam"/>
        </w:rPr>
      </w:pPr>
      <w:commentRangeStart w:id="589"/>
      <w:ins w:id="590" w:author="Portatil CCB" w:date="2016-02-25T09:58:00Z">
        <w:r w:rsidRPr="002A6AF1">
          <w:rPr>
            <w:rFonts w:cs="Miriam"/>
            <w:highlight w:val="lightGray"/>
            <w:rPrChange w:id="591" w:author="Diana Velazquez" w:date="2016-03-10T16:03:00Z">
              <w:rPr>
                <w:rFonts w:cs="Miriam"/>
              </w:rPr>
            </w:rPrChange>
          </w:rPr>
          <w:t xml:space="preserve">En </w:t>
        </w:r>
      </w:ins>
      <w:r w:rsidR="00F0078E" w:rsidRPr="002A6AF1">
        <w:rPr>
          <w:rFonts w:cs="Miriam"/>
          <w:highlight w:val="lightGray"/>
          <w:rPrChange w:id="592" w:author="Diana Velazquez" w:date="2016-03-10T16:03:00Z">
            <w:rPr>
              <w:rFonts w:cs="Miriam"/>
            </w:rPr>
          </w:rPrChange>
        </w:rPr>
        <w:t>Early Childhood</w:t>
      </w:r>
      <w:ins w:id="593" w:author="Portatil CCB" w:date="2016-02-25T09:58:00Z">
        <w:r w:rsidRPr="002A6AF1">
          <w:rPr>
            <w:rFonts w:cs="Miriam"/>
            <w:highlight w:val="lightGray"/>
            <w:rPrChange w:id="594" w:author="Diana Velazquez" w:date="2016-03-10T16:03:00Z">
              <w:rPr>
                <w:rFonts w:cs="Miriam"/>
              </w:rPr>
            </w:rPrChange>
          </w:rPr>
          <w:t xml:space="preserve"> se introducen las actividades de CASAS</w:t>
        </w:r>
      </w:ins>
      <w:r w:rsidR="00F0078E" w:rsidRPr="002A6AF1">
        <w:rPr>
          <w:rFonts w:cs="Miriam"/>
          <w:highlight w:val="lightGray"/>
          <w:rPrChange w:id="595" w:author="Diana Velazquez" w:date="2016-03-10T16:03:00Z">
            <w:rPr>
              <w:rFonts w:cs="Miriam"/>
            </w:rPr>
          </w:rPrChange>
        </w:rPr>
        <w:t xml:space="preserve"> a partir de </w:t>
      </w:r>
      <w:ins w:id="596" w:author="Portatil CCB" w:date="2016-02-25T09:58:00Z">
        <w:r w:rsidRPr="002A6AF1">
          <w:rPr>
            <w:rFonts w:cs="Miriam"/>
            <w:highlight w:val="lightGray"/>
            <w:rPrChange w:id="597" w:author="Diana Velazquez" w:date="2016-03-10T16:03:00Z">
              <w:rPr>
                <w:rFonts w:cs="Miriam"/>
              </w:rPr>
            </w:rPrChange>
          </w:rPr>
          <w:t xml:space="preserve">Grado </w:t>
        </w:r>
      </w:ins>
      <w:r w:rsidR="00F0078E" w:rsidRPr="002A6AF1">
        <w:rPr>
          <w:rFonts w:cs="Miriam"/>
          <w:highlight w:val="lightGray"/>
          <w:rPrChange w:id="598" w:author="Diana Velazquez" w:date="2016-03-10T16:03:00Z">
            <w:rPr>
              <w:rFonts w:cs="Miriam"/>
            </w:rPr>
          </w:rPrChange>
        </w:rPr>
        <w:t xml:space="preserve">Nursery </w:t>
      </w:r>
      <w:del w:id="599" w:author="Portatil CCB" w:date="2016-02-25T09:58:00Z">
        <w:r w:rsidR="00F0078E" w:rsidRPr="002A6AF1" w:rsidDel="008D116F">
          <w:rPr>
            <w:rFonts w:cs="Miriam"/>
            <w:highlight w:val="lightGray"/>
            <w:rPrChange w:id="600" w:author="Diana Velazquez" w:date="2016-03-10T16:03:00Z">
              <w:rPr>
                <w:rFonts w:cs="Miriam"/>
              </w:rPr>
            </w:rPrChange>
          </w:rPr>
          <w:delText>se introducen las actividades de CASAS</w:delText>
        </w:r>
        <w:r w:rsidR="00E21CC2" w:rsidRPr="002A6AF1" w:rsidDel="008D116F">
          <w:rPr>
            <w:rFonts w:cs="Miriam"/>
            <w:highlight w:val="lightGray"/>
            <w:rPrChange w:id="601" w:author="Diana Velazquez" w:date="2016-03-10T16:03:00Z">
              <w:rPr>
                <w:rFonts w:cs="Miriam"/>
              </w:rPr>
            </w:rPrChange>
          </w:rPr>
          <w:delText xml:space="preserve"> </w:delText>
        </w:r>
      </w:del>
      <w:r w:rsidR="00E21CC2" w:rsidRPr="002A6AF1">
        <w:rPr>
          <w:rFonts w:cs="Miriam"/>
          <w:highlight w:val="lightGray"/>
          <w:rPrChange w:id="602" w:author="Diana Velazquez" w:date="2016-03-10T16:03:00Z">
            <w:rPr>
              <w:rFonts w:cs="Miriam"/>
            </w:rPr>
          </w:rPrChange>
        </w:rPr>
        <w:t xml:space="preserve">con el fin de </w:t>
      </w:r>
      <w:ins w:id="603" w:author="Portatil CCB" w:date="2016-02-25T09:59:00Z">
        <w:r w:rsidRPr="002A6AF1">
          <w:rPr>
            <w:rFonts w:cs="Miriam"/>
            <w:highlight w:val="lightGray"/>
            <w:rPrChange w:id="604" w:author="Diana Velazquez" w:date="2016-03-10T16:03:00Z">
              <w:rPr>
                <w:rFonts w:cs="Miriam"/>
              </w:rPr>
            </w:rPrChange>
          </w:rPr>
          <w:t>fomentar</w:t>
        </w:r>
        <w:del w:id="605" w:author="Diana Velazquez" w:date="2016-03-10T16:02:00Z">
          <w:r w:rsidDel="002A6AF1">
            <w:rPr>
              <w:rFonts w:cs="Miriam"/>
            </w:rPr>
            <w:delText xml:space="preserve"> </w:delText>
          </w:r>
        </w:del>
      </w:ins>
      <w:del w:id="606" w:author="Portatil CCB" w:date="2016-02-25T09:59:00Z">
        <w:r w:rsidR="00E21CC2" w:rsidRPr="00D13C95" w:rsidDel="008D116F">
          <w:rPr>
            <w:rFonts w:cs="Miriam"/>
          </w:rPr>
          <w:delText>crear</w:delText>
        </w:r>
      </w:del>
      <w:r w:rsidR="00E21CC2" w:rsidRPr="00D13C95">
        <w:rPr>
          <w:rFonts w:cs="Miriam"/>
        </w:rPr>
        <w:t xml:space="preserve"> </w:t>
      </w:r>
      <w:ins w:id="607" w:author="Portatil CCB" w:date="2016-02-25T09:59:00Z">
        <w:r>
          <w:rPr>
            <w:rFonts w:cs="Miriam"/>
          </w:rPr>
          <w:t xml:space="preserve">el </w:t>
        </w:r>
      </w:ins>
      <w:commentRangeEnd w:id="589"/>
      <w:r w:rsidR="00CB68FD">
        <w:rPr>
          <w:rStyle w:val="CommentReference"/>
        </w:rPr>
        <w:commentReference w:id="589"/>
      </w:r>
      <w:r w:rsidR="00E21CC2" w:rsidRPr="00D13C95">
        <w:rPr>
          <w:rFonts w:cs="Miriam"/>
        </w:rPr>
        <w:t xml:space="preserve">sentido de </w:t>
      </w:r>
      <w:r w:rsidR="00F0078E" w:rsidRPr="00D13C95">
        <w:rPr>
          <w:rFonts w:cs="Miriam"/>
        </w:rPr>
        <w:t>pertenencia</w:t>
      </w:r>
      <w:r w:rsidR="00BD7554">
        <w:rPr>
          <w:rFonts w:cs="Miriam"/>
        </w:rPr>
        <w:t>, pero</w:t>
      </w:r>
      <w:r w:rsidR="00F0078E" w:rsidRPr="00D13C95">
        <w:rPr>
          <w:rFonts w:cs="Miriam"/>
        </w:rPr>
        <w:t xml:space="preserve"> éstas no son de carácter competitivo. Dadas las edades d</w:t>
      </w:r>
      <w:r w:rsidR="00E21CC2" w:rsidRPr="00D13C95">
        <w:rPr>
          <w:rFonts w:cs="Miriam"/>
        </w:rPr>
        <w:t xml:space="preserve">e los niños, los maestros no se </w:t>
      </w:r>
      <w:r w:rsidR="00F0078E" w:rsidRPr="00D13C95">
        <w:rPr>
          <w:rFonts w:cs="Miriam"/>
        </w:rPr>
        <w:t>asignan a ninguna CASA en particular.</w:t>
      </w:r>
    </w:p>
    <w:p w14:paraId="5358B787" w14:textId="77777777" w:rsidR="00EF4D3F" w:rsidRPr="00D13C95" w:rsidRDefault="00EF4D3F" w:rsidP="00D13C95">
      <w:pPr>
        <w:pStyle w:val="NoSpacing"/>
        <w:jc w:val="both"/>
        <w:rPr>
          <w:rFonts w:cs="Miriam"/>
        </w:rPr>
      </w:pPr>
    </w:p>
    <w:p w14:paraId="0D859727" w14:textId="77777777" w:rsidR="00F0078E" w:rsidRPr="00EF4D3F" w:rsidRDefault="00F0078E" w:rsidP="00D13C95">
      <w:pPr>
        <w:pStyle w:val="NoSpacing"/>
        <w:jc w:val="both"/>
        <w:rPr>
          <w:rFonts w:cs="Miriam"/>
          <w:b/>
        </w:rPr>
      </w:pPr>
      <w:r w:rsidRPr="00EF4D3F">
        <w:rPr>
          <w:rFonts w:cs="Miriam"/>
          <w:b/>
        </w:rPr>
        <w:t>Justificación</w:t>
      </w:r>
    </w:p>
    <w:p w14:paraId="5904763A" w14:textId="77777777" w:rsidR="00F0078E" w:rsidRPr="00D13C95" w:rsidRDefault="00F0078E" w:rsidP="00053334">
      <w:pPr>
        <w:pStyle w:val="NoSpacing"/>
        <w:numPr>
          <w:ilvl w:val="0"/>
          <w:numId w:val="42"/>
        </w:numPr>
        <w:jc w:val="both"/>
        <w:rPr>
          <w:rFonts w:cs="Miriam"/>
        </w:rPr>
      </w:pPr>
      <w:r w:rsidRPr="00D13C95">
        <w:rPr>
          <w:rFonts w:cs="Miriam"/>
        </w:rPr>
        <w:t>Sentido de pertenencia hacia el CCB</w:t>
      </w:r>
    </w:p>
    <w:p w14:paraId="1B387EB7" w14:textId="77777777" w:rsidR="00F0078E" w:rsidRPr="00D13C95" w:rsidRDefault="00F0078E" w:rsidP="00053334">
      <w:pPr>
        <w:pStyle w:val="NoSpacing"/>
        <w:numPr>
          <w:ilvl w:val="0"/>
          <w:numId w:val="42"/>
        </w:numPr>
        <w:jc w:val="both"/>
        <w:rPr>
          <w:rFonts w:cs="Miriam"/>
        </w:rPr>
      </w:pPr>
      <w:r w:rsidRPr="00D13C95">
        <w:rPr>
          <w:rFonts w:cs="Miriam"/>
        </w:rPr>
        <w:t>Relación con la Gran Bretaña</w:t>
      </w:r>
    </w:p>
    <w:p w14:paraId="6161FEAE" w14:textId="77777777" w:rsidR="00F0078E" w:rsidRPr="00D13C95" w:rsidRDefault="00F0078E" w:rsidP="00053334">
      <w:pPr>
        <w:pStyle w:val="NoSpacing"/>
        <w:numPr>
          <w:ilvl w:val="0"/>
          <w:numId w:val="42"/>
        </w:numPr>
        <w:jc w:val="both"/>
        <w:rPr>
          <w:rFonts w:cs="Miriam"/>
        </w:rPr>
      </w:pPr>
      <w:r w:rsidRPr="00D13C95">
        <w:rPr>
          <w:rFonts w:cs="Miriam"/>
        </w:rPr>
        <w:t>Lazos de fraternidad entre estudiantes, exalumnos, directivos, profesores y padres</w:t>
      </w:r>
    </w:p>
    <w:p w14:paraId="07744F01" w14:textId="77777777" w:rsidR="00F0078E" w:rsidRPr="00D13C95" w:rsidRDefault="00F0078E" w:rsidP="00053334">
      <w:pPr>
        <w:pStyle w:val="NoSpacing"/>
        <w:numPr>
          <w:ilvl w:val="0"/>
          <w:numId w:val="42"/>
        </w:numPr>
        <w:jc w:val="both"/>
        <w:rPr>
          <w:rFonts w:cs="Miriam"/>
        </w:rPr>
      </w:pPr>
      <w:r w:rsidRPr="00D13C95">
        <w:rPr>
          <w:rFonts w:cs="Miriam"/>
        </w:rPr>
        <w:t>Valores fundamentales y los atributos del perfil de la comunidad C.C.B./ I.B.</w:t>
      </w:r>
    </w:p>
    <w:p w14:paraId="14077B29" w14:textId="77777777" w:rsidR="00F0078E" w:rsidRPr="00D13C95" w:rsidRDefault="00F0078E" w:rsidP="00053334">
      <w:pPr>
        <w:pStyle w:val="NoSpacing"/>
        <w:numPr>
          <w:ilvl w:val="0"/>
          <w:numId w:val="42"/>
        </w:numPr>
        <w:jc w:val="both"/>
        <w:rPr>
          <w:rFonts w:cs="Miriam"/>
        </w:rPr>
      </w:pPr>
      <w:r w:rsidRPr="00D13C95">
        <w:rPr>
          <w:rFonts w:cs="Miriam"/>
        </w:rPr>
        <w:t>Uso constructivo del tiempo libre y prevención de comportamientos adictivos y/o abusivos</w:t>
      </w:r>
    </w:p>
    <w:p w14:paraId="7E0C844B" w14:textId="77777777" w:rsidR="00F0078E" w:rsidRDefault="00F0078E" w:rsidP="00053334">
      <w:pPr>
        <w:pStyle w:val="NoSpacing"/>
        <w:numPr>
          <w:ilvl w:val="0"/>
          <w:numId w:val="42"/>
        </w:numPr>
        <w:jc w:val="both"/>
        <w:rPr>
          <w:rFonts w:cs="Miriam"/>
        </w:rPr>
      </w:pPr>
      <w:r w:rsidRPr="00D13C95">
        <w:rPr>
          <w:rFonts w:cs="Miriam"/>
        </w:rPr>
        <w:t xml:space="preserve">Motivación hacia la satisfacción por el logro </w:t>
      </w:r>
      <w:commentRangeStart w:id="608"/>
      <w:r w:rsidRPr="00D13C95">
        <w:rPr>
          <w:rFonts w:cs="Miriam"/>
        </w:rPr>
        <w:t>alcanzado con esf</w:t>
      </w:r>
      <w:r w:rsidR="00E21CC2" w:rsidRPr="00D13C95">
        <w:rPr>
          <w:rFonts w:cs="Miriam"/>
        </w:rPr>
        <w:t xml:space="preserve">uerzo y perseverancia, dando lo </w:t>
      </w:r>
      <w:r w:rsidRPr="00D13C95">
        <w:rPr>
          <w:rFonts w:cs="Miriam"/>
        </w:rPr>
        <w:t>mejor de sí mismos.</w:t>
      </w:r>
      <w:commentRangeEnd w:id="608"/>
      <w:r w:rsidR="006606BF">
        <w:rPr>
          <w:rStyle w:val="CommentReference"/>
        </w:rPr>
        <w:commentReference w:id="608"/>
      </w:r>
    </w:p>
    <w:p w14:paraId="413C3E7C" w14:textId="77777777" w:rsidR="00EF4D3F" w:rsidRPr="00D13C95" w:rsidRDefault="00EF4D3F" w:rsidP="00EF4D3F">
      <w:pPr>
        <w:pStyle w:val="NoSpacing"/>
        <w:ind w:left="720"/>
        <w:jc w:val="both"/>
        <w:rPr>
          <w:rFonts w:cs="Miriam"/>
        </w:rPr>
      </w:pPr>
    </w:p>
    <w:p w14:paraId="3F360406" w14:textId="77777777" w:rsidR="00F0078E" w:rsidRPr="00D13C95" w:rsidRDefault="00F0078E" w:rsidP="00D13C95">
      <w:pPr>
        <w:pStyle w:val="NoSpacing"/>
        <w:jc w:val="both"/>
        <w:rPr>
          <w:rFonts w:cs="Miriam"/>
          <w:b/>
        </w:rPr>
      </w:pPr>
      <w:r w:rsidRPr="00D13C95">
        <w:rPr>
          <w:rFonts w:cs="Miriam"/>
          <w:b/>
        </w:rPr>
        <w:t>3.21.1 Capitanes de CASA</w:t>
      </w:r>
    </w:p>
    <w:p w14:paraId="16452004" w14:textId="77777777" w:rsidR="00F0078E" w:rsidRDefault="00F0078E" w:rsidP="00D13C95">
      <w:pPr>
        <w:pStyle w:val="NoSpacing"/>
        <w:jc w:val="both"/>
        <w:rPr>
          <w:rFonts w:cs="Miriam"/>
        </w:rPr>
      </w:pPr>
      <w:r w:rsidRPr="00D13C95">
        <w:rPr>
          <w:rFonts w:cs="Miriam"/>
        </w:rPr>
        <w:t>Los Capitanes de CASA son responsables, conjuntamente con el Coordinador de CASAS y</w:t>
      </w:r>
      <w:r w:rsidR="00E21CC2" w:rsidRPr="00D13C95">
        <w:rPr>
          <w:rFonts w:cs="Miriam"/>
        </w:rPr>
        <w:t xml:space="preserve"> los Jefes de </w:t>
      </w:r>
      <w:r w:rsidRPr="00D13C95">
        <w:rPr>
          <w:rFonts w:cs="Miriam"/>
        </w:rPr>
        <w:t>CASA, de planear y ejecutar las actividades de cada CASA.</w:t>
      </w:r>
    </w:p>
    <w:p w14:paraId="74E9F804" w14:textId="77777777" w:rsidR="00EF4D3F" w:rsidRPr="00D13C95" w:rsidRDefault="00EF4D3F" w:rsidP="00D13C95">
      <w:pPr>
        <w:pStyle w:val="NoSpacing"/>
        <w:jc w:val="both"/>
        <w:rPr>
          <w:rFonts w:cs="Miriam"/>
        </w:rPr>
      </w:pPr>
    </w:p>
    <w:p w14:paraId="4EDCA4FE" w14:textId="77777777" w:rsidR="00F0078E" w:rsidRDefault="00F0078E" w:rsidP="00D13C95">
      <w:pPr>
        <w:pStyle w:val="NoSpacing"/>
        <w:jc w:val="both"/>
        <w:rPr>
          <w:rFonts w:cs="Miriam"/>
        </w:rPr>
      </w:pPr>
      <w:r w:rsidRPr="00D13C95">
        <w:rPr>
          <w:rFonts w:cs="Miriam"/>
        </w:rPr>
        <w:t>En Bachillerato los Capitanes de Casa serán estudiantes de grado 10, elegi</w:t>
      </w:r>
      <w:r w:rsidR="00E21CC2" w:rsidRPr="00D13C95">
        <w:rPr>
          <w:rFonts w:cs="Miriam"/>
        </w:rPr>
        <w:t xml:space="preserve">dos por los miembros de su CASA </w:t>
      </w:r>
      <w:r w:rsidRPr="00D13C95">
        <w:rPr>
          <w:rFonts w:cs="Miriam"/>
        </w:rPr>
        <w:t>de toda la sección, en elección democrática. Los Capitanes de Casas tendrán ap</w:t>
      </w:r>
      <w:r w:rsidR="00E21CC2" w:rsidRPr="00D13C95">
        <w:rPr>
          <w:rFonts w:cs="Miriam"/>
        </w:rPr>
        <w:t xml:space="preserve">oyo en los representantes </w:t>
      </w:r>
      <w:r w:rsidRPr="00D13C95">
        <w:rPr>
          <w:rFonts w:cs="Miriam"/>
        </w:rPr>
        <w:t>de clase.</w:t>
      </w:r>
    </w:p>
    <w:p w14:paraId="01B281B7" w14:textId="77777777" w:rsidR="00EF4D3F" w:rsidRPr="00D13C95" w:rsidRDefault="00EF4D3F" w:rsidP="00D13C95">
      <w:pPr>
        <w:pStyle w:val="NoSpacing"/>
        <w:jc w:val="both"/>
        <w:rPr>
          <w:rFonts w:cs="Miriam"/>
        </w:rPr>
      </w:pPr>
    </w:p>
    <w:p w14:paraId="3826EA00" w14:textId="77777777" w:rsidR="00F0078E" w:rsidRDefault="00F0078E" w:rsidP="00D13C95">
      <w:pPr>
        <w:pStyle w:val="NoSpacing"/>
        <w:jc w:val="both"/>
        <w:rPr>
          <w:rFonts w:cs="Miriam"/>
        </w:rPr>
      </w:pPr>
      <w:r w:rsidRPr="00D13C95">
        <w:rPr>
          <w:rFonts w:cs="Miriam"/>
        </w:rPr>
        <w:t xml:space="preserve">En Primaria esta función será ejercida por estudiantes de cada CASA </w:t>
      </w:r>
      <w:r w:rsidR="00E21CC2" w:rsidRPr="00D13C95">
        <w:rPr>
          <w:rFonts w:cs="Miriam"/>
        </w:rPr>
        <w:t xml:space="preserve">de cada grado, elegidos por los </w:t>
      </w:r>
      <w:r w:rsidRPr="00D13C95">
        <w:rPr>
          <w:rFonts w:cs="Miriam"/>
        </w:rPr>
        <w:t>miembros de cada CASA, en cada grado.</w:t>
      </w:r>
    </w:p>
    <w:p w14:paraId="47EBD566" w14:textId="77777777" w:rsidR="00EF4D3F" w:rsidRPr="00D13C95" w:rsidRDefault="00EF4D3F" w:rsidP="00D13C95">
      <w:pPr>
        <w:pStyle w:val="NoSpacing"/>
        <w:jc w:val="both"/>
        <w:rPr>
          <w:rFonts w:cs="Miriam"/>
        </w:rPr>
      </w:pPr>
    </w:p>
    <w:p w14:paraId="3D667AE7" w14:textId="55371E48" w:rsidR="00F0078E" w:rsidRPr="00EF4D3F" w:rsidRDefault="00F0078E" w:rsidP="00D13C95">
      <w:pPr>
        <w:pStyle w:val="NoSpacing"/>
        <w:jc w:val="both"/>
        <w:rPr>
          <w:rFonts w:cs="Miriam"/>
          <w:b/>
        </w:rPr>
      </w:pPr>
      <w:r w:rsidRPr="00EF4D3F">
        <w:rPr>
          <w:rFonts w:cs="Miriam"/>
          <w:b/>
        </w:rPr>
        <w:t>Perfil de los Capitanes de CASA de Primaria y Bachillerato</w:t>
      </w:r>
    </w:p>
    <w:p w14:paraId="1F85C962" w14:textId="77777777" w:rsidR="00F0078E" w:rsidRPr="00D13C95" w:rsidRDefault="00F0078E" w:rsidP="00053334">
      <w:pPr>
        <w:pStyle w:val="NoSpacing"/>
        <w:numPr>
          <w:ilvl w:val="0"/>
          <w:numId w:val="42"/>
        </w:numPr>
        <w:jc w:val="both"/>
        <w:rPr>
          <w:rFonts w:cs="Miriam"/>
        </w:rPr>
      </w:pPr>
      <w:r w:rsidRPr="00D13C95">
        <w:rPr>
          <w:rFonts w:cs="Miriam"/>
        </w:rPr>
        <w:t>Curioso por naturaleza, promueve el disfrute de las actividades re</w:t>
      </w:r>
      <w:r w:rsidR="00E21CC2" w:rsidRPr="00D13C95">
        <w:rPr>
          <w:rFonts w:cs="Miriam"/>
        </w:rPr>
        <w:t xml:space="preserve">alizadas, tiene iniciativa y es </w:t>
      </w:r>
      <w:r w:rsidRPr="00D13C95">
        <w:rPr>
          <w:rFonts w:cs="Miriam"/>
        </w:rPr>
        <w:t>capaz de resolver problemas y tomar decisiones.</w:t>
      </w:r>
    </w:p>
    <w:p w14:paraId="6A8B89CB" w14:textId="77777777" w:rsidR="00F0078E" w:rsidRPr="00D13C95" w:rsidRDefault="00F0078E" w:rsidP="00053334">
      <w:pPr>
        <w:pStyle w:val="NoSpacing"/>
        <w:numPr>
          <w:ilvl w:val="0"/>
          <w:numId w:val="42"/>
        </w:numPr>
        <w:jc w:val="both"/>
        <w:rPr>
          <w:rFonts w:cs="Miriam"/>
        </w:rPr>
      </w:pPr>
      <w:r w:rsidRPr="00D13C95">
        <w:rPr>
          <w:rFonts w:cs="Miriam"/>
        </w:rPr>
        <w:t>Comprende y expresa ideas e información confiable. Defi</w:t>
      </w:r>
      <w:r w:rsidR="00E21CC2" w:rsidRPr="00D13C95">
        <w:rPr>
          <w:rFonts w:cs="Miriam"/>
        </w:rPr>
        <w:t xml:space="preserve">ende aquello en lo que cree con </w:t>
      </w:r>
      <w:r w:rsidRPr="00D13C95">
        <w:rPr>
          <w:rFonts w:cs="Miriam"/>
        </w:rPr>
        <w:t>argumentos válidos, valor y elocuencia.</w:t>
      </w:r>
    </w:p>
    <w:p w14:paraId="06321EBF" w14:textId="77777777" w:rsidR="00F0078E" w:rsidRPr="00D13C95" w:rsidRDefault="00F0078E" w:rsidP="00053334">
      <w:pPr>
        <w:pStyle w:val="NoSpacing"/>
        <w:numPr>
          <w:ilvl w:val="0"/>
          <w:numId w:val="42"/>
        </w:numPr>
        <w:jc w:val="both"/>
        <w:rPr>
          <w:rFonts w:cs="Miriam"/>
        </w:rPr>
      </w:pPr>
      <w:r w:rsidRPr="00D13C95">
        <w:rPr>
          <w:rFonts w:cs="Miriam"/>
        </w:rPr>
        <w:t>Está dispuesto a colaborar en forma eficaz, actúa con integrida</w:t>
      </w:r>
      <w:r w:rsidR="00E21CC2" w:rsidRPr="00D13C95">
        <w:rPr>
          <w:rFonts w:cs="Miriam"/>
        </w:rPr>
        <w:t xml:space="preserve">d y honradez, posee un profundo </w:t>
      </w:r>
      <w:r w:rsidRPr="00D13C95">
        <w:rPr>
          <w:rFonts w:cs="Miriam"/>
        </w:rPr>
        <w:t>sentido de la equidad, justicia y respeto por la dignidad de las pers</w:t>
      </w:r>
      <w:r w:rsidR="00E21CC2" w:rsidRPr="00D13C95">
        <w:rPr>
          <w:rFonts w:cs="Miriam"/>
        </w:rPr>
        <w:t xml:space="preserve">onas, los grupos y la comunidad </w:t>
      </w:r>
      <w:r w:rsidRPr="00D13C95">
        <w:rPr>
          <w:rFonts w:cs="Miriam"/>
        </w:rPr>
        <w:t>en general.</w:t>
      </w:r>
    </w:p>
    <w:p w14:paraId="4BD22B60" w14:textId="77777777" w:rsidR="00F0078E" w:rsidRPr="00D13C95" w:rsidRDefault="00F0078E" w:rsidP="00053334">
      <w:pPr>
        <w:pStyle w:val="NoSpacing"/>
        <w:numPr>
          <w:ilvl w:val="0"/>
          <w:numId w:val="42"/>
        </w:numPr>
        <w:jc w:val="both"/>
        <w:rPr>
          <w:rFonts w:cs="Miriam"/>
        </w:rPr>
      </w:pPr>
      <w:r w:rsidRPr="00D13C95">
        <w:rPr>
          <w:rFonts w:cs="Miriam"/>
        </w:rPr>
        <w:t>Asume la responsabilidad de sus actos y las consecuencias derivadas de</w:t>
      </w:r>
      <w:r w:rsidR="00E21CC2" w:rsidRPr="00D13C95">
        <w:rPr>
          <w:rFonts w:cs="Miriam"/>
        </w:rPr>
        <w:t xml:space="preserve"> ellos, habitualmente considera </w:t>
      </w:r>
      <w:r w:rsidRPr="00D13C95">
        <w:rPr>
          <w:rFonts w:cs="Miriam"/>
        </w:rPr>
        <w:t>distintos puntos de vista y está dispuesto a aprender de la experiencia.</w:t>
      </w:r>
    </w:p>
    <w:p w14:paraId="58D6DF3C" w14:textId="77777777" w:rsidR="00F0078E" w:rsidRPr="00D13C95" w:rsidRDefault="00F0078E" w:rsidP="00053334">
      <w:pPr>
        <w:pStyle w:val="NoSpacing"/>
        <w:numPr>
          <w:ilvl w:val="0"/>
          <w:numId w:val="42"/>
        </w:numPr>
        <w:jc w:val="both"/>
        <w:rPr>
          <w:rFonts w:cs="Miriam"/>
        </w:rPr>
      </w:pPr>
      <w:r w:rsidRPr="00D13C95">
        <w:rPr>
          <w:rFonts w:cs="Miriam"/>
        </w:rPr>
        <w:t xml:space="preserve">Muestra empatía sensibilidad y respeto por las necesidades </w:t>
      </w:r>
      <w:r w:rsidR="00E21CC2" w:rsidRPr="00D13C95">
        <w:rPr>
          <w:rFonts w:cs="Miriam"/>
        </w:rPr>
        <w:t xml:space="preserve">y sentimientos de los demás. Se </w:t>
      </w:r>
      <w:r w:rsidRPr="00D13C95">
        <w:rPr>
          <w:rFonts w:cs="Miriam"/>
        </w:rPr>
        <w:t>compromete personalmente a ayudar a los integrantes de su casa e influye positivamente.</w:t>
      </w:r>
    </w:p>
    <w:p w14:paraId="463EE713" w14:textId="77777777" w:rsidR="00F0078E" w:rsidRPr="00D13C95" w:rsidRDefault="00F0078E" w:rsidP="00053334">
      <w:pPr>
        <w:pStyle w:val="NoSpacing"/>
        <w:numPr>
          <w:ilvl w:val="0"/>
          <w:numId w:val="42"/>
        </w:numPr>
        <w:jc w:val="both"/>
        <w:rPr>
          <w:rFonts w:cs="Miriam"/>
        </w:rPr>
      </w:pPr>
      <w:r w:rsidRPr="00D13C95">
        <w:rPr>
          <w:rFonts w:cs="Miriam"/>
        </w:rPr>
        <w:t>Entiende la importancia del equilibrio físico, mental y emocional para lo</w:t>
      </w:r>
      <w:r w:rsidR="00E21CC2" w:rsidRPr="00D13C95">
        <w:rPr>
          <w:rFonts w:cs="Miriam"/>
        </w:rPr>
        <w:t xml:space="preserve">grar el bienestar personal y el </w:t>
      </w:r>
      <w:r w:rsidRPr="00D13C95">
        <w:rPr>
          <w:rFonts w:cs="Miriam"/>
        </w:rPr>
        <w:t>de los demás.</w:t>
      </w:r>
    </w:p>
    <w:p w14:paraId="76339B6A" w14:textId="77777777" w:rsidR="00F0078E" w:rsidRDefault="00F0078E" w:rsidP="00053334">
      <w:pPr>
        <w:pStyle w:val="NoSpacing"/>
        <w:numPr>
          <w:ilvl w:val="0"/>
          <w:numId w:val="42"/>
        </w:numPr>
        <w:jc w:val="both"/>
        <w:rPr>
          <w:rFonts w:cs="Miriam"/>
        </w:rPr>
      </w:pPr>
      <w:r w:rsidRPr="00D13C95">
        <w:rPr>
          <w:rFonts w:cs="Miriam"/>
        </w:rPr>
        <w:t>Es capaz de reconocer y comprender sus cualidades y limitacion</w:t>
      </w:r>
      <w:r w:rsidR="00E21CC2" w:rsidRPr="00D13C95">
        <w:rPr>
          <w:rFonts w:cs="Miriam"/>
        </w:rPr>
        <w:t xml:space="preserve">es, celebrando con entusiasmo y </w:t>
      </w:r>
      <w:r w:rsidRPr="00D13C95">
        <w:rPr>
          <w:rFonts w:cs="Miriam"/>
        </w:rPr>
        <w:t>mesura los triunfos y reconociendo la derrota como una experiencia de aprendizaje.</w:t>
      </w:r>
    </w:p>
    <w:p w14:paraId="34DE37B5" w14:textId="77777777" w:rsidR="00EF4D3F" w:rsidRPr="00D13C95" w:rsidRDefault="00EF4D3F" w:rsidP="00EF4D3F">
      <w:pPr>
        <w:pStyle w:val="NoSpacing"/>
        <w:ind w:left="720"/>
        <w:jc w:val="both"/>
        <w:rPr>
          <w:rFonts w:cs="Miriam"/>
        </w:rPr>
      </w:pPr>
    </w:p>
    <w:p w14:paraId="4C0BDA84" w14:textId="77777777" w:rsidR="00F0078E" w:rsidRPr="00D13C95" w:rsidRDefault="00F0078E" w:rsidP="00D13C95">
      <w:pPr>
        <w:pStyle w:val="NoSpacing"/>
        <w:jc w:val="both"/>
        <w:rPr>
          <w:rFonts w:cs="Miriam"/>
          <w:b/>
        </w:rPr>
      </w:pPr>
      <w:r w:rsidRPr="00D13C95">
        <w:rPr>
          <w:rFonts w:cs="Miriam"/>
          <w:b/>
        </w:rPr>
        <w:t>3.21.2 Perfil Jefes de CASA</w:t>
      </w:r>
    </w:p>
    <w:p w14:paraId="7DCAE9E4" w14:textId="77777777" w:rsidR="00F0078E" w:rsidRPr="00D13C95" w:rsidRDefault="00F0078E" w:rsidP="00053334">
      <w:pPr>
        <w:pStyle w:val="NoSpacing"/>
        <w:numPr>
          <w:ilvl w:val="0"/>
          <w:numId w:val="42"/>
        </w:numPr>
        <w:jc w:val="both"/>
        <w:rPr>
          <w:rFonts w:cs="Miriam"/>
        </w:rPr>
      </w:pPr>
      <w:r w:rsidRPr="00D13C95">
        <w:rPr>
          <w:rFonts w:cs="Miriam"/>
        </w:rPr>
        <w:t>Son docentes de tiempo completo, elegidos por el Jefe de Sección</w:t>
      </w:r>
      <w:r w:rsidR="00E21CC2" w:rsidRPr="00D13C95">
        <w:rPr>
          <w:rFonts w:cs="Miriam"/>
        </w:rPr>
        <w:t xml:space="preserve"> de Bachillerato, teniendo como </w:t>
      </w:r>
      <w:r w:rsidRPr="00D13C95">
        <w:rPr>
          <w:rFonts w:cs="Miriam"/>
        </w:rPr>
        <w:t>parámetro el siguiente perfil.</w:t>
      </w:r>
    </w:p>
    <w:p w14:paraId="6C7BDE44" w14:textId="77777777" w:rsidR="00F0078E" w:rsidRPr="00D13C95" w:rsidRDefault="00F0078E" w:rsidP="00053334">
      <w:pPr>
        <w:pStyle w:val="NoSpacing"/>
        <w:numPr>
          <w:ilvl w:val="0"/>
          <w:numId w:val="42"/>
        </w:numPr>
        <w:jc w:val="both"/>
        <w:rPr>
          <w:rFonts w:cs="Miriam"/>
        </w:rPr>
      </w:pPr>
      <w:r w:rsidRPr="00D13C95">
        <w:rPr>
          <w:rFonts w:cs="Miriam"/>
        </w:rPr>
        <w:t>Excelente relación con colegas y amigos. Trabaja en forma integrad</w:t>
      </w:r>
      <w:r w:rsidR="00E21CC2" w:rsidRPr="00D13C95">
        <w:rPr>
          <w:rFonts w:cs="Miriam"/>
        </w:rPr>
        <w:t xml:space="preserve">a con los demás colegas, de tal </w:t>
      </w:r>
      <w:r w:rsidRPr="00D13C95">
        <w:rPr>
          <w:rFonts w:cs="Miriam"/>
        </w:rPr>
        <w:t>manera que proyecte la unión, colaboración y beneficio para la comunidad educativa.</w:t>
      </w:r>
    </w:p>
    <w:p w14:paraId="670ABC14" w14:textId="77777777" w:rsidR="00F0078E" w:rsidRPr="00D13C95" w:rsidRDefault="00F0078E" w:rsidP="00053334">
      <w:pPr>
        <w:pStyle w:val="NoSpacing"/>
        <w:numPr>
          <w:ilvl w:val="0"/>
          <w:numId w:val="42"/>
        </w:numPr>
        <w:jc w:val="both"/>
        <w:rPr>
          <w:rFonts w:cs="Miriam"/>
        </w:rPr>
      </w:pPr>
      <w:r w:rsidRPr="00D13C95">
        <w:rPr>
          <w:rFonts w:cs="Miriam"/>
        </w:rPr>
        <w:t>Dinámico, colaborador, con iniciativa, buen manejo de grupo, or</w:t>
      </w:r>
      <w:r w:rsidR="00E21CC2" w:rsidRPr="00D13C95">
        <w:rPr>
          <w:rFonts w:cs="Miriam"/>
        </w:rPr>
        <w:t xml:space="preserve">denado, de mente abierta y buen </w:t>
      </w:r>
      <w:r w:rsidRPr="00D13C95">
        <w:rPr>
          <w:rFonts w:cs="Miriam"/>
        </w:rPr>
        <w:t>comunicador.</w:t>
      </w:r>
    </w:p>
    <w:p w14:paraId="21DE4254" w14:textId="77777777" w:rsidR="00F0078E" w:rsidRPr="00D13C95" w:rsidRDefault="00F0078E" w:rsidP="00053334">
      <w:pPr>
        <w:pStyle w:val="NoSpacing"/>
        <w:numPr>
          <w:ilvl w:val="0"/>
          <w:numId w:val="42"/>
        </w:numPr>
        <w:jc w:val="both"/>
        <w:rPr>
          <w:rFonts w:cs="Miriam"/>
        </w:rPr>
      </w:pPr>
      <w:r w:rsidRPr="00D13C95">
        <w:rPr>
          <w:rFonts w:cs="Miriam"/>
        </w:rPr>
        <w:t>Promotor del sentido de pertenencia a las CASAS, de acuerdo a su filosofía y valores.</w:t>
      </w:r>
    </w:p>
    <w:p w14:paraId="66A35C0B" w14:textId="77777777" w:rsidR="00F0078E" w:rsidRPr="00D13C95" w:rsidRDefault="00F0078E" w:rsidP="00053334">
      <w:pPr>
        <w:pStyle w:val="NoSpacing"/>
        <w:numPr>
          <w:ilvl w:val="0"/>
          <w:numId w:val="42"/>
        </w:numPr>
        <w:jc w:val="both"/>
        <w:rPr>
          <w:rFonts w:cs="Miriam"/>
        </w:rPr>
      </w:pPr>
      <w:r w:rsidRPr="00D13C95">
        <w:rPr>
          <w:rFonts w:cs="Miriam"/>
        </w:rPr>
        <w:t>Rinde informe periódico al Jefe de Sección sobre las actividades desarrolladas.</w:t>
      </w:r>
    </w:p>
    <w:p w14:paraId="240EEF6F" w14:textId="77777777" w:rsidR="00F0078E" w:rsidRPr="00D13C95" w:rsidRDefault="00F0078E" w:rsidP="00053334">
      <w:pPr>
        <w:pStyle w:val="NoSpacing"/>
        <w:numPr>
          <w:ilvl w:val="0"/>
          <w:numId w:val="42"/>
        </w:numPr>
        <w:jc w:val="both"/>
        <w:rPr>
          <w:rFonts w:cs="Miriam"/>
        </w:rPr>
      </w:pPr>
      <w:r w:rsidRPr="00D13C95">
        <w:rPr>
          <w:rFonts w:cs="Miriam"/>
        </w:rPr>
        <w:t>Evalúa conjuntamente con los Capitanes de CASA las actividades previst</w:t>
      </w:r>
      <w:r w:rsidR="00E21CC2" w:rsidRPr="00D13C95">
        <w:rPr>
          <w:rFonts w:cs="Miriam"/>
        </w:rPr>
        <w:t xml:space="preserve">as y aplica los correctivos que </w:t>
      </w:r>
      <w:r w:rsidRPr="00D13C95">
        <w:rPr>
          <w:rFonts w:cs="Miriam"/>
        </w:rPr>
        <w:t>sean necesarios.</w:t>
      </w:r>
    </w:p>
    <w:p w14:paraId="6C043C34" w14:textId="77777777" w:rsidR="00F0078E" w:rsidRPr="00D13C95" w:rsidRDefault="00F0078E" w:rsidP="00053334">
      <w:pPr>
        <w:pStyle w:val="NoSpacing"/>
        <w:numPr>
          <w:ilvl w:val="0"/>
          <w:numId w:val="42"/>
        </w:numPr>
        <w:jc w:val="both"/>
        <w:rPr>
          <w:rFonts w:cs="Miriam"/>
        </w:rPr>
      </w:pPr>
      <w:r w:rsidRPr="00D13C95">
        <w:rPr>
          <w:rFonts w:cs="Miriam"/>
        </w:rPr>
        <w:t>Tiene la capacidad de brindar juicios críticos y posibles solucion</w:t>
      </w:r>
      <w:r w:rsidR="00E21CC2" w:rsidRPr="00D13C95">
        <w:rPr>
          <w:rFonts w:cs="Miriam"/>
        </w:rPr>
        <w:t xml:space="preserve">es que ayuden al mejoramiento y </w:t>
      </w:r>
      <w:r w:rsidRPr="00D13C95">
        <w:rPr>
          <w:rFonts w:cs="Miriam"/>
        </w:rPr>
        <w:t>progreso de los componentes de la casa.</w:t>
      </w:r>
    </w:p>
    <w:p w14:paraId="798690A5" w14:textId="77777777" w:rsidR="00F0078E" w:rsidRDefault="00F0078E" w:rsidP="00053334">
      <w:pPr>
        <w:pStyle w:val="NoSpacing"/>
        <w:numPr>
          <w:ilvl w:val="0"/>
          <w:numId w:val="44"/>
        </w:numPr>
        <w:jc w:val="both"/>
        <w:rPr>
          <w:rFonts w:cs="Miriam"/>
        </w:rPr>
      </w:pPr>
      <w:r w:rsidRPr="00D13C95">
        <w:rPr>
          <w:rFonts w:cs="Miriam"/>
        </w:rPr>
        <w:t xml:space="preserve">Contará con el apoyo del Jefe de Sección, los Coordinadores de Materia </w:t>
      </w:r>
      <w:r w:rsidR="00E21CC2" w:rsidRPr="00D13C95">
        <w:rPr>
          <w:rFonts w:cs="Miriam"/>
        </w:rPr>
        <w:t xml:space="preserve">y Coordinadores de Grado, en la </w:t>
      </w:r>
      <w:r w:rsidRPr="00D13C95">
        <w:rPr>
          <w:rFonts w:cs="Miriam"/>
        </w:rPr>
        <w:t>planeación, organización y desarrollo de los diferentes eventos.</w:t>
      </w:r>
    </w:p>
    <w:p w14:paraId="3A681097" w14:textId="77777777" w:rsidR="00EF4D3F" w:rsidRPr="00D13C95" w:rsidRDefault="00EF4D3F" w:rsidP="00EF4D3F">
      <w:pPr>
        <w:pStyle w:val="NoSpacing"/>
        <w:ind w:left="720"/>
        <w:jc w:val="both"/>
        <w:rPr>
          <w:rFonts w:cs="Miriam"/>
        </w:rPr>
      </w:pPr>
    </w:p>
    <w:p w14:paraId="45513411" w14:textId="77777777" w:rsidR="00F0078E" w:rsidRPr="00D13C95" w:rsidRDefault="00F0078E" w:rsidP="00D13C95">
      <w:pPr>
        <w:pStyle w:val="NoSpacing"/>
        <w:jc w:val="both"/>
        <w:rPr>
          <w:rFonts w:cs="Miriam"/>
          <w:b/>
        </w:rPr>
      </w:pPr>
      <w:r w:rsidRPr="00D13C95">
        <w:rPr>
          <w:rFonts w:cs="Miriam"/>
          <w:b/>
        </w:rPr>
        <w:t>3.21.3 PUNTAJES Y RECONOCIMIENTOS</w:t>
      </w:r>
    </w:p>
    <w:p w14:paraId="57474764" w14:textId="77777777" w:rsidR="00F0078E" w:rsidRDefault="00F0078E" w:rsidP="00D13C95">
      <w:pPr>
        <w:pStyle w:val="NoSpacing"/>
        <w:jc w:val="both"/>
        <w:rPr>
          <w:rFonts w:cs="Miriam"/>
        </w:rPr>
      </w:pPr>
      <w:r w:rsidRPr="00D13C95">
        <w:rPr>
          <w:rFonts w:cs="Miriam"/>
        </w:rPr>
        <w:t>Algunas de las actividades académicas, deportivas y culturales serán concebidas como concurso.</w:t>
      </w:r>
    </w:p>
    <w:p w14:paraId="648AB1A6" w14:textId="77777777" w:rsidR="009755F6" w:rsidRPr="00D13C95" w:rsidRDefault="009755F6" w:rsidP="00D13C95">
      <w:pPr>
        <w:pStyle w:val="NoSpacing"/>
        <w:jc w:val="both"/>
        <w:rPr>
          <w:rFonts w:cs="Miriam"/>
        </w:rPr>
      </w:pPr>
    </w:p>
    <w:p w14:paraId="37CE23D8" w14:textId="77777777" w:rsidR="00F0078E" w:rsidRDefault="00F0078E" w:rsidP="00D13C95">
      <w:pPr>
        <w:pStyle w:val="NoSpacing"/>
        <w:jc w:val="both"/>
        <w:rPr>
          <w:rFonts w:cs="Miriam"/>
        </w:rPr>
      </w:pPr>
      <w:r w:rsidRPr="00D13C95">
        <w:rPr>
          <w:rFonts w:cs="Miriam"/>
        </w:rPr>
        <w:t>Las CASAS son premiadas con puntos distribuidos de la siguiente manera: 1</w:t>
      </w:r>
      <w:r w:rsidR="00E21CC2" w:rsidRPr="00D13C95">
        <w:rPr>
          <w:rFonts w:cs="Miriam"/>
        </w:rPr>
        <w:t xml:space="preserve">0 puntos al 1°, 7 puntos al 2°, </w:t>
      </w:r>
      <w:r w:rsidRPr="00D13C95">
        <w:rPr>
          <w:rFonts w:cs="Miriam"/>
        </w:rPr>
        <w:t>5 puntos al 3° y 3 puntos al 4°, los cuales deben ser sumados quincenalme</w:t>
      </w:r>
      <w:r w:rsidR="00E21CC2" w:rsidRPr="00D13C95">
        <w:rPr>
          <w:rFonts w:cs="Miriam"/>
        </w:rPr>
        <w:t xml:space="preserve">nte y publicados en la página </w:t>
      </w:r>
      <w:r w:rsidRPr="00D13C95">
        <w:rPr>
          <w:rFonts w:cs="Miriam"/>
        </w:rPr>
        <w:t>web del Colegio, boletines y carteler</w:t>
      </w:r>
      <w:r w:rsidR="009755F6">
        <w:rPr>
          <w:rFonts w:cs="Miriam"/>
        </w:rPr>
        <w:t xml:space="preserve">as </w:t>
      </w:r>
      <w:r w:rsidRPr="00D13C95">
        <w:rPr>
          <w:rFonts w:cs="Miriam"/>
        </w:rPr>
        <w:t>y en las asambleas de las secciones,</w:t>
      </w:r>
      <w:r w:rsidR="00E21CC2" w:rsidRPr="00D13C95">
        <w:rPr>
          <w:rFonts w:cs="Miriam"/>
        </w:rPr>
        <w:t xml:space="preserve"> en las cuales tendrán un lugar </w:t>
      </w:r>
      <w:r w:rsidRPr="00D13C95">
        <w:rPr>
          <w:rFonts w:cs="Miriam"/>
        </w:rPr>
        <w:t>preponderante.</w:t>
      </w:r>
    </w:p>
    <w:p w14:paraId="7A41D694" w14:textId="77777777" w:rsidR="009755F6" w:rsidRPr="00D13C95" w:rsidRDefault="009755F6" w:rsidP="00D13C95">
      <w:pPr>
        <w:pStyle w:val="NoSpacing"/>
        <w:jc w:val="both"/>
        <w:rPr>
          <w:rFonts w:cs="Miriam"/>
        </w:rPr>
      </w:pPr>
    </w:p>
    <w:p w14:paraId="4AD1E60C" w14:textId="77777777" w:rsidR="00F0078E" w:rsidRDefault="00F0078E" w:rsidP="00D13C95">
      <w:pPr>
        <w:pStyle w:val="NoSpacing"/>
        <w:jc w:val="both"/>
        <w:rPr>
          <w:rFonts w:cs="Miriam"/>
        </w:rPr>
      </w:pPr>
      <w:r w:rsidRPr="00D13C95">
        <w:rPr>
          <w:rFonts w:cs="Miriam"/>
        </w:rPr>
        <w:t>Al final del año, en acto de clausura, se entrega una copa al capitán de la casa campeona de las activ</w:t>
      </w:r>
      <w:r w:rsidR="00E21CC2" w:rsidRPr="00D13C95">
        <w:rPr>
          <w:rFonts w:cs="Miriam"/>
        </w:rPr>
        <w:t xml:space="preserve">idades </w:t>
      </w:r>
      <w:r w:rsidRPr="00D13C95">
        <w:rPr>
          <w:rFonts w:cs="Miriam"/>
        </w:rPr>
        <w:t>culturales y deportivas. La copa es rotativa y cada año se añade la placa de</w:t>
      </w:r>
      <w:r w:rsidR="00E21CC2" w:rsidRPr="00D13C95">
        <w:rPr>
          <w:rFonts w:cs="Miriam"/>
        </w:rPr>
        <w:t xml:space="preserve">l ganador. Cuando una casa gane </w:t>
      </w:r>
      <w:r w:rsidRPr="00D13C95">
        <w:rPr>
          <w:rFonts w:cs="Miriam"/>
        </w:rPr>
        <w:t>el trofeo, por tres años consecutivos, éste quedará en su poder, y se debe</w:t>
      </w:r>
      <w:r w:rsidR="00E21CC2" w:rsidRPr="00D13C95">
        <w:rPr>
          <w:rFonts w:cs="Miriam"/>
        </w:rPr>
        <w:t xml:space="preserve">rá comenzar de nuevo con nombre </w:t>
      </w:r>
      <w:r w:rsidR="009755F6">
        <w:rPr>
          <w:rFonts w:cs="Miriam"/>
        </w:rPr>
        <w:t>diferente.</w:t>
      </w:r>
    </w:p>
    <w:p w14:paraId="717344FB" w14:textId="77777777" w:rsidR="009755F6" w:rsidRPr="00D13C95" w:rsidRDefault="009755F6" w:rsidP="00D13C95">
      <w:pPr>
        <w:pStyle w:val="NoSpacing"/>
        <w:jc w:val="both"/>
        <w:rPr>
          <w:rFonts w:cs="Miriam"/>
        </w:rPr>
      </w:pPr>
    </w:p>
    <w:p w14:paraId="6E2A3D3A" w14:textId="77777777" w:rsidR="00F0078E" w:rsidRPr="00D13C95" w:rsidRDefault="00F0078E" w:rsidP="00D13C95">
      <w:pPr>
        <w:pStyle w:val="NoSpacing"/>
        <w:jc w:val="both"/>
        <w:rPr>
          <w:rFonts w:cs="Miriam"/>
          <w:b/>
        </w:rPr>
      </w:pPr>
      <w:r w:rsidRPr="00D13C95">
        <w:rPr>
          <w:rFonts w:cs="Miriam"/>
          <w:b/>
        </w:rPr>
        <w:t>3.21.4 UNIFORME DE CASAS</w:t>
      </w:r>
    </w:p>
    <w:p w14:paraId="657BD793" w14:textId="77777777" w:rsidR="00F0078E" w:rsidRPr="00D13C95" w:rsidRDefault="00F0078E" w:rsidP="00D13C95">
      <w:pPr>
        <w:pStyle w:val="NoSpacing"/>
        <w:jc w:val="both"/>
        <w:rPr>
          <w:rFonts w:cs="Miriam"/>
        </w:rPr>
      </w:pPr>
      <w:r w:rsidRPr="00D13C95">
        <w:rPr>
          <w:rFonts w:cs="Miriam"/>
        </w:rPr>
        <w:t>Los alumnos usarán el uniforme correspondiente a sus CASAS cuando la sección lo determine.</w:t>
      </w:r>
    </w:p>
    <w:p w14:paraId="5B0A05D5" w14:textId="77777777" w:rsidR="00F0078E" w:rsidRPr="00D13C95" w:rsidRDefault="00F0078E" w:rsidP="00D13C95">
      <w:pPr>
        <w:pStyle w:val="NoSpacing"/>
        <w:jc w:val="both"/>
        <w:rPr>
          <w:rFonts w:cs="Miriam"/>
          <w:b/>
        </w:rPr>
      </w:pPr>
      <w:r w:rsidRPr="00D13C95">
        <w:rPr>
          <w:rFonts w:cs="Miriam"/>
          <w:b/>
        </w:rPr>
        <w:t>3.22 VIAJES, ACTIVIDADES O FIESTAS NO AUTORIZADAS</w:t>
      </w:r>
    </w:p>
    <w:p w14:paraId="2A8E97A5" w14:textId="77777777" w:rsidR="00F0078E" w:rsidRDefault="00F0078E" w:rsidP="00D13C95">
      <w:pPr>
        <w:pStyle w:val="NoSpacing"/>
        <w:jc w:val="both"/>
        <w:rPr>
          <w:rFonts w:cs="Miriam"/>
        </w:rPr>
      </w:pPr>
      <w:r w:rsidRPr="00D13C95">
        <w:rPr>
          <w:rFonts w:cs="Miriam"/>
        </w:rPr>
        <w:t>No se podrá utilizar el nombre o logo del Colegio para eventos no autorizados por el CCB.</w:t>
      </w:r>
    </w:p>
    <w:p w14:paraId="3B5C518F" w14:textId="77777777" w:rsidR="009755F6" w:rsidRPr="00D13C95" w:rsidRDefault="009755F6" w:rsidP="00D13C95">
      <w:pPr>
        <w:pStyle w:val="NoSpacing"/>
        <w:jc w:val="both"/>
        <w:rPr>
          <w:rFonts w:cs="Miriam"/>
        </w:rPr>
      </w:pPr>
    </w:p>
    <w:p w14:paraId="5FB1B2C3" w14:textId="77777777" w:rsidR="00F0078E" w:rsidRDefault="00F0078E" w:rsidP="00D13C95">
      <w:pPr>
        <w:pStyle w:val="NoSpacing"/>
        <w:jc w:val="both"/>
        <w:rPr>
          <w:rFonts w:cs="Miriam"/>
        </w:rPr>
      </w:pPr>
      <w:r w:rsidRPr="00D13C95">
        <w:rPr>
          <w:rFonts w:cs="Miriam"/>
        </w:rPr>
        <w:t>Ningún miembro de la comunidad educativa podrá organizar, publ</w:t>
      </w:r>
      <w:r w:rsidR="00E21CC2" w:rsidRPr="00D13C95">
        <w:rPr>
          <w:rFonts w:cs="Miriam"/>
        </w:rPr>
        <w:t xml:space="preserve">icitar, o cobrar por eventos no </w:t>
      </w:r>
      <w:r w:rsidRPr="00D13C95">
        <w:rPr>
          <w:rFonts w:cs="Miriam"/>
        </w:rPr>
        <w:t>autorizados tanto dentro como fuera de las instalaciones del Colegio, a nombre de la Institución.</w:t>
      </w:r>
    </w:p>
    <w:p w14:paraId="3F23DE8C" w14:textId="77777777" w:rsidR="009755F6" w:rsidRPr="00D13C95" w:rsidRDefault="009755F6" w:rsidP="00D13C95">
      <w:pPr>
        <w:pStyle w:val="NoSpacing"/>
        <w:jc w:val="both"/>
        <w:rPr>
          <w:rFonts w:cs="Miriam"/>
        </w:rPr>
      </w:pPr>
    </w:p>
    <w:p w14:paraId="5E1D766D" w14:textId="77777777" w:rsidR="00F0078E" w:rsidRDefault="00F0078E" w:rsidP="00D13C95">
      <w:pPr>
        <w:pStyle w:val="NoSpacing"/>
        <w:jc w:val="both"/>
        <w:rPr>
          <w:rFonts w:cs="Miriam"/>
        </w:rPr>
      </w:pPr>
      <w:r w:rsidRPr="00D13C95">
        <w:rPr>
          <w:rFonts w:cs="Miriam"/>
        </w:rPr>
        <w:t>Se recomienda a los padres verificar cuidadosamente antes de permitir a s</w:t>
      </w:r>
      <w:r w:rsidR="00E21CC2" w:rsidRPr="00D13C95">
        <w:rPr>
          <w:rFonts w:cs="Miriam"/>
        </w:rPr>
        <w:t xml:space="preserve">us hijos participar en ese tipo </w:t>
      </w:r>
      <w:r w:rsidRPr="00D13C95">
        <w:rPr>
          <w:rFonts w:cs="Miriam"/>
        </w:rPr>
        <w:t>de eventos.</w:t>
      </w:r>
    </w:p>
    <w:p w14:paraId="2B551E13" w14:textId="77777777" w:rsidR="009755F6" w:rsidRPr="00D13C95" w:rsidRDefault="009755F6" w:rsidP="00D13C95">
      <w:pPr>
        <w:pStyle w:val="NoSpacing"/>
        <w:jc w:val="both"/>
        <w:rPr>
          <w:rFonts w:cs="Miriam"/>
        </w:rPr>
      </w:pPr>
    </w:p>
    <w:p w14:paraId="7B6F76A5" w14:textId="77777777" w:rsidR="00F0078E" w:rsidRDefault="00F0078E" w:rsidP="00D13C95">
      <w:pPr>
        <w:pStyle w:val="NoSpacing"/>
        <w:jc w:val="both"/>
        <w:rPr>
          <w:rFonts w:cs="Miriam"/>
        </w:rPr>
      </w:pPr>
      <w:r w:rsidRPr="00D13C95">
        <w:rPr>
          <w:rFonts w:cs="Miriam"/>
        </w:rPr>
        <w:t>El Colegio no se hace responsable de la organización, desarrollo, supervi</w:t>
      </w:r>
      <w:r w:rsidR="00E21CC2" w:rsidRPr="00D13C95">
        <w:rPr>
          <w:rFonts w:cs="Miriam"/>
        </w:rPr>
        <w:t xml:space="preserve">sión o situaciones derivadas de </w:t>
      </w:r>
      <w:r w:rsidRPr="00D13C95">
        <w:rPr>
          <w:rFonts w:cs="Miriam"/>
        </w:rPr>
        <w:t>actividades no autorizadas.</w:t>
      </w:r>
    </w:p>
    <w:p w14:paraId="7E279D89" w14:textId="77777777" w:rsidR="009755F6" w:rsidRDefault="009755F6" w:rsidP="00D13C95">
      <w:pPr>
        <w:pStyle w:val="NoSpacing"/>
        <w:jc w:val="both"/>
        <w:rPr>
          <w:rFonts w:cs="Miriam"/>
        </w:rPr>
      </w:pPr>
    </w:p>
    <w:p w14:paraId="50D38BE0" w14:textId="77777777" w:rsidR="009755F6" w:rsidRDefault="009755F6" w:rsidP="00D13C95">
      <w:pPr>
        <w:pStyle w:val="NoSpacing"/>
        <w:jc w:val="both"/>
        <w:rPr>
          <w:rFonts w:cs="Miriam"/>
        </w:rPr>
      </w:pPr>
    </w:p>
    <w:p w14:paraId="5EA9FAFF" w14:textId="77777777" w:rsidR="009755F6" w:rsidRDefault="009755F6" w:rsidP="00D13C95">
      <w:pPr>
        <w:pStyle w:val="NoSpacing"/>
        <w:jc w:val="both"/>
        <w:rPr>
          <w:rFonts w:cs="Miriam"/>
        </w:rPr>
      </w:pPr>
    </w:p>
    <w:p w14:paraId="3A0EF4AF" w14:textId="77777777" w:rsidR="009755F6" w:rsidRDefault="009755F6" w:rsidP="00D13C95">
      <w:pPr>
        <w:pStyle w:val="NoSpacing"/>
        <w:jc w:val="both"/>
        <w:rPr>
          <w:rFonts w:cs="Miriam"/>
        </w:rPr>
      </w:pPr>
    </w:p>
    <w:p w14:paraId="6ACDB490" w14:textId="77777777" w:rsidR="009755F6" w:rsidRDefault="009755F6" w:rsidP="00D13C95">
      <w:pPr>
        <w:pStyle w:val="NoSpacing"/>
        <w:jc w:val="both"/>
        <w:rPr>
          <w:rFonts w:cs="Miriam"/>
        </w:rPr>
      </w:pPr>
    </w:p>
    <w:p w14:paraId="7094F417" w14:textId="77777777" w:rsidR="009755F6" w:rsidRDefault="009755F6" w:rsidP="00D13C95">
      <w:pPr>
        <w:pStyle w:val="NoSpacing"/>
        <w:jc w:val="both"/>
        <w:rPr>
          <w:rFonts w:cs="Miriam"/>
        </w:rPr>
      </w:pPr>
    </w:p>
    <w:p w14:paraId="1D651942" w14:textId="77777777" w:rsidR="009755F6" w:rsidRDefault="009755F6" w:rsidP="00D13C95">
      <w:pPr>
        <w:pStyle w:val="NoSpacing"/>
        <w:jc w:val="both"/>
        <w:rPr>
          <w:rFonts w:cs="Miriam"/>
        </w:rPr>
      </w:pPr>
    </w:p>
    <w:p w14:paraId="4A86B90A" w14:textId="77777777" w:rsidR="009755F6" w:rsidRDefault="009755F6" w:rsidP="00D13C95">
      <w:pPr>
        <w:pStyle w:val="NoSpacing"/>
        <w:jc w:val="both"/>
        <w:rPr>
          <w:rFonts w:cs="Miriam"/>
        </w:rPr>
      </w:pPr>
    </w:p>
    <w:p w14:paraId="2D759A16" w14:textId="77777777" w:rsidR="009755F6" w:rsidRDefault="009755F6" w:rsidP="00D13C95">
      <w:pPr>
        <w:pStyle w:val="NoSpacing"/>
        <w:jc w:val="both"/>
        <w:rPr>
          <w:rFonts w:cs="Miriam"/>
        </w:rPr>
      </w:pPr>
    </w:p>
    <w:p w14:paraId="13A51596" w14:textId="77777777" w:rsidR="009755F6" w:rsidRDefault="009755F6" w:rsidP="00D13C95">
      <w:pPr>
        <w:pStyle w:val="NoSpacing"/>
        <w:jc w:val="both"/>
        <w:rPr>
          <w:rFonts w:cs="Miriam"/>
        </w:rPr>
      </w:pPr>
    </w:p>
    <w:p w14:paraId="3F39DBEE" w14:textId="77777777" w:rsidR="009755F6" w:rsidRDefault="009755F6" w:rsidP="00D13C95">
      <w:pPr>
        <w:pStyle w:val="NoSpacing"/>
        <w:jc w:val="both"/>
        <w:rPr>
          <w:rFonts w:cs="Miriam"/>
        </w:rPr>
      </w:pPr>
    </w:p>
    <w:p w14:paraId="29B71B65" w14:textId="77777777" w:rsidR="009755F6" w:rsidRDefault="009755F6" w:rsidP="00D13C95">
      <w:pPr>
        <w:pStyle w:val="NoSpacing"/>
        <w:jc w:val="both"/>
        <w:rPr>
          <w:rFonts w:cs="Miriam"/>
        </w:rPr>
      </w:pPr>
    </w:p>
    <w:p w14:paraId="70A2B4AD" w14:textId="77777777" w:rsidR="009755F6" w:rsidRDefault="009755F6" w:rsidP="00D13C95">
      <w:pPr>
        <w:pStyle w:val="NoSpacing"/>
        <w:jc w:val="both"/>
        <w:rPr>
          <w:rFonts w:cs="Miriam"/>
        </w:rPr>
      </w:pPr>
    </w:p>
    <w:p w14:paraId="2CFA3986" w14:textId="77777777" w:rsidR="009755F6" w:rsidRDefault="009755F6" w:rsidP="00D13C95">
      <w:pPr>
        <w:pStyle w:val="NoSpacing"/>
        <w:jc w:val="both"/>
        <w:rPr>
          <w:rFonts w:cs="Miriam"/>
        </w:rPr>
      </w:pPr>
    </w:p>
    <w:p w14:paraId="167D9A15" w14:textId="77777777" w:rsidR="009755F6" w:rsidRDefault="009755F6" w:rsidP="00D13C95">
      <w:pPr>
        <w:pStyle w:val="NoSpacing"/>
        <w:jc w:val="both"/>
        <w:rPr>
          <w:rFonts w:cs="Miriam"/>
        </w:rPr>
      </w:pPr>
    </w:p>
    <w:p w14:paraId="6B8CC748" w14:textId="77777777" w:rsidR="009755F6" w:rsidRDefault="009755F6" w:rsidP="00D13C95">
      <w:pPr>
        <w:pStyle w:val="NoSpacing"/>
        <w:jc w:val="both"/>
        <w:rPr>
          <w:rFonts w:cs="Miriam"/>
        </w:rPr>
      </w:pPr>
    </w:p>
    <w:p w14:paraId="12C60314" w14:textId="77777777" w:rsidR="009755F6" w:rsidRDefault="009755F6" w:rsidP="00D13C95">
      <w:pPr>
        <w:pStyle w:val="NoSpacing"/>
        <w:jc w:val="both"/>
        <w:rPr>
          <w:rFonts w:cs="Miriam"/>
        </w:rPr>
      </w:pPr>
    </w:p>
    <w:p w14:paraId="5170DBB9" w14:textId="77777777" w:rsidR="009755F6" w:rsidRDefault="009755F6" w:rsidP="00D13C95">
      <w:pPr>
        <w:pStyle w:val="NoSpacing"/>
        <w:jc w:val="both"/>
        <w:rPr>
          <w:rFonts w:cs="Miriam"/>
        </w:rPr>
      </w:pPr>
    </w:p>
    <w:p w14:paraId="71AA30A8" w14:textId="77777777" w:rsidR="009755F6" w:rsidRDefault="009755F6" w:rsidP="00D13C95">
      <w:pPr>
        <w:pStyle w:val="NoSpacing"/>
        <w:jc w:val="both"/>
        <w:rPr>
          <w:rFonts w:cs="Miriam"/>
        </w:rPr>
      </w:pPr>
    </w:p>
    <w:p w14:paraId="29197ED0" w14:textId="77777777" w:rsidR="009755F6" w:rsidRDefault="009755F6" w:rsidP="00D13C95">
      <w:pPr>
        <w:pStyle w:val="NoSpacing"/>
        <w:jc w:val="both"/>
        <w:rPr>
          <w:rFonts w:cs="Miriam"/>
        </w:rPr>
      </w:pPr>
    </w:p>
    <w:p w14:paraId="5222CD0D" w14:textId="77777777" w:rsidR="009755F6" w:rsidRDefault="009755F6" w:rsidP="00D13C95">
      <w:pPr>
        <w:pStyle w:val="NoSpacing"/>
        <w:jc w:val="both"/>
        <w:rPr>
          <w:rFonts w:cs="Miriam"/>
        </w:rPr>
      </w:pPr>
    </w:p>
    <w:p w14:paraId="1C213D3F" w14:textId="77777777" w:rsidR="009755F6" w:rsidRDefault="009755F6" w:rsidP="00D13C95">
      <w:pPr>
        <w:pStyle w:val="NoSpacing"/>
        <w:jc w:val="both"/>
        <w:rPr>
          <w:rFonts w:cs="Miriam"/>
        </w:rPr>
      </w:pPr>
    </w:p>
    <w:p w14:paraId="42376557" w14:textId="77777777" w:rsidR="009755F6" w:rsidRDefault="009755F6" w:rsidP="00D13C95">
      <w:pPr>
        <w:pStyle w:val="NoSpacing"/>
        <w:jc w:val="both"/>
        <w:rPr>
          <w:rFonts w:cs="Miriam"/>
        </w:rPr>
      </w:pPr>
    </w:p>
    <w:p w14:paraId="62379112" w14:textId="77777777" w:rsidR="009755F6" w:rsidRDefault="009755F6" w:rsidP="00D13C95">
      <w:pPr>
        <w:pStyle w:val="NoSpacing"/>
        <w:jc w:val="both"/>
        <w:rPr>
          <w:rFonts w:cs="Miriam"/>
        </w:rPr>
      </w:pPr>
    </w:p>
    <w:p w14:paraId="08C550E9" w14:textId="77777777" w:rsidR="009755F6" w:rsidRDefault="009755F6" w:rsidP="00D13C95">
      <w:pPr>
        <w:pStyle w:val="NoSpacing"/>
        <w:jc w:val="both"/>
        <w:rPr>
          <w:rFonts w:cs="Miriam"/>
        </w:rPr>
      </w:pPr>
    </w:p>
    <w:p w14:paraId="14BDA74E" w14:textId="77777777" w:rsidR="009755F6" w:rsidRDefault="009755F6" w:rsidP="00D13C95">
      <w:pPr>
        <w:pStyle w:val="NoSpacing"/>
        <w:jc w:val="both"/>
        <w:rPr>
          <w:rFonts w:cs="Miriam"/>
        </w:rPr>
      </w:pPr>
    </w:p>
    <w:p w14:paraId="4AC818B4" w14:textId="77777777" w:rsidR="009755F6" w:rsidRDefault="009755F6" w:rsidP="00D13C95">
      <w:pPr>
        <w:pStyle w:val="NoSpacing"/>
        <w:jc w:val="both"/>
        <w:rPr>
          <w:rFonts w:cs="Miriam"/>
        </w:rPr>
      </w:pPr>
    </w:p>
    <w:p w14:paraId="79688229" w14:textId="77777777" w:rsidR="009755F6" w:rsidRDefault="009755F6" w:rsidP="00D13C95">
      <w:pPr>
        <w:pStyle w:val="NoSpacing"/>
        <w:jc w:val="both"/>
        <w:rPr>
          <w:rFonts w:cs="Miriam"/>
        </w:rPr>
      </w:pPr>
    </w:p>
    <w:p w14:paraId="395657C1" w14:textId="77777777" w:rsidR="009755F6" w:rsidRDefault="009755F6" w:rsidP="00D13C95">
      <w:pPr>
        <w:pStyle w:val="NoSpacing"/>
        <w:jc w:val="both"/>
        <w:rPr>
          <w:rFonts w:cs="Miriam"/>
        </w:rPr>
      </w:pPr>
    </w:p>
    <w:p w14:paraId="40716081" w14:textId="77777777" w:rsidR="009755F6" w:rsidRDefault="009755F6" w:rsidP="00D13C95">
      <w:pPr>
        <w:pStyle w:val="NoSpacing"/>
        <w:jc w:val="both"/>
        <w:rPr>
          <w:rFonts w:cs="Miriam"/>
        </w:rPr>
      </w:pPr>
    </w:p>
    <w:p w14:paraId="58900316" w14:textId="77777777" w:rsidR="009755F6" w:rsidRDefault="009755F6" w:rsidP="00D13C95">
      <w:pPr>
        <w:pStyle w:val="NoSpacing"/>
        <w:jc w:val="both"/>
        <w:rPr>
          <w:rFonts w:cs="Miriam"/>
        </w:rPr>
      </w:pPr>
    </w:p>
    <w:p w14:paraId="27D3551C" w14:textId="77777777" w:rsidR="009755F6" w:rsidRDefault="009755F6" w:rsidP="00D13C95">
      <w:pPr>
        <w:pStyle w:val="NoSpacing"/>
        <w:jc w:val="both"/>
        <w:rPr>
          <w:rFonts w:cs="Miriam"/>
        </w:rPr>
      </w:pPr>
    </w:p>
    <w:p w14:paraId="7174DF25" w14:textId="77777777" w:rsidR="009755F6" w:rsidRDefault="009755F6" w:rsidP="00D13C95">
      <w:pPr>
        <w:pStyle w:val="NoSpacing"/>
        <w:jc w:val="both"/>
        <w:rPr>
          <w:rFonts w:cs="Miriam"/>
        </w:rPr>
      </w:pPr>
    </w:p>
    <w:p w14:paraId="2BA195B0" w14:textId="77777777" w:rsidR="009755F6" w:rsidRDefault="009755F6" w:rsidP="00D13C95">
      <w:pPr>
        <w:pStyle w:val="NoSpacing"/>
        <w:jc w:val="both"/>
        <w:rPr>
          <w:rFonts w:cs="Miriam"/>
        </w:rPr>
      </w:pPr>
    </w:p>
    <w:p w14:paraId="70F85587" w14:textId="77777777" w:rsidR="009755F6" w:rsidRDefault="009755F6" w:rsidP="00D13C95">
      <w:pPr>
        <w:pStyle w:val="NoSpacing"/>
        <w:jc w:val="both"/>
        <w:rPr>
          <w:rFonts w:cs="Miriam"/>
        </w:rPr>
      </w:pPr>
    </w:p>
    <w:p w14:paraId="01F61F06" w14:textId="77777777" w:rsidR="009755F6" w:rsidRDefault="009755F6" w:rsidP="00D13C95">
      <w:pPr>
        <w:pStyle w:val="NoSpacing"/>
        <w:jc w:val="both"/>
        <w:rPr>
          <w:rFonts w:cs="Miriam"/>
        </w:rPr>
      </w:pPr>
    </w:p>
    <w:p w14:paraId="5A10C9C6" w14:textId="77777777" w:rsidR="009755F6" w:rsidRPr="00D13C95" w:rsidRDefault="009755F6" w:rsidP="00D13C95">
      <w:pPr>
        <w:pStyle w:val="NoSpacing"/>
        <w:jc w:val="both"/>
        <w:rPr>
          <w:rFonts w:cs="Miriam"/>
        </w:rPr>
      </w:pPr>
    </w:p>
    <w:p w14:paraId="51198B4B" w14:textId="77777777" w:rsidR="00F0078E" w:rsidRDefault="00F0078E" w:rsidP="009755F6">
      <w:pPr>
        <w:pStyle w:val="NoSpacing"/>
        <w:jc w:val="center"/>
        <w:rPr>
          <w:rFonts w:cs="Miriam"/>
        </w:rPr>
      </w:pPr>
      <w:r w:rsidRPr="00D13C95">
        <w:rPr>
          <w:rFonts w:cs="Miriam"/>
        </w:rPr>
        <w:t>_4. PROCESO FORMATIVO Y DISCIPLINARIO</w:t>
      </w:r>
    </w:p>
    <w:p w14:paraId="5C01AF56" w14:textId="77777777" w:rsidR="009755F6" w:rsidRPr="00D13C95" w:rsidRDefault="009755F6" w:rsidP="009755F6">
      <w:pPr>
        <w:pStyle w:val="NoSpacing"/>
        <w:jc w:val="center"/>
        <w:rPr>
          <w:rFonts w:cs="Miriam"/>
        </w:rPr>
      </w:pPr>
    </w:p>
    <w:p w14:paraId="47B05015" w14:textId="1362ED52" w:rsidR="00F0078E" w:rsidRDefault="00F0078E" w:rsidP="00D13C95">
      <w:pPr>
        <w:pStyle w:val="NoSpacing"/>
        <w:jc w:val="both"/>
        <w:rPr>
          <w:rFonts w:cs="Miriam"/>
        </w:rPr>
      </w:pPr>
      <w:r w:rsidRPr="00D13C95">
        <w:rPr>
          <w:rFonts w:cs="Miriam"/>
        </w:rPr>
        <w:t xml:space="preserve">El CCB busca que los estudiantes actúen en forma congruente con </w:t>
      </w:r>
      <w:r w:rsidR="00E21CC2" w:rsidRPr="00D13C95">
        <w:rPr>
          <w:rFonts w:cs="Miriam"/>
        </w:rPr>
        <w:t xml:space="preserve">lo establecido como fundamentos </w:t>
      </w:r>
      <w:r w:rsidRPr="00D13C95">
        <w:rPr>
          <w:rFonts w:cs="Miriam"/>
        </w:rPr>
        <w:t>institucionales y los apoya para que desarrollen comportam</w:t>
      </w:r>
      <w:r w:rsidR="00BD7554">
        <w:rPr>
          <w:rFonts w:cs="Miriam"/>
        </w:rPr>
        <w:t xml:space="preserve">ientos que ejemplifiquen y sean congruentes </w:t>
      </w:r>
      <w:r w:rsidRPr="00D13C95">
        <w:rPr>
          <w:rFonts w:cs="Miriam"/>
        </w:rPr>
        <w:t>con</w:t>
      </w:r>
      <w:r w:rsidR="00E21CC2" w:rsidRPr="00D13C95">
        <w:rPr>
          <w:rFonts w:cs="Miriam"/>
        </w:rPr>
        <w:t xml:space="preserve"> </w:t>
      </w:r>
      <w:r w:rsidRPr="00D13C95">
        <w:rPr>
          <w:rFonts w:cs="Miriam"/>
        </w:rPr>
        <w:t>estos fundamentos, lo que resulta en un aspecto indispensable de la experiencia educativa.</w:t>
      </w:r>
    </w:p>
    <w:p w14:paraId="51FD074D" w14:textId="77777777" w:rsidR="009755F6" w:rsidRPr="00D13C95" w:rsidRDefault="009755F6" w:rsidP="00D13C95">
      <w:pPr>
        <w:pStyle w:val="NoSpacing"/>
        <w:jc w:val="both"/>
        <w:rPr>
          <w:rFonts w:cs="Miriam"/>
        </w:rPr>
      </w:pPr>
    </w:p>
    <w:p w14:paraId="730DEE5C" w14:textId="77777777" w:rsidR="00F0078E" w:rsidRDefault="00F0078E" w:rsidP="00D13C95">
      <w:pPr>
        <w:pStyle w:val="NoSpacing"/>
        <w:jc w:val="both"/>
        <w:rPr>
          <w:rFonts w:cs="Miriam"/>
        </w:rPr>
      </w:pPr>
      <w:r w:rsidRPr="00D13C95">
        <w:rPr>
          <w:rFonts w:cs="Miriam"/>
        </w:rPr>
        <w:t>En el CCB estamos comprometidos no sólo con el desarrollo cognitivo de nuestros estudiant</w:t>
      </w:r>
      <w:r w:rsidR="00E21CC2" w:rsidRPr="00D13C95">
        <w:rPr>
          <w:rFonts w:cs="Miriam"/>
        </w:rPr>
        <w:t xml:space="preserve">es, sino también </w:t>
      </w:r>
      <w:r w:rsidRPr="00D13C95">
        <w:rPr>
          <w:rFonts w:cs="Miriam"/>
        </w:rPr>
        <w:t>con su desarrollo físico, moral, emocional y psicológico.</w:t>
      </w:r>
    </w:p>
    <w:p w14:paraId="787E3402" w14:textId="77777777" w:rsidR="009755F6" w:rsidRPr="00D13C95" w:rsidRDefault="009755F6" w:rsidP="00D13C95">
      <w:pPr>
        <w:pStyle w:val="NoSpacing"/>
        <w:jc w:val="both"/>
        <w:rPr>
          <w:rFonts w:cs="Miriam"/>
        </w:rPr>
      </w:pPr>
    </w:p>
    <w:p w14:paraId="1C9E22D8" w14:textId="77777777" w:rsidR="00F0078E" w:rsidRDefault="00F0078E" w:rsidP="00D13C95">
      <w:pPr>
        <w:pStyle w:val="NoSpacing"/>
        <w:jc w:val="both"/>
        <w:rPr>
          <w:rFonts w:cs="Miriam"/>
        </w:rPr>
      </w:pPr>
      <w:r w:rsidRPr="00D13C95">
        <w:rPr>
          <w:rFonts w:cs="Miriam"/>
        </w:rPr>
        <w:t>Por cuanto se considera que las normas son parte de la construcción de la au</w:t>
      </w:r>
      <w:r w:rsidR="00E21CC2" w:rsidRPr="00D13C95">
        <w:rPr>
          <w:rFonts w:cs="Miriam"/>
        </w:rPr>
        <w:t xml:space="preserve">tonomía y formación en valores, </w:t>
      </w:r>
      <w:r w:rsidRPr="00D13C95">
        <w:rPr>
          <w:rFonts w:cs="Miriam"/>
        </w:rPr>
        <w:t>el procedimiento formativo y disciplinario, está diseñado para propiciar un esp</w:t>
      </w:r>
      <w:r w:rsidR="00E21CC2" w:rsidRPr="00D13C95">
        <w:rPr>
          <w:rFonts w:cs="Miriam"/>
        </w:rPr>
        <w:t xml:space="preserve">acio de reflexión con el fin de </w:t>
      </w:r>
      <w:r w:rsidRPr="00D13C95">
        <w:rPr>
          <w:rFonts w:cs="Miriam"/>
        </w:rPr>
        <w:t>que el estudiante:</w:t>
      </w:r>
    </w:p>
    <w:p w14:paraId="79AB8485" w14:textId="77777777" w:rsidR="009755F6" w:rsidRPr="00D13C95" w:rsidRDefault="009755F6" w:rsidP="00D13C95">
      <w:pPr>
        <w:pStyle w:val="NoSpacing"/>
        <w:jc w:val="both"/>
        <w:rPr>
          <w:rFonts w:cs="Miriam"/>
        </w:rPr>
      </w:pPr>
    </w:p>
    <w:p w14:paraId="4407CA2B" w14:textId="77777777" w:rsidR="00F0078E" w:rsidRPr="00D13C95" w:rsidRDefault="00F0078E" w:rsidP="00053334">
      <w:pPr>
        <w:pStyle w:val="NoSpacing"/>
        <w:numPr>
          <w:ilvl w:val="0"/>
          <w:numId w:val="45"/>
        </w:numPr>
        <w:jc w:val="both"/>
        <w:rPr>
          <w:rFonts w:cs="Miriam"/>
        </w:rPr>
      </w:pPr>
      <w:r w:rsidRPr="00D13C95">
        <w:rPr>
          <w:rFonts w:cs="Miriam"/>
        </w:rPr>
        <w:t>Comprenda lo sucedido (cómo su comportamiento lo afecta a él y a la comunidad).</w:t>
      </w:r>
    </w:p>
    <w:p w14:paraId="79E3A42A" w14:textId="77777777" w:rsidR="00F0078E" w:rsidRPr="00D13C95" w:rsidRDefault="00F0078E" w:rsidP="00053334">
      <w:pPr>
        <w:pStyle w:val="NoSpacing"/>
        <w:numPr>
          <w:ilvl w:val="0"/>
          <w:numId w:val="45"/>
        </w:numPr>
        <w:jc w:val="both"/>
        <w:rPr>
          <w:rFonts w:cs="Miriam"/>
        </w:rPr>
      </w:pPr>
      <w:r w:rsidRPr="00D13C95">
        <w:rPr>
          <w:rFonts w:cs="Miriam"/>
        </w:rPr>
        <w:t>Busque e implemente alternativas de solución, enmienda o reparación adecuadas.</w:t>
      </w:r>
    </w:p>
    <w:p w14:paraId="2D1DE994" w14:textId="77777777" w:rsidR="00F0078E" w:rsidRDefault="00F0078E" w:rsidP="00053334">
      <w:pPr>
        <w:pStyle w:val="NoSpacing"/>
        <w:numPr>
          <w:ilvl w:val="0"/>
          <w:numId w:val="45"/>
        </w:numPr>
        <w:jc w:val="both"/>
        <w:rPr>
          <w:rFonts w:cs="Miriam"/>
        </w:rPr>
      </w:pPr>
      <w:r w:rsidRPr="00D13C95">
        <w:rPr>
          <w:rFonts w:cs="Miriam"/>
        </w:rPr>
        <w:t xml:space="preserve">Reflexione cómo puede tomar mejores decisiones en el futuro y </w:t>
      </w:r>
      <w:r w:rsidR="00E21CC2" w:rsidRPr="00D13C95">
        <w:rPr>
          <w:rFonts w:cs="Miriam"/>
        </w:rPr>
        <w:t xml:space="preserve">se comprometa a actuar en forma </w:t>
      </w:r>
      <w:r w:rsidRPr="00D13C95">
        <w:rPr>
          <w:rFonts w:cs="Miriam"/>
        </w:rPr>
        <w:t>diferente.</w:t>
      </w:r>
    </w:p>
    <w:p w14:paraId="6F96923A" w14:textId="77777777" w:rsidR="009755F6" w:rsidRPr="00D13C95" w:rsidRDefault="009755F6" w:rsidP="00D13C95">
      <w:pPr>
        <w:pStyle w:val="NoSpacing"/>
        <w:jc w:val="both"/>
        <w:rPr>
          <w:rFonts w:cs="Miriam"/>
        </w:rPr>
      </w:pPr>
    </w:p>
    <w:p w14:paraId="7E74B580" w14:textId="77777777" w:rsidR="009755F6" w:rsidRDefault="00F0078E" w:rsidP="00D13C95">
      <w:pPr>
        <w:pStyle w:val="NoSpacing"/>
        <w:jc w:val="both"/>
        <w:rPr>
          <w:rFonts w:cs="Miriam"/>
        </w:rPr>
      </w:pPr>
      <w:r w:rsidRPr="00D13C95">
        <w:rPr>
          <w:rFonts w:cs="Miriam"/>
        </w:rPr>
        <w:t>Esperamos que los padres contribuyan en forma apropiada al proceso disc</w:t>
      </w:r>
      <w:r w:rsidR="00E21CC2" w:rsidRPr="00D13C95">
        <w:rPr>
          <w:rFonts w:cs="Miriam"/>
        </w:rPr>
        <w:t xml:space="preserve">iplinario y acepten la decisión </w:t>
      </w:r>
      <w:r w:rsidRPr="00D13C95">
        <w:rPr>
          <w:rFonts w:cs="Miriam"/>
        </w:rPr>
        <w:t>final que tomen las respectivas autoridades educativas a quienes les correspond</w:t>
      </w:r>
      <w:r w:rsidR="00E21CC2" w:rsidRPr="00D13C95">
        <w:rPr>
          <w:rFonts w:cs="Miriam"/>
        </w:rPr>
        <w:t xml:space="preserve">a, sobre faltas disciplinarias, </w:t>
      </w:r>
      <w:r w:rsidRPr="00D13C95">
        <w:rPr>
          <w:rFonts w:cs="Miriam"/>
        </w:rPr>
        <w:t>pudiendo en todo caso recurrir al debido proceso.</w:t>
      </w:r>
    </w:p>
    <w:p w14:paraId="5E63E835" w14:textId="77777777" w:rsidR="009755F6" w:rsidRDefault="009755F6" w:rsidP="00D13C95">
      <w:pPr>
        <w:pStyle w:val="NoSpacing"/>
        <w:jc w:val="both"/>
        <w:rPr>
          <w:rFonts w:cs="Miriam"/>
        </w:rPr>
      </w:pPr>
    </w:p>
    <w:p w14:paraId="39D02B12" w14:textId="77777777" w:rsidR="00F0078E" w:rsidRDefault="00F0078E" w:rsidP="00D13C95">
      <w:pPr>
        <w:pStyle w:val="NoSpacing"/>
        <w:jc w:val="both"/>
        <w:rPr>
          <w:rFonts w:cs="Miriam"/>
        </w:rPr>
      </w:pPr>
      <w:commentRangeStart w:id="609"/>
      <w:r w:rsidRPr="00D13C95">
        <w:rPr>
          <w:rFonts w:cs="Miriam"/>
        </w:rPr>
        <w:t>Cuando las familias toman la decisión de matricular a sus hijos en el C</w:t>
      </w:r>
      <w:r w:rsidR="00E21CC2" w:rsidRPr="00D13C95">
        <w:rPr>
          <w:rFonts w:cs="Miriam"/>
        </w:rPr>
        <w:t xml:space="preserve">CB, se están comprometiendo con </w:t>
      </w:r>
      <w:r w:rsidRPr="00D13C95">
        <w:rPr>
          <w:rFonts w:cs="Miriam"/>
        </w:rPr>
        <w:t>nuestra filosofía y los comportamientos correspondientes, dado que es in</w:t>
      </w:r>
      <w:r w:rsidR="009755F6">
        <w:rPr>
          <w:rFonts w:cs="Miriam"/>
        </w:rPr>
        <w:t xml:space="preserve">dispensable que el Colegio y la </w:t>
      </w:r>
      <w:r w:rsidRPr="00D13C95">
        <w:rPr>
          <w:rFonts w:cs="Miriam"/>
        </w:rPr>
        <w:t>Familia trabajen como un equipo. Los padres deben mantener reglas en ca</w:t>
      </w:r>
      <w:r w:rsidR="00E21CC2" w:rsidRPr="00D13C95">
        <w:rPr>
          <w:rFonts w:cs="Miriam"/>
        </w:rPr>
        <w:t xml:space="preserve">sa que sean compatibles con las </w:t>
      </w:r>
      <w:r w:rsidRPr="00D13C95">
        <w:rPr>
          <w:rFonts w:cs="Miriam"/>
        </w:rPr>
        <w:t>establecidas en el Colegio. Los estudiantes se confunden cuando deben de</w:t>
      </w:r>
      <w:r w:rsidR="00E21CC2" w:rsidRPr="00D13C95">
        <w:rPr>
          <w:rFonts w:cs="Miriam"/>
        </w:rPr>
        <w:t xml:space="preserve">sarrollar determinados patrones </w:t>
      </w:r>
      <w:r w:rsidRPr="00D13C95">
        <w:rPr>
          <w:rFonts w:cs="Miriam"/>
        </w:rPr>
        <w:t>de comportamiento en sus casas, diferentes a los establecidos en el Colegio</w:t>
      </w:r>
      <w:r w:rsidR="00E21CC2" w:rsidRPr="00D13C95">
        <w:rPr>
          <w:rFonts w:cs="Miriam"/>
        </w:rPr>
        <w:t xml:space="preserve">. Los límites y estructuras que </w:t>
      </w:r>
      <w:r w:rsidRPr="00D13C95">
        <w:rPr>
          <w:rFonts w:cs="Miriam"/>
        </w:rPr>
        <w:t>proveemos en el CCB están diseñados para ayudar a los estudiantes a clarificar l</w:t>
      </w:r>
      <w:r w:rsidR="00E21CC2" w:rsidRPr="00D13C95">
        <w:rPr>
          <w:rFonts w:cs="Miriam"/>
        </w:rPr>
        <w:t xml:space="preserve">as expectativas sociales y para </w:t>
      </w:r>
      <w:r w:rsidRPr="00D13C95">
        <w:rPr>
          <w:rFonts w:cs="Miriam"/>
        </w:rPr>
        <w:t>guiarlos en el cumplimiento de nuestros objetivos de aprendizaje.</w:t>
      </w:r>
      <w:commentRangeEnd w:id="609"/>
      <w:r w:rsidR="006606BF">
        <w:rPr>
          <w:rStyle w:val="CommentReference"/>
        </w:rPr>
        <w:commentReference w:id="609"/>
      </w:r>
    </w:p>
    <w:p w14:paraId="02112803" w14:textId="77777777" w:rsidR="009755F6" w:rsidRPr="00D13C95" w:rsidRDefault="009755F6" w:rsidP="00D13C95">
      <w:pPr>
        <w:pStyle w:val="NoSpacing"/>
        <w:jc w:val="both"/>
        <w:rPr>
          <w:rFonts w:cs="Miriam"/>
        </w:rPr>
      </w:pPr>
    </w:p>
    <w:p w14:paraId="67389FBA" w14:textId="77777777" w:rsidR="00F0078E" w:rsidRPr="00D13C95" w:rsidRDefault="00F0078E" w:rsidP="00D13C95">
      <w:pPr>
        <w:pStyle w:val="NoSpacing"/>
        <w:jc w:val="both"/>
        <w:rPr>
          <w:rFonts w:cs="Miriam"/>
        </w:rPr>
      </w:pPr>
      <w:r w:rsidRPr="00D13C95">
        <w:rPr>
          <w:rFonts w:cs="Miriam"/>
        </w:rPr>
        <w:t>Las consecuencias en el Colegio por faltas disciplinarias varían, así como</w:t>
      </w:r>
      <w:r w:rsidR="00E21CC2" w:rsidRPr="00D13C95">
        <w:rPr>
          <w:rFonts w:cs="Miriam"/>
        </w:rPr>
        <w:t xml:space="preserve"> sucede en otros contextos. Los </w:t>
      </w:r>
      <w:r w:rsidRPr="00D13C95">
        <w:rPr>
          <w:rFonts w:cs="Miriam"/>
        </w:rPr>
        <w:t>antecedentes disciplinarios serán tenidos en cuenta al evaluar la falta y definir la sanción.</w:t>
      </w:r>
    </w:p>
    <w:p w14:paraId="02549BF6" w14:textId="77777777" w:rsidR="009755F6" w:rsidRDefault="009755F6" w:rsidP="00D13C95">
      <w:pPr>
        <w:pStyle w:val="NoSpacing"/>
        <w:jc w:val="both"/>
        <w:rPr>
          <w:rFonts w:cs="Miriam"/>
        </w:rPr>
      </w:pPr>
    </w:p>
    <w:p w14:paraId="02EFDA61" w14:textId="77777777" w:rsidR="00F0078E" w:rsidRPr="00D13C95" w:rsidRDefault="00F0078E" w:rsidP="00D13C95">
      <w:pPr>
        <w:pStyle w:val="NoSpacing"/>
        <w:jc w:val="both"/>
        <w:rPr>
          <w:rFonts w:cs="Miriam"/>
        </w:rPr>
      </w:pPr>
      <w:r w:rsidRPr="00D13C95">
        <w:rPr>
          <w:rFonts w:cs="Miriam"/>
        </w:rPr>
        <w:t>Todo el proceso debe cumplirse a cabalidad y dejarse registro escrito firmado por las partes que intervienen.</w:t>
      </w:r>
    </w:p>
    <w:p w14:paraId="46995C95" w14:textId="77777777" w:rsidR="00F0078E" w:rsidRDefault="00F0078E" w:rsidP="00D13C95">
      <w:pPr>
        <w:pStyle w:val="NoSpacing"/>
        <w:jc w:val="both"/>
        <w:rPr>
          <w:rFonts w:cs="Miriam"/>
        </w:rPr>
      </w:pPr>
      <w:r w:rsidRPr="00D13C95">
        <w:rPr>
          <w:rFonts w:cs="Miriam"/>
        </w:rPr>
        <w:t>Finalizado el proceso disciplinario, se notificará la decisión al estudiante y a sus padres.</w:t>
      </w:r>
    </w:p>
    <w:p w14:paraId="0481AA74" w14:textId="77777777" w:rsidR="009755F6" w:rsidRPr="00D13C95" w:rsidRDefault="009755F6" w:rsidP="00D13C95">
      <w:pPr>
        <w:pStyle w:val="NoSpacing"/>
        <w:jc w:val="both"/>
        <w:rPr>
          <w:rFonts w:cs="Miriam"/>
        </w:rPr>
      </w:pPr>
    </w:p>
    <w:p w14:paraId="7D74C64E" w14:textId="77777777" w:rsidR="00F0078E" w:rsidRDefault="00F0078E" w:rsidP="00D13C95">
      <w:pPr>
        <w:pStyle w:val="NoSpacing"/>
        <w:jc w:val="both"/>
        <w:rPr>
          <w:rFonts w:cs="Miriam"/>
          <w:b/>
        </w:rPr>
      </w:pPr>
      <w:r w:rsidRPr="00D13C95">
        <w:rPr>
          <w:rFonts w:cs="Miriam"/>
          <w:b/>
        </w:rPr>
        <w:t>_4.1 PROCESO FORMATIVO EN EARLY CHILDHOOD, PRIMARIA Y BACHILLERATO</w:t>
      </w:r>
    </w:p>
    <w:p w14:paraId="03E897F3" w14:textId="77777777" w:rsidR="00FE5271" w:rsidRPr="00D13C95" w:rsidRDefault="00FE5271" w:rsidP="00D13C95">
      <w:pPr>
        <w:pStyle w:val="NoSpacing"/>
        <w:jc w:val="both"/>
        <w:rPr>
          <w:rFonts w:cs="Miriam"/>
          <w:b/>
        </w:rPr>
      </w:pPr>
    </w:p>
    <w:p w14:paraId="0D19F144" w14:textId="77777777" w:rsidR="00F0078E" w:rsidRDefault="00F0078E" w:rsidP="00D13C95">
      <w:pPr>
        <w:pStyle w:val="NoSpacing"/>
        <w:jc w:val="both"/>
        <w:rPr>
          <w:rFonts w:cs="Miriam"/>
        </w:rPr>
      </w:pPr>
      <w:r w:rsidRPr="00D13C95">
        <w:rPr>
          <w:rFonts w:cs="Miriam"/>
        </w:rPr>
        <w:t>Siempre que se cometa una falta, se propicia un espacio de reflexión para</w:t>
      </w:r>
      <w:r w:rsidR="00E21CC2" w:rsidRPr="00D13C95">
        <w:rPr>
          <w:rFonts w:cs="Miriam"/>
        </w:rPr>
        <w:t xml:space="preserve"> que el estudiante comprenda lo </w:t>
      </w:r>
      <w:r w:rsidRPr="00D13C95">
        <w:rPr>
          <w:rFonts w:cs="Miriam"/>
        </w:rPr>
        <w:t>sucedido, busque e implemente alternativas de solución, enmienda o acci</w:t>
      </w:r>
      <w:r w:rsidR="00E21CC2" w:rsidRPr="00D13C95">
        <w:rPr>
          <w:rFonts w:cs="Miriam"/>
        </w:rPr>
        <w:t xml:space="preserve">ón reparadora y se comprometa a </w:t>
      </w:r>
      <w:r w:rsidRPr="00D13C95">
        <w:rPr>
          <w:rFonts w:cs="Miriam"/>
        </w:rPr>
        <w:t>no repetir dicho comportamiento.</w:t>
      </w:r>
    </w:p>
    <w:p w14:paraId="374962B8" w14:textId="77777777" w:rsidR="00FE5271" w:rsidRPr="00D13C95" w:rsidRDefault="00FE5271" w:rsidP="00D13C95">
      <w:pPr>
        <w:pStyle w:val="NoSpacing"/>
        <w:jc w:val="both"/>
        <w:rPr>
          <w:rFonts w:cs="Miriam"/>
        </w:rPr>
      </w:pPr>
    </w:p>
    <w:p w14:paraId="155CFC58" w14:textId="77777777" w:rsidR="00F0078E" w:rsidRDefault="00F0078E" w:rsidP="00D13C95">
      <w:pPr>
        <w:pStyle w:val="NoSpacing"/>
        <w:jc w:val="both"/>
        <w:rPr>
          <w:rFonts w:cs="Miriam"/>
        </w:rPr>
      </w:pPr>
      <w:r w:rsidRPr="00D13C95">
        <w:rPr>
          <w:rFonts w:cs="Miriam"/>
        </w:rPr>
        <w:t xml:space="preserve">En el proceso formativo se acogen los lineamientos de la ley de convivencia </w:t>
      </w:r>
      <w:r w:rsidR="00E21CC2" w:rsidRPr="00D13C95">
        <w:rPr>
          <w:rFonts w:cs="Miriam"/>
        </w:rPr>
        <w:t xml:space="preserve">Decreto 1965 de 2013 y Ley 1620 </w:t>
      </w:r>
      <w:r w:rsidRPr="00D13C95">
        <w:rPr>
          <w:rFonts w:cs="Miriam"/>
        </w:rPr>
        <w:t>de 2013.</w:t>
      </w:r>
    </w:p>
    <w:p w14:paraId="2B498B18" w14:textId="77777777" w:rsidR="00FE5271" w:rsidRPr="00D13C95" w:rsidRDefault="00FE5271" w:rsidP="00D13C95">
      <w:pPr>
        <w:pStyle w:val="NoSpacing"/>
        <w:jc w:val="both"/>
        <w:rPr>
          <w:rFonts w:cs="Miriam"/>
        </w:rPr>
      </w:pPr>
    </w:p>
    <w:p w14:paraId="3F69EA5D" w14:textId="77777777" w:rsidR="00F0078E" w:rsidRDefault="00F0078E" w:rsidP="00D13C95">
      <w:pPr>
        <w:pStyle w:val="NoSpacing"/>
        <w:jc w:val="both"/>
        <w:rPr>
          <w:rFonts w:cs="Miriam"/>
          <w:b/>
        </w:rPr>
      </w:pPr>
      <w:r w:rsidRPr="00D13C95">
        <w:rPr>
          <w:rFonts w:cs="Miriam"/>
          <w:b/>
        </w:rPr>
        <w:t>_4.1.1 Garantía de Derechos y aplicación de Principios</w:t>
      </w:r>
    </w:p>
    <w:p w14:paraId="5D50D909" w14:textId="77777777" w:rsidR="00FE5271" w:rsidRPr="00D13C95" w:rsidRDefault="00FE5271" w:rsidP="00D13C95">
      <w:pPr>
        <w:pStyle w:val="NoSpacing"/>
        <w:jc w:val="both"/>
        <w:rPr>
          <w:rFonts w:cs="Miriam"/>
          <w:b/>
        </w:rPr>
      </w:pPr>
    </w:p>
    <w:p w14:paraId="01A313A7" w14:textId="77777777" w:rsidR="00F0078E" w:rsidRDefault="00F0078E" w:rsidP="00D13C95">
      <w:pPr>
        <w:pStyle w:val="NoSpacing"/>
        <w:jc w:val="both"/>
        <w:rPr>
          <w:rFonts w:cs="Miriam"/>
        </w:rPr>
      </w:pPr>
      <w:r w:rsidRPr="00D13C95">
        <w:rPr>
          <w:rFonts w:cs="Miriam"/>
        </w:rPr>
        <w:t>En todas las acciones que se realicen en desarrollo del Proceso Formativo y Disc</w:t>
      </w:r>
      <w:r w:rsidR="00E21CC2" w:rsidRPr="00D13C95">
        <w:rPr>
          <w:rFonts w:cs="Miriam"/>
        </w:rPr>
        <w:t xml:space="preserve">iplinario, debe garantizarse la </w:t>
      </w:r>
      <w:r w:rsidRPr="00D13C95">
        <w:rPr>
          <w:rFonts w:cs="Miriam"/>
        </w:rPr>
        <w:t>aplicación de los siguientes principios (Decreto 1965 art 35 y 41):</w:t>
      </w:r>
    </w:p>
    <w:p w14:paraId="683597ED" w14:textId="77777777" w:rsidR="00FE5271" w:rsidRPr="00D13C95" w:rsidRDefault="00FE5271" w:rsidP="00D13C95">
      <w:pPr>
        <w:pStyle w:val="NoSpacing"/>
        <w:jc w:val="both"/>
        <w:rPr>
          <w:rFonts w:cs="Miriam"/>
        </w:rPr>
      </w:pPr>
    </w:p>
    <w:p w14:paraId="6B124A05" w14:textId="77777777" w:rsidR="00F0078E" w:rsidRPr="00D13C95" w:rsidRDefault="00F0078E" w:rsidP="00053334">
      <w:pPr>
        <w:pStyle w:val="NoSpacing"/>
        <w:numPr>
          <w:ilvl w:val="0"/>
          <w:numId w:val="46"/>
        </w:numPr>
        <w:jc w:val="both"/>
        <w:rPr>
          <w:rFonts w:cs="Miriam"/>
        </w:rPr>
      </w:pPr>
      <w:r w:rsidRPr="00D13C95">
        <w:rPr>
          <w:rFonts w:cs="Miriam"/>
        </w:rPr>
        <w:t>Protección integral, incluyendo el derecho a no ser re victimizado.</w:t>
      </w:r>
      <w:r w:rsidR="00EB3BBB" w:rsidRPr="00D13C95">
        <w:rPr>
          <w:rFonts w:cs="Miriam"/>
        </w:rPr>
        <w:t xml:space="preserve"> Establece 4 acciones: 1. </w:t>
      </w:r>
      <w:r w:rsidRPr="00D13C95">
        <w:rPr>
          <w:rFonts w:cs="Miriam"/>
        </w:rPr>
        <w:t>Reconocimiento de los niños, niñas y adolescentes como sujet</w:t>
      </w:r>
      <w:r w:rsidR="00EB3BBB" w:rsidRPr="00D13C95">
        <w:rPr>
          <w:rFonts w:cs="Miriam"/>
        </w:rPr>
        <w:t xml:space="preserve">os de derecho. 2. Garantizar su </w:t>
      </w:r>
      <w:r w:rsidRPr="00D13C95">
        <w:rPr>
          <w:rFonts w:cs="Miriam"/>
        </w:rPr>
        <w:t>cumplimiento. 3. Prevenir su amenaza o vulneración y 4. Asegurar su</w:t>
      </w:r>
      <w:r w:rsidR="00EB3BBB" w:rsidRPr="00D13C95">
        <w:rPr>
          <w:rFonts w:cs="Miriam"/>
        </w:rPr>
        <w:t xml:space="preserve"> restablecimiento inmediato. Re </w:t>
      </w:r>
      <w:r w:rsidRPr="00D13C95">
        <w:rPr>
          <w:rFonts w:cs="Miriam"/>
        </w:rPr>
        <w:t>victimización es una situación que se da al exponer a nuevos atropellos o situaciones de vulnerabilidad</w:t>
      </w:r>
      <w:r w:rsidR="00EB3BBB" w:rsidRPr="00D13C95">
        <w:rPr>
          <w:rFonts w:cs="Miriam"/>
        </w:rPr>
        <w:t xml:space="preserve"> </w:t>
      </w:r>
      <w:r w:rsidRPr="00D13C95">
        <w:rPr>
          <w:rFonts w:cs="Miriam"/>
        </w:rPr>
        <w:t>a una persona agredida, por parte de las personas que deben brindarle atención o apoyo (Guía 49 del</w:t>
      </w:r>
      <w:r w:rsidR="00EB3BBB" w:rsidRPr="00D13C95">
        <w:rPr>
          <w:rFonts w:cs="Miriam"/>
        </w:rPr>
        <w:t xml:space="preserve"> </w:t>
      </w:r>
      <w:r w:rsidRPr="00D13C95">
        <w:rPr>
          <w:rFonts w:cs="Miriam"/>
        </w:rPr>
        <w:t>MEN)</w:t>
      </w:r>
    </w:p>
    <w:p w14:paraId="37AE8ED7" w14:textId="77777777" w:rsidR="00F0078E" w:rsidRPr="00D13C95" w:rsidRDefault="00F0078E" w:rsidP="00053334">
      <w:pPr>
        <w:pStyle w:val="NoSpacing"/>
        <w:numPr>
          <w:ilvl w:val="0"/>
          <w:numId w:val="46"/>
        </w:numPr>
        <w:jc w:val="both"/>
        <w:rPr>
          <w:rFonts w:cs="Miriam"/>
        </w:rPr>
      </w:pPr>
      <w:r w:rsidRPr="00D13C95">
        <w:rPr>
          <w:rFonts w:cs="Miriam"/>
        </w:rPr>
        <w:t>Interés superior de los niños, las niñas y los adolescentes: Se refiere a que</w:t>
      </w:r>
      <w:r w:rsidR="00EB3BBB" w:rsidRPr="00D13C95">
        <w:rPr>
          <w:rFonts w:cs="Miriam"/>
        </w:rPr>
        <w:t xml:space="preserve"> el bienestar de niños, niñas y </w:t>
      </w:r>
      <w:r w:rsidRPr="00D13C95">
        <w:rPr>
          <w:rFonts w:cs="Miriam"/>
        </w:rPr>
        <w:t>adolescentes estará por encima de las circunstancias (UNICEF, 2005)</w:t>
      </w:r>
    </w:p>
    <w:p w14:paraId="3EAA8CAC" w14:textId="77777777" w:rsidR="00F0078E" w:rsidRPr="00D13C95" w:rsidRDefault="00F0078E" w:rsidP="00053334">
      <w:pPr>
        <w:pStyle w:val="NoSpacing"/>
        <w:numPr>
          <w:ilvl w:val="0"/>
          <w:numId w:val="46"/>
        </w:numPr>
        <w:jc w:val="both"/>
        <w:rPr>
          <w:rFonts w:cs="Miriam"/>
        </w:rPr>
      </w:pPr>
      <w:r w:rsidRPr="00D13C95">
        <w:rPr>
          <w:rFonts w:cs="Miriam"/>
        </w:rPr>
        <w:t>Prevalencia de los derechos: Cuando entran en un dilema o conf</w:t>
      </w:r>
      <w:r w:rsidR="00EB3BBB" w:rsidRPr="00D13C95">
        <w:rPr>
          <w:rFonts w:cs="Miriam"/>
        </w:rPr>
        <w:t xml:space="preserve">licto los derechos de dos o más </w:t>
      </w:r>
      <w:r w:rsidRPr="00D13C95">
        <w:rPr>
          <w:rFonts w:cs="Miriam"/>
        </w:rPr>
        <w:t>personas o el ejercicio de dos o más derechos, el principio de prevalenci</w:t>
      </w:r>
      <w:r w:rsidR="00EB3BBB" w:rsidRPr="00D13C95">
        <w:rPr>
          <w:rFonts w:cs="Miriam"/>
        </w:rPr>
        <w:t xml:space="preserve">a exige que las acciones que se </w:t>
      </w:r>
      <w:r w:rsidRPr="00D13C95">
        <w:rPr>
          <w:rFonts w:cs="Miriam"/>
        </w:rPr>
        <w:t>realicen den prioridad, garanticen y cuiden ciertos derechos o grupos</w:t>
      </w:r>
      <w:r w:rsidR="00EB3BBB" w:rsidRPr="00D13C95">
        <w:rPr>
          <w:rFonts w:cs="Miriam"/>
        </w:rPr>
        <w:t xml:space="preserve"> de personas sobre otros. (Guía </w:t>
      </w:r>
      <w:r w:rsidRPr="00D13C95">
        <w:rPr>
          <w:rFonts w:cs="Miriam"/>
        </w:rPr>
        <w:t>49 del MEN)</w:t>
      </w:r>
    </w:p>
    <w:p w14:paraId="2FE36FA9" w14:textId="77777777" w:rsidR="00F0078E" w:rsidRPr="00D13C95" w:rsidRDefault="00F0078E" w:rsidP="00053334">
      <w:pPr>
        <w:pStyle w:val="NoSpacing"/>
        <w:numPr>
          <w:ilvl w:val="0"/>
          <w:numId w:val="46"/>
        </w:numPr>
        <w:jc w:val="both"/>
        <w:rPr>
          <w:rFonts w:cs="Miriam"/>
        </w:rPr>
      </w:pPr>
      <w:r w:rsidRPr="00D13C95">
        <w:rPr>
          <w:rFonts w:cs="Miriam"/>
        </w:rPr>
        <w:t>Corresponsabilidad: Es la responsabilidad que comparten dos o más p</w:t>
      </w:r>
      <w:r w:rsidR="00EB3BBB" w:rsidRPr="00D13C95">
        <w:rPr>
          <w:rFonts w:cs="Miriam"/>
        </w:rPr>
        <w:t xml:space="preserve">ersona frente a las condiciones </w:t>
      </w:r>
      <w:r w:rsidRPr="00D13C95">
        <w:rPr>
          <w:rFonts w:cs="Miriam"/>
        </w:rPr>
        <w:t>en las cuales se desarrolla una situación en particular. Implica el reconocimiento de</w:t>
      </w:r>
      <w:r w:rsidR="00EB3BBB" w:rsidRPr="00D13C95">
        <w:rPr>
          <w:rFonts w:cs="Miriam"/>
        </w:rPr>
        <w:t xml:space="preserve"> obligaciones </w:t>
      </w:r>
      <w:r w:rsidRPr="00D13C95">
        <w:rPr>
          <w:rFonts w:cs="Miriam"/>
        </w:rPr>
        <w:t>compartidas por diferentes personas frente a la convivencia, la promoci</w:t>
      </w:r>
      <w:r w:rsidR="00EB3BBB" w:rsidRPr="00D13C95">
        <w:rPr>
          <w:rFonts w:cs="Miriam"/>
        </w:rPr>
        <w:t xml:space="preserve">ón y protección de los derechos </w:t>
      </w:r>
      <w:r w:rsidRPr="00D13C95">
        <w:rPr>
          <w:rFonts w:cs="Miriam"/>
        </w:rPr>
        <w:t>propios y ajenos, tanto en el mantenimiento de las condiciones des</w:t>
      </w:r>
      <w:r w:rsidR="00EB3BBB" w:rsidRPr="00D13C95">
        <w:rPr>
          <w:rFonts w:cs="Miriam"/>
        </w:rPr>
        <w:t xml:space="preserve">eadas en pro del bienestar como </w:t>
      </w:r>
      <w:r w:rsidRPr="00D13C95">
        <w:rPr>
          <w:rFonts w:cs="Miriam"/>
        </w:rPr>
        <w:t>en la generación de condiciones adversas y los efectos que esto gene</w:t>
      </w:r>
      <w:r w:rsidR="00EB3BBB" w:rsidRPr="00D13C95">
        <w:rPr>
          <w:rFonts w:cs="Miriam"/>
        </w:rPr>
        <w:t xml:space="preserve">ra en la calidad de vida en las </w:t>
      </w:r>
      <w:r w:rsidRPr="00D13C95">
        <w:rPr>
          <w:rFonts w:cs="Miriam"/>
        </w:rPr>
        <w:t>personas. (Guía 49 del MEN)</w:t>
      </w:r>
    </w:p>
    <w:p w14:paraId="433F83AE" w14:textId="77777777" w:rsidR="00F0078E" w:rsidRPr="00D13C95" w:rsidRDefault="00F0078E" w:rsidP="00053334">
      <w:pPr>
        <w:pStyle w:val="NoSpacing"/>
        <w:numPr>
          <w:ilvl w:val="0"/>
          <w:numId w:val="46"/>
        </w:numPr>
        <w:jc w:val="both"/>
        <w:rPr>
          <w:rFonts w:cs="Miriam"/>
        </w:rPr>
      </w:pPr>
      <w:r w:rsidRPr="00D13C95">
        <w:rPr>
          <w:rFonts w:cs="Miriam"/>
        </w:rPr>
        <w:t>Exigibilidad de los derechos: La realización de los derechos impone</w:t>
      </w:r>
      <w:r w:rsidR="00EB3BBB" w:rsidRPr="00D13C95">
        <w:rPr>
          <w:rFonts w:cs="Miriam"/>
        </w:rPr>
        <w:t xml:space="preserve"> al Estado obligaciones para su </w:t>
      </w:r>
      <w:r w:rsidRPr="00D13C95">
        <w:rPr>
          <w:rFonts w:cs="Miriam"/>
        </w:rPr>
        <w:t>materialización, protección y respeto (Defensoría del Pueblo, 2001)</w:t>
      </w:r>
      <w:r w:rsidR="00EB3BBB" w:rsidRPr="00D13C95">
        <w:rPr>
          <w:rFonts w:cs="Miriam"/>
        </w:rPr>
        <w:t xml:space="preserve">. Se reconocen tres tipos de </w:t>
      </w:r>
      <w:r w:rsidRPr="00D13C95">
        <w:rPr>
          <w:rFonts w:cs="Miriam"/>
        </w:rPr>
        <w:t>exigibilidad social, política y jurídica. (Guía 49 del MEN).</w:t>
      </w:r>
    </w:p>
    <w:p w14:paraId="76AB8984" w14:textId="77777777" w:rsidR="00F0078E" w:rsidRPr="00D13C95" w:rsidRDefault="00F0078E" w:rsidP="00053334">
      <w:pPr>
        <w:pStyle w:val="NoSpacing"/>
        <w:numPr>
          <w:ilvl w:val="0"/>
          <w:numId w:val="46"/>
        </w:numPr>
        <w:jc w:val="both"/>
        <w:rPr>
          <w:rFonts w:cs="Miriam"/>
        </w:rPr>
      </w:pPr>
      <w:r w:rsidRPr="00D13C95">
        <w:rPr>
          <w:rFonts w:cs="Miriam"/>
        </w:rPr>
        <w:t>Perspectiva de género: El enfoque de género significa profundizar e</w:t>
      </w:r>
      <w:r w:rsidR="00EB3BBB" w:rsidRPr="00D13C95">
        <w:rPr>
          <w:rFonts w:cs="Miriam"/>
        </w:rPr>
        <w:t xml:space="preserve">n las formas cómo se construyen </w:t>
      </w:r>
      <w:r w:rsidRPr="00D13C95">
        <w:rPr>
          <w:rFonts w:cs="Miriam"/>
        </w:rPr>
        <w:t>las relaciones entre hombres y mujeres, y como son determinadas por e</w:t>
      </w:r>
      <w:r w:rsidR="00EB3BBB" w:rsidRPr="00D13C95">
        <w:rPr>
          <w:rFonts w:cs="Miriam"/>
        </w:rPr>
        <w:t xml:space="preserve">l sistema de creencias sociales </w:t>
      </w:r>
      <w:r w:rsidRPr="00D13C95">
        <w:rPr>
          <w:rFonts w:cs="Miriam"/>
        </w:rPr>
        <w:t>del contexto en el que se encuentran. Permite analizar las relaciones</w:t>
      </w:r>
      <w:r w:rsidR="00EB3BBB" w:rsidRPr="00D13C95">
        <w:rPr>
          <w:rFonts w:cs="Miriam"/>
        </w:rPr>
        <w:t xml:space="preserve"> y facilita generar espacios de </w:t>
      </w:r>
      <w:r w:rsidRPr="00D13C95">
        <w:rPr>
          <w:rFonts w:cs="Miriam"/>
        </w:rPr>
        <w:t>reflexión y fomentar acciones afirmativas para equiparar oportuni</w:t>
      </w:r>
      <w:r w:rsidR="00EB3BBB" w:rsidRPr="00D13C95">
        <w:rPr>
          <w:rFonts w:cs="Miriam"/>
        </w:rPr>
        <w:t xml:space="preserve">dades educativa (HEGOA &amp; ACSUR, </w:t>
      </w:r>
      <w:r w:rsidRPr="00D13C95">
        <w:rPr>
          <w:rFonts w:cs="Miriam"/>
        </w:rPr>
        <w:t>2008) (Guía 49 del MEN).</w:t>
      </w:r>
    </w:p>
    <w:p w14:paraId="2DC78EF5" w14:textId="77777777" w:rsidR="00F0078E" w:rsidRPr="00D13C95" w:rsidRDefault="00F0078E" w:rsidP="00053334">
      <w:pPr>
        <w:pStyle w:val="NoSpacing"/>
        <w:numPr>
          <w:ilvl w:val="0"/>
          <w:numId w:val="46"/>
        </w:numPr>
        <w:jc w:val="both"/>
        <w:rPr>
          <w:rFonts w:cs="Miriam"/>
        </w:rPr>
      </w:pPr>
      <w:r w:rsidRPr="00D13C95">
        <w:rPr>
          <w:rFonts w:cs="Miriam"/>
        </w:rPr>
        <w:t>Derechos de los niños, las niñas y los adolescentes de los grupos étnicos.</w:t>
      </w:r>
    </w:p>
    <w:p w14:paraId="5BC4062C" w14:textId="77777777" w:rsidR="00F0078E" w:rsidRPr="00D13C95" w:rsidRDefault="00F0078E" w:rsidP="00053334">
      <w:pPr>
        <w:pStyle w:val="NoSpacing"/>
        <w:numPr>
          <w:ilvl w:val="0"/>
          <w:numId w:val="46"/>
        </w:numPr>
        <w:jc w:val="both"/>
        <w:rPr>
          <w:rFonts w:cs="Miriam"/>
        </w:rPr>
      </w:pPr>
      <w:r w:rsidRPr="00D13C95">
        <w:rPr>
          <w:rFonts w:cs="Miriam"/>
        </w:rPr>
        <w:t>Proporcionalidad en las medidas adoptadas en las situaciones que afecten</w:t>
      </w:r>
      <w:r w:rsidR="00EB3BBB" w:rsidRPr="00D13C95">
        <w:rPr>
          <w:rFonts w:cs="Miriam"/>
        </w:rPr>
        <w:t xml:space="preserve"> la convivencia: Este principio </w:t>
      </w:r>
      <w:r w:rsidRPr="00D13C95">
        <w:rPr>
          <w:rFonts w:cs="Miriam"/>
        </w:rPr>
        <w:t>exige que las medidas correctivas que se tomen ante cualquier situa</w:t>
      </w:r>
      <w:r w:rsidR="00EB3BBB" w:rsidRPr="00D13C95">
        <w:rPr>
          <w:rFonts w:cs="Miriam"/>
        </w:rPr>
        <w:t xml:space="preserve">ción, sean proporcionales y no </w:t>
      </w:r>
      <w:r w:rsidRPr="00D13C95">
        <w:rPr>
          <w:rFonts w:cs="Miriam"/>
        </w:rPr>
        <w:t>desmedidas. Es decir, que los castigos que se impongan sean adecuad</w:t>
      </w:r>
      <w:r w:rsidR="00EB3BBB" w:rsidRPr="00D13C95">
        <w:rPr>
          <w:rFonts w:cs="Miriam"/>
        </w:rPr>
        <w:t xml:space="preserve">as para alcanzar el fin que las </w:t>
      </w:r>
      <w:r w:rsidRPr="00D13C95">
        <w:rPr>
          <w:rFonts w:cs="Miriam"/>
        </w:rPr>
        <w:t>justifica y lo menos graves posibles. Implica privilegiar acciones formati</w:t>
      </w:r>
      <w:r w:rsidR="00EB3BBB" w:rsidRPr="00D13C95">
        <w:rPr>
          <w:rFonts w:cs="Miriam"/>
        </w:rPr>
        <w:t xml:space="preserve">vas sobre correctivas. (Guía 49 </w:t>
      </w:r>
      <w:r w:rsidRPr="00D13C95">
        <w:rPr>
          <w:rFonts w:cs="Miriam"/>
        </w:rPr>
        <w:t>del MEN).</w:t>
      </w:r>
    </w:p>
    <w:p w14:paraId="0A2DB688" w14:textId="77777777" w:rsidR="00F0078E" w:rsidRPr="00D13C95" w:rsidRDefault="00F0078E" w:rsidP="00053334">
      <w:pPr>
        <w:pStyle w:val="NoSpacing"/>
        <w:numPr>
          <w:ilvl w:val="0"/>
          <w:numId w:val="46"/>
        </w:numPr>
        <w:jc w:val="both"/>
        <w:rPr>
          <w:rFonts w:cs="Miriam"/>
        </w:rPr>
      </w:pPr>
      <w:r w:rsidRPr="00D13C95">
        <w:rPr>
          <w:rFonts w:cs="Miriam"/>
        </w:rPr>
        <w:t>Protección de datos para garantizar el derecho a la intimidad y a la con</w:t>
      </w:r>
      <w:r w:rsidR="00EB3BBB" w:rsidRPr="00D13C95">
        <w:rPr>
          <w:rFonts w:cs="Miriam"/>
        </w:rPr>
        <w:t xml:space="preserve">fidencialidad de los documentos </w:t>
      </w:r>
      <w:r w:rsidRPr="00D13C95">
        <w:rPr>
          <w:rFonts w:cs="Miriam"/>
        </w:rPr>
        <w:t>en medio físico o electrónico, así como de las informaciones sum</w:t>
      </w:r>
      <w:r w:rsidR="00EB3BBB" w:rsidRPr="00D13C95">
        <w:rPr>
          <w:rFonts w:cs="Miriam"/>
        </w:rPr>
        <w:t xml:space="preserve">inistradas por las personas que </w:t>
      </w:r>
      <w:r w:rsidRPr="00D13C95">
        <w:rPr>
          <w:rFonts w:cs="Miriam"/>
        </w:rPr>
        <w:t>intervengan en las actuaciones y de toda la información que se genere dentro de las mismas.</w:t>
      </w:r>
    </w:p>
    <w:p w14:paraId="16C02C24" w14:textId="77777777" w:rsidR="00F0078E" w:rsidRPr="00D13C95" w:rsidRDefault="00F0078E" w:rsidP="00053334">
      <w:pPr>
        <w:pStyle w:val="NoSpacing"/>
        <w:numPr>
          <w:ilvl w:val="0"/>
          <w:numId w:val="46"/>
        </w:numPr>
        <w:jc w:val="both"/>
        <w:rPr>
          <w:rFonts w:cs="Miriam"/>
        </w:rPr>
      </w:pPr>
      <w:r w:rsidRPr="00D13C95">
        <w:rPr>
          <w:rFonts w:cs="Miriam"/>
        </w:rPr>
        <w:t>Los participantes en el proceso deben garantizar el derecho a la intim</w:t>
      </w:r>
      <w:r w:rsidR="00EB3BBB" w:rsidRPr="00D13C95">
        <w:rPr>
          <w:rFonts w:cs="Miriam"/>
        </w:rPr>
        <w:t xml:space="preserve">idad y a la confidencialidad de </w:t>
      </w:r>
      <w:r w:rsidRPr="00D13C95">
        <w:rPr>
          <w:rFonts w:cs="Miriam"/>
        </w:rPr>
        <w:t>los documentos en medio físico o electrónico, así como de las info</w:t>
      </w:r>
      <w:r w:rsidR="00EB3BBB" w:rsidRPr="00D13C95">
        <w:rPr>
          <w:rFonts w:cs="Miriam"/>
        </w:rPr>
        <w:t xml:space="preserve">rmaciones suministradas por las </w:t>
      </w:r>
      <w:r w:rsidRPr="00D13C95">
        <w:rPr>
          <w:rFonts w:cs="Miriam"/>
        </w:rPr>
        <w:t>personas que intervengan en las actuaciones y de toda la informac</w:t>
      </w:r>
      <w:r w:rsidR="00EB3BBB" w:rsidRPr="00D13C95">
        <w:rPr>
          <w:rFonts w:cs="Miriam"/>
        </w:rPr>
        <w:t xml:space="preserve">ión que se genere dentro de las </w:t>
      </w:r>
      <w:r w:rsidRPr="00D13C95">
        <w:rPr>
          <w:rFonts w:cs="Miriam"/>
        </w:rPr>
        <w:t>mismas.</w:t>
      </w:r>
    </w:p>
    <w:p w14:paraId="656A2569" w14:textId="77777777" w:rsidR="00EB3BBB" w:rsidRDefault="00EB3BBB" w:rsidP="00053334">
      <w:pPr>
        <w:pStyle w:val="NoSpacing"/>
        <w:numPr>
          <w:ilvl w:val="0"/>
          <w:numId w:val="46"/>
        </w:numPr>
        <w:jc w:val="both"/>
        <w:rPr>
          <w:rFonts w:cs="Miriam"/>
        </w:rPr>
      </w:pPr>
      <w:r w:rsidRPr="00D13C95">
        <w:rPr>
          <w:rFonts w:cs="Miriam"/>
        </w:rPr>
        <w:t>El Colegio estará atento a proteger a quien informe sobre la ocurrencia de situaciones que afecten la convivencia escolar y el ejercicio de derechos evaluando también el riesgo que implica la situación para miembros de la comunidad educativa</w:t>
      </w:r>
    </w:p>
    <w:p w14:paraId="342A2029" w14:textId="77777777" w:rsidR="00FE5271" w:rsidRPr="00D13C95" w:rsidRDefault="00FE5271" w:rsidP="00FE5271">
      <w:pPr>
        <w:pStyle w:val="NoSpacing"/>
        <w:ind w:left="720"/>
        <w:jc w:val="both"/>
        <w:rPr>
          <w:rFonts w:cs="Miriam"/>
        </w:rPr>
      </w:pPr>
    </w:p>
    <w:p w14:paraId="4F2097C4" w14:textId="77777777" w:rsidR="00EB3BBB" w:rsidRDefault="00EB3BBB" w:rsidP="00D13C95">
      <w:pPr>
        <w:pStyle w:val="NoSpacing"/>
        <w:jc w:val="both"/>
        <w:rPr>
          <w:rFonts w:cs="Miriam"/>
          <w:b/>
        </w:rPr>
      </w:pPr>
      <w:r w:rsidRPr="00D13C95">
        <w:rPr>
          <w:rFonts w:cs="Miriam"/>
          <w:b/>
        </w:rPr>
        <w:t>_ 4.1.2 Conducto regular para el tratamiento de las faltas</w:t>
      </w:r>
    </w:p>
    <w:p w14:paraId="306B0FFF" w14:textId="77777777" w:rsidR="002D4D36" w:rsidRPr="00D13C95" w:rsidRDefault="002D4D36" w:rsidP="00D13C95">
      <w:pPr>
        <w:pStyle w:val="NoSpacing"/>
        <w:jc w:val="both"/>
        <w:rPr>
          <w:rFonts w:cs="Miriam"/>
          <w:b/>
        </w:rPr>
      </w:pPr>
    </w:p>
    <w:p w14:paraId="165182A8" w14:textId="30F14D34" w:rsidR="00EB3BBB" w:rsidRDefault="00EB3BBB" w:rsidP="00D13C95">
      <w:pPr>
        <w:pStyle w:val="NoSpacing"/>
        <w:jc w:val="both"/>
        <w:rPr>
          <w:rFonts w:cs="Miriam"/>
        </w:rPr>
      </w:pPr>
      <w:r w:rsidRPr="00D13C95">
        <w:rPr>
          <w:rFonts w:cs="Miriam"/>
        </w:rPr>
        <w:t xml:space="preserve">Estudiante – Docente – Coordinador de Grado – </w:t>
      </w:r>
      <w:r w:rsidRPr="002A6AF1">
        <w:rPr>
          <w:rFonts w:cs="Miriam"/>
          <w:highlight w:val="lightGray"/>
          <w:rPrChange w:id="610" w:author="Diana Velazquez" w:date="2016-03-10T16:03:00Z">
            <w:rPr>
              <w:rFonts w:cs="Miriam"/>
            </w:rPr>
          </w:rPrChange>
        </w:rPr>
        <w:t xml:space="preserve">Asistente </w:t>
      </w:r>
      <w:commentRangeStart w:id="611"/>
      <w:ins w:id="612" w:author="Portatil CCB" w:date="2016-02-25T10:02:00Z">
        <w:r w:rsidR="008D116F" w:rsidRPr="002A6AF1">
          <w:rPr>
            <w:rFonts w:cs="Miriam"/>
            <w:highlight w:val="lightGray"/>
            <w:rPrChange w:id="613" w:author="Diana Velazquez" w:date="2016-03-10T16:03:00Z">
              <w:rPr>
                <w:rFonts w:cs="Miriam"/>
              </w:rPr>
            </w:rPrChange>
          </w:rPr>
          <w:t xml:space="preserve">en </w:t>
        </w:r>
      </w:ins>
      <w:del w:id="614" w:author="Portatil CCB" w:date="2016-02-25T10:02:00Z">
        <w:r w:rsidRPr="002A6AF1" w:rsidDel="008D116F">
          <w:rPr>
            <w:rFonts w:cs="Miriam"/>
            <w:highlight w:val="lightGray"/>
            <w:rPrChange w:id="615" w:author="Diana Velazquez" w:date="2016-03-10T16:03:00Z">
              <w:rPr>
                <w:rFonts w:cs="Miriam"/>
              </w:rPr>
            </w:rPrChange>
          </w:rPr>
          <w:delText>de</w:delText>
        </w:r>
      </w:del>
      <w:r w:rsidRPr="002A6AF1">
        <w:rPr>
          <w:rFonts w:cs="Miriam"/>
          <w:highlight w:val="lightGray"/>
          <w:rPrChange w:id="616" w:author="Diana Velazquez" w:date="2016-03-10T16:03:00Z">
            <w:rPr>
              <w:rFonts w:cs="Miriam"/>
            </w:rPr>
          </w:rPrChange>
        </w:rPr>
        <w:t xml:space="preserve"> Jefe </w:t>
      </w:r>
      <w:del w:id="617" w:author="Portatil CCB" w:date="2016-02-29T20:06:00Z">
        <w:r w:rsidRPr="002A6AF1" w:rsidDel="00FE1B79">
          <w:rPr>
            <w:rFonts w:cs="Miriam"/>
            <w:highlight w:val="lightGray"/>
            <w:rPrChange w:id="618" w:author="Diana Velazquez" w:date="2016-03-10T16:03:00Z">
              <w:rPr>
                <w:rFonts w:cs="Miriam"/>
              </w:rPr>
            </w:rPrChange>
          </w:rPr>
          <w:delText>de</w:delText>
        </w:r>
      </w:del>
      <w:del w:id="619" w:author="Portatil CCB" w:date="2016-02-29T20:05:00Z">
        <w:r w:rsidRPr="002A6AF1" w:rsidDel="00FE1B79">
          <w:rPr>
            <w:rFonts w:cs="Miriam"/>
            <w:highlight w:val="lightGray"/>
            <w:rPrChange w:id="620" w:author="Diana Velazquez" w:date="2016-03-10T16:03:00Z">
              <w:rPr>
                <w:rFonts w:cs="Miriam"/>
              </w:rPr>
            </w:rPrChange>
          </w:rPr>
          <w:delText xml:space="preserve"> </w:delText>
        </w:r>
      </w:del>
      <w:del w:id="621" w:author="Portatil CCB" w:date="2016-02-29T20:06:00Z">
        <w:r w:rsidRPr="002A6AF1" w:rsidDel="00FE1B79">
          <w:rPr>
            <w:rFonts w:cs="Miriam"/>
            <w:highlight w:val="lightGray"/>
            <w:rPrChange w:id="622" w:author="Diana Velazquez" w:date="2016-03-10T16:03:00Z">
              <w:rPr>
                <w:rFonts w:cs="Miriam"/>
              </w:rPr>
            </w:rPrChange>
          </w:rPr>
          <w:delText>Sección</w:delText>
        </w:r>
      </w:del>
      <w:r w:rsidRPr="00D13C95">
        <w:rPr>
          <w:rFonts w:cs="Miriam"/>
        </w:rPr>
        <w:t xml:space="preserve"> - Jefe de Sección – Rector – Consej</w:t>
      </w:r>
      <w:ins w:id="623" w:author="Portatil CCB" w:date="2016-02-25T10:02:00Z">
        <w:r w:rsidR="008D116F">
          <w:rPr>
            <w:rFonts w:cs="Miriam"/>
          </w:rPr>
          <w:t xml:space="preserve">o </w:t>
        </w:r>
      </w:ins>
      <w:del w:id="624" w:author="Portatil CCB" w:date="2016-02-25T10:02:00Z">
        <w:r w:rsidRPr="00D13C95" w:rsidDel="008D116F">
          <w:rPr>
            <w:rFonts w:cs="Miriam"/>
          </w:rPr>
          <w:delText xml:space="preserve">o. </w:delText>
        </w:r>
      </w:del>
      <w:r w:rsidRPr="00D13C95">
        <w:rPr>
          <w:rFonts w:cs="Miriam"/>
        </w:rPr>
        <w:t xml:space="preserve">Directivo. Cuando un padre desee informar sobre una falta disciplinaria o situación que afecta la convivencia y el ejercicio de derechos deberá dirigirse al </w:t>
      </w:r>
      <w:ins w:id="625" w:author="Portatil CCB" w:date="2016-02-29T22:14:00Z">
        <w:r w:rsidR="00923D32">
          <w:rPr>
            <w:rFonts w:cs="Miriam"/>
          </w:rPr>
          <w:t>classroom</w:t>
        </w:r>
      </w:ins>
      <w:del w:id="626" w:author="Portatil CCB" w:date="2016-02-29T22:14:00Z">
        <w:r w:rsidRPr="00D13C95" w:rsidDel="00923D32">
          <w:rPr>
            <w:rFonts w:cs="Miriam"/>
          </w:rPr>
          <w:delText>Class Room</w:delText>
        </w:r>
      </w:del>
      <w:r w:rsidRPr="00D13C95">
        <w:rPr>
          <w:rFonts w:cs="Miriam"/>
        </w:rPr>
        <w:t xml:space="preserve"> </w:t>
      </w:r>
      <w:ins w:id="627" w:author="Portatil CCB" w:date="2016-02-29T22:14:00Z">
        <w:r w:rsidR="00923D32">
          <w:rPr>
            <w:rFonts w:cs="Miriam"/>
          </w:rPr>
          <w:t>t</w:t>
        </w:r>
      </w:ins>
      <w:del w:id="628" w:author="Portatil CCB" w:date="2016-02-29T22:14:00Z">
        <w:r w:rsidRPr="00D13C95" w:rsidDel="00923D32">
          <w:rPr>
            <w:rFonts w:cs="Miriam"/>
          </w:rPr>
          <w:delText>T</w:delText>
        </w:r>
      </w:del>
      <w:r w:rsidRPr="00D13C95">
        <w:rPr>
          <w:rFonts w:cs="Miriam"/>
        </w:rPr>
        <w:t xml:space="preserve">eacher en </w:t>
      </w:r>
      <w:ins w:id="629" w:author="Portatil CCB" w:date="2016-02-25T10:02:00Z">
        <w:r w:rsidR="008D116F">
          <w:rPr>
            <w:rFonts w:cs="Miriam"/>
          </w:rPr>
          <w:t>Early</w:t>
        </w:r>
      </w:ins>
      <w:ins w:id="630" w:author="Microsoft Office User" w:date="2016-02-28T08:29:00Z">
        <w:r w:rsidR="00182870">
          <w:rPr>
            <w:rFonts w:cs="Miriam"/>
          </w:rPr>
          <w:t xml:space="preserve"> </w:t>
        </w:r>
      </w:ins>
      <w:del w:id="631" w:author="Portatil CCB" w:date="2016-02-25T10:02:00Z">
        <w:r w:rsidRPr="00D13C95" w:rsidDel="008D116F">
          <w:rPr>
            <w:rFonts w:cs="Miriam"/>
          </w:rPr>
          <w:delText>Early Y</w:delText>
        </w:r>
      </w:del>
      <w:ins w:id="632" w:author="Portatil CCB" w:date="2016-02-25T10:02:00Z">
        <w:r w:rsidR="008D116F">
          <w:rPr>
            <w:rFonts w:cs="Miriam"/>
          </w:rPr>
          <w:t xml:space="preserve">Childhood </w:t>
        </w:r>
      </w:ins>
      <w:del w:id="633" w:author="Portatil CCB" w:date="2016-02-25T10:02:00Z">
        <w:r w:rsidRPr="00D13C95" w:rsidDel="008D116F">
          <w:rPr>
            <w:rFonts w:cs="Miriam"/>
          </w:rPr>
          <w:delText>ears</w:delText>
        </w:r>
      </w:del>
      <w:r w:rsidRPr="00D13C95">
        <w:rPr>
          <w:rFonts w:cs="Miriam"/>
        </w:rPr>
        <w:t xml:space="preserve"> y Primaria; en Bachillerato deberá </w:t>
      </w:r>
      <w:commentRangeEnd w:id="611"/>
      <w:r w:rsidR="00CB68FD">
        <w:rPr>
          <w:rStyle w:val="CommentReference"/>
        </w:rPr>
        <w:commentReference w:id="611"/>
      </w:r>
      <w:r w:rsidRPr="00D13C95">
        <w:rPr>
          <w:rFonts w:cs="Miriam"/>
        </w:rPr>
        <w:t>dirigirse al Coordinador de Grado.</w:t>
      </w:r>
    </w:p>
    <w:p w14:paraId="500E126A" w14:textId="77777777" w:rsidR="002D4D36" w:rsidRPr="00D13C95" w:rsidRDefault="002D4D36" w:rsidP="00D13C95">
      <w:pPr>
        <w:pStyle w:val="NoSpacing"/>
        <w:jc w:val="both"/>
        <w:rPr>
          <w:rFonts w:cs="Miriam"/>
        </w:rPr>
      </w:pPr>
    </w:p>
    <w:p w14:paraId="46E54CDE" w14:textId="77777777" w:rsidR="00EB3BBB" w:rsidRPr="00D84459" w:rsidRDefault="00EB3BBB" w:rsidP="00D13C95">
      <w:pPr>
        <w:pStyle w:val="NoSpacing"/>
        <w:jc w:val="both"/>
        <w:rPr>
          <w:rFonts w:cs="Miriam"/>
          <w:b/>
          <w:rPrChange w:id="634" w:author="Diana Velazquez" w:date="2016-03-28T16:05:00Z">
            <w:rPr>
              <w:rFonts w:cs="Miriam"/>
              <w:b/>
              <w:color w:val="FF0000"/>
            </w:rPr>
          </w:rPrChange>
        </w:rPr>
      </w:pPr>
      <w:r w:rsidRPr="00D84459">
        <w:rPr>
          <w:rFonts w:cs="Miriam"/>
          <w:b/>
          <w:rPrChange w:id="635" w:author="Diana Velazquez" w:date="2016-03-28T16:05:00Z">
            <w:rPr>
              <w:rFonts w:cs="Miriam"/>
              <w:b/>
              <w:color w:val="FF0000"/>
            </w:rPr>
          </w:rPrChange>
        </w:rPr>
        <w:t>_4.1.3 PROCEDIMIENTO FORMATIVO EN EARLY CHILDHOOD</w:t>
      </w:r>
    </w:p>
    <w:p w14:paraId="65C2AAC0" w14:textId="77777777" w:rsidR="002D4D36" w:rsidRPr="00D13C95" w:rsidRDefault="002D4D36" w:rsidP="00D13C95">
      <w:pPr>
        <w:pStyle w:val="NoSpacing"/>
        <w:jc w:val="both"/>
        <w:rPr>
          <w:rFonts w:cs="Miriam"/>
          <w:b/>
        </w:rPr>
      </w:pPr>
    </w:p>
    <w:p w14:paraId="781D7A3D" w14:textId="77777777" w:rsidR="00EB3BBB" w:rsidRPr="00D13C95" w:rsidRDefault="00EB3BBB" w:rsidP="00D13C95">
      <w:pPr>
        <w:pStyle w:val="NoSpacing"/>
        <w:jc w:val="both"/>
        <w:rPr>
          <w:rFonts w:cs="Miriam"/>
        </w:rPr>
      </w:pPr>
      <w:r w:rsidRPr="00D13C95">
        <w:rPr>
          <w:rFonts w:cs="Miriam"/>
        </w:rPr>
        <w:t>En estas edades los niños están en un proceso de aprendizaje en el que la conciencia moral aún está en formación y muchos de sus comportamientos son propios y esperados de la edad en la que se encuentran.</w:t>
      </w:r>
    </w:p>
    <w:p w14:paraId="1DE764FB" w14:textId="5F55F397" w:rsidR="00EB3BBB" w:rsidRDefault="00EB3BBB" w:rsidP="00D13C95">
      <w:pPr>
        <w:pStyle w:val="NoSpacing"/>
        <w:jc w:val="both"/>
        <w:rPr>
          <w:rFonts w:cs="Miriam"/>
        </w:rPr>
      </w:pPr>
      <w:r w:rsidRPr="00D13C95">
        <w:rPr>
          <w:rFonts w:cs="Miriam"/>
        </w:rPr>
        <w:t>La implementación de los acuerdos organizativos que posibilitar</w:t>
      </w:r>
      <w:ins w:id="636" w:author="Portatil CCB" w:date="2016-02-25T10:03:00Z">
        <w:r w:rsidR="009F7E4C">
          <w:rPr>
            <w:rFonts w:cs="Miriam"/>
          </w:rPr>
          <w:t>á</w:t>
        </w:r>
      </w:ins>
      <w:del w:id="637" w:author="Portatil CCB" w:date="2016-02-25T10:03:00Z">
        <w:r w:rsidRPr="00D13C95" w:rsidDel="009F7E4C">
          <w:rPr>
            <w:rFonts w:cs="Miriam"/>
          </w:rPr>
          <w:delText>a</w:delText>
        </w:r>
      </w:del>
      <w:r w:rsidRPr="00D13C95">
        <w:rPr>
          <w:rFonts w:cs="Miriam"/>
        </w:rPr>
        <w:t>n la adquisición de las normas en edades tempranas se lleva a cabo teniendo en cuenta el momento del desarrollo de los niños y sus procesos de aprendizaje</w:t>
      </w:r>
      <w:ins w:id="638" w:author="Portatil CCB" w:date="2016-02-25T10:03:00Z">
        <w:r w:rsidR="009F7E4C">
          <w:rPr>
            <w:rFonts w:cs="Miriam"/>
          </w:rPr>
          <w:t>.</w:t>
        </w:r>
      </w:ins>
    </w:p>
    <w:p w14:paraId="5119BD89" w14:textId="77777777" w:rsidR="002D4D36" w:rsidRPr="00D13C95" w:rsidRDefault="002D4D36" w:rsidP="00D13C95">
      <w:pPr>
        <w:pStyle w:val="NoSpacing"/>
        <w:jc w:val="both"/>
        <w:rPr>
          <w:rFonts w:cs="Miriam"/>
        </w:rPr>
      </w:pPr>
    </w:p>
    <w:p w14:paraId="7CB15AB2" w14:textId="3D1EDB03" w:rsidR="009F7E4C" w:rsidRDefault="00EB3BBB" w:rsidP="009F7E4C">
      <w:pPr>
        <w:pStyle w:val="NoSpacing"/>
        <w:jc w:val="both"/>
        <w:rPr>
          <w:rFonts w:cs="Miriam"/>
        </w:rPr>
      </w:pPr>
      <w:r w:rsidRPr="00D13C95">
        <w:rPr>
          <w:rFonts w:cs="Miriam"/>
        </w:rPr>
        <w:t xml:space="preserve">En la Sección de Early Childhood las faltas leves y graves se manejan dentro de los procedimientos planteados por Prácticas Restaurativas con el seguimiento puntual para cada caso. </w:t>
      </w:r>
      <w:del w:id="639" w:author="Diana Velazquez" w:date="2016-03-10T16:06:00Z">
        <w:r w:rsidRPr="00D13C95" w:rsidDel="002A6AF1">
          <w:rPr>
            <w:rFonts w:cs="Miriam"/>
          </w:rPr>
          <w:delText>Todas</w:delText>
        </w:r>
      </w:del>
      <w:ins w:id="640" w:author="Diana Velazquez" w:date="2016-03-10T16:06:00Z">
        <w:r w:rsidR="002A6AF1" w:rsidRPr="00D13C95">
          <w:rPr>
            <w:rFonts w:cs="Miriam"/>
          </w:rPr>
          <w:t>Todos</w:t>
        </w:r>
      </w:ins>
      <w:r w:rsidRPr="00D13C95">
        <w:rPr>
          <w:rFonts w:cs="Miriam"/>
        </w:rPr>
        <w:t xml:space="preserve"> los profesores de la Sección de Early Childhood </w:t>
      </w:r>
      <w:del w:id="641" w:author="Diana Velazquez" w:date="2016-03-10T16:06:00Z">
        <w:r w:rsidRPr="00D13C95" w:rsidDel="002A6AF1">
          <w:rPr>
            <w:rFonts w:cs="Miriam"/>
          </w:rPr>
          <w:delText>est</w:delText>
        </w:r>
      </w:del>
      <w:ins w:id="642" w:author="Portatil CCB" w:date="2016-02-25T10:06:00Z">
        <w:del w:id="643" w:author="Diana Velazquez" w:date="2016-03-10T16:06:00Z">
          <w:r w:rsidR="009F7E4C" w:rsidDel="002A6AF1">
            <w:rPr>
              <w:rFonts w:cs="Miriam"/>
            </w:rPr>
            <w:delText>á</w:delText>
          </w:r>
        </w:del>
      </w:ins>
      <w:ins w:id="644" w:author="Diana Velazquez" w:date="2016-03-10T16:06:00Z">
        <w:r w:rsidR="002A6AF1" w:rsidRPr="00D13C95">
          <w:rPr>
            <w:rFonts w:cs="Miriam"/>
          </w:rPr>
          <w:t>est</w:t>
        </w:r>
        <w:r w:rsidR="002A6AF1">
          <w:rPr>
            <w:rFonts w:cs="Miriam"/>
          </w:rPr>
          <w:t>án</w:t>
        </w:r>
      </w:ins>
      <w:del w:id="645" w:author="Portatil CCB" w:date="2016-02-25T10:06:00Z">
        <w:r w:rsidRPr="00D13C95" w:rsidDel="009F7E4C">
          <w:rPr>
            <w:rFonts w:cs="Miriam"/>
          </w:rPr>
          <w:delText>a</w:delText>
        </w:r>
      </w:del>
      <w:del w:id="646" w:author="Diana Velazquez" w:date="2016-03-10T16:06:00Z">
        <w:r w:rsidRPr="00D13C95" w:rsidDel="002A6AF1">
          <w:rPr>
            <w:rFonts w:cs="Miriam"/>
          </w:rPr>
          <w:delText>n</w:delText>
        </w:r>
      </w:del>
      <w:r w:rsidRPr="00D13C95">
        <w:rPr>
          <w:rFonts w:cs="Miriam"/>
        </w:rPr>
        <w:t xml:space="preserve"> capacitados para realizar un proceso de Prácticas Restaurativas.</w:t>
      </w:r>
      <w:ins w:id="647" w:author="Portatil CCB" w:date="2016-02-29T22:15:00Z">
        <w:r w:rsidR="00923D32">
          <w:rPr>
            <w:rFonts w:cs="Miriam"/>
          </w:rPr>
          <w:t xml:space="preserve"> </w:t>
        </w:r>
      </w:ins>
      <w:moveToRangeStart w:id="648" w:author="Portatil CCB" w:date="2016-02-25T10:06:00Z" w:name="move444158104"/>
      <w:moveTo w:id="649" w:author="Portatil CCB" w:date="2016-02-25T10:06:00Z">
        <w:r w:rsidR="009F7E4C" w:rsidRPr="00D13C95">
          <w:rPr>
            <w:rFonts w:cs="Miriam"/>
          </w:rPr>
          <w:t>La implementación de las Prácticas Restaurativas posibilita en estas edades la interiorización de la norma y la construcción de capital social.</w:t>
        </w:r>
      </w:moveTo>
    </w:p>
    <w:p w14:paraId="3AF15953" w14:textId="23739864" w:rsidR="009F7E4C" w:rsidRPr="00D13C95" w:rsidDel="002A6AF1" w:rsidRDefault="009F7E4C" w:rsidP="009F7E4C">
      <w:pPr>
        <w:pStyle w:val="NoSpacing"/>
        <w:jc w:val="both"/>
        <w:rPr>
          <w:del w:id="650" w:author="Diana Velazquez" w:date="2016-03-10T16:05:00Z"/>
          <w:rFonts w:cs="Miriam"/>
        </w:rPr>
      </w:pPr>
    </w:p>
    <w:moveToRangeEnd w:id="648"/>
    <w:p w14:paraId="7E4543AF" w14:textId="24AA04BA" w:rsidR="009F7E4C" w:rsidDel="002A6AF1" w:rsidRDefault="009F7E4C" w:rsidP="008C1BF2">
      <w:pPr>
        <w:pStyle w:val="NoSpacing"/>
        <w:jc w:val="both"/>
        <w:rPr>
          <w:del w:id="651" w:author="Diana Velazquez" w:date="2016-03-10T16:05:00Z"/>
          <w:rFonts w:cs="Miriam"/>
        </w:rPr>
      </w:pPr>
    </w:p>
    <w:p w14:paraId="1BEFEE45" w14:textId="29842997" w:rsidR="002D4D36" w:rsidRPr="00D13C95" w:rsidDel="002A6AF1" w:rsidRDefault="002D4D36" w:rsidP="002D4D36">
      <w:pPr>
        <w:pStyle w:val="NoSpacing"/>
        <w:ind w:left="426"/>
        <w:jc w:val="both"/>
        <w:rPr>
          <w:del w:id="652" w:author="Diana Velazquez" w:date="2016-03-10T16:05:00Z"/>
          <w:rFonts w:cs="Miriam"/>
        </w:rPr>
      </w:pPr>
    </w:p>
    <w:p w14:paraId="5E947E38" w14:textId="6AA10223" w:rsidR="00EB3BBB" w:rsidDel="009F7E4C" w:rsidRDefault="00EB3BBB" w:rsidP="00D13C95">
      <w:pPr>
        <w:pStyle w:val="NoSpacing"/>
        <w:jc w:val="both"/>
        <w:rPr>
          <w:rFonts w:cs="Miriam"/>
        </w:rPr>
      </w:pPr>
      <w:del w:id="653" w:author="Portatil CCB" w:date="2016-02-25T10:05:00Z">
        <w:r w:rsidRPr="00D13C95" w:rsidDel="009F7E4C">
          <w:rPr>
            <w:rFonts w:cs="Miriam"/>
          </w:rPr>
          <w:delText>En estas edades los niños están en un proceso de aprendizaje en el que la concien</w:delText>
        </w:r>
      </w:del>
      <w:del w:id="654" w:author="Portatil CCB" w:date="2016-02-25T10:04:00Z">
        <w:r w:rsidRPr="00D13C95" w:rsidDel="009F7E4C">
          <w:rPr>
            <w:rFonts w:cs="Miriam"/>
          </w:rPr>
          <w:delText>cia moral aún está en formación, y muchos de sus comportamientos son propios de la edad en la que se encuentran</w:delText>
        </w:r>
      </w:del>
      <w:del w:id="655" w:author="Diana Velazquez" w:date="2016-03-10T16:04:00Z">
        <w:r w:rsidRPr="00D13C95" w:rsidDel="002A6AF1">
          <w:rPr>
            <w:rFonts w:cs="Miriam"/>
          </w:rPr>
          <w:delText xml:space="preserve">. </w:delText>
        </w:r>
      </w:del>
      <w:moveFromRangeStart w:id="656" w:author="Portatil CCB" w:date="2016-02-25T10:06:00Z" w:name="move444158104"/>
      <w:moveFrom w:id="657" w:author="Portatil CCB" w:date="2016-02-25T10:06:00Z">
        <w:r w:rsidRPr="00D13C95" w:rsidDel="009F7E4C">
          <w:rPr>
            <w:rFonts w:cs="Miriam"/>
          </w:rPr>
          <w:t>La implementación de las Prácticas Restaurativas posibilita en estas edades la interiorización de la norma y la construcción de capital social.</w:t>
        </w:r>
      </w:moveFrom>
    </w:p>
    <w:moveFromRangeEnd w:id="656"/>
    <w:p w14:paraId="01BB0A2E" w14:textId="4E3C4D69" w:rsidR="002D4D36" w:rsidRPr="00D13C95" w:rsidDel="002A6AF1" w:rsidRDefault="002D4D36" w:rsidP="00D13C95">
      <w:pPr>
        <w:pStyle w:val="NoSpacing"/>
        <w:jc w:val="both"/>
        <w:rPr>
          <w:del w:id="658" w:author="Diana Velazquez" w:date="2016-03-10T16:05:00Z"/>
          <w:rFonts w:cs="Miriam"/>
        </w:rPr>
      </w:pPr>
    </w:p>
    <w:p w14:paraId="7F824665" w14:textId="77777777" w:rsidR="00EB3BBB" w:rsidRDefault="00EB3BBB" w:rsidP="00D13C95">
      <w:pPr>
        <w:pStyle w:val="NoSpacing"/>
        <w:jc w:val="both"/>
        <w:rPr>
          <w:rFonts w:cs="Miriam"/>
        </w:rPr>
      </w:pPr>
      <w:r w:rsidRPr="00D13C95">
        <w:rPr>
          <w:rFonts w:cs="Miriam"/>
        </w:rPr>
        <w:t>Este proceso persigue los siguientes objetivos:</w:t>
      </w:r>
    </w:p>
    <w:p w14:paraId="43D3A008" w14:textId="77777777" w:rsidR="002D4D36" w:rsidRPr="00D13C95" w:rsidRDefault="002D4D36" w:rsidP="00D13C95">
      <w:pPr>
        <w:pStyle w:val="NoSpacing"/>
        <w:jc w:val="both"/>
        <w:rPr>
          <w:rFonts w:cs="Miriam"/>
        </w:rPr>
      </w:pPr>
    </w:p>
    <w:p w14:paraId="28AF2FBF" w14:textId="77777777" w:rsidR="00EB3BBB" w:rsidRDefault="00EB3BBB" w:rsidP="00053334">
      <w:pPr>
        <w:pStyle w:val="NoSpacing"/>
        <w:numPr>
          <w:ilvl w:val="0"/>
          <w:numId w:val="47"/>
        </w:numPr>
        <w:jc w:val="both"/>
        <w:rPr>
          <w:rFonts w:cs="Miriam"/>
        </w:rPr>
      </w:pPr>
      <w:r w:rsidRPr="00D13C95">
        <w:rPr>
          <w:rFonts w:cs="Miriam"/>
        </w:rPr>
        <w:t>Favorecer la socialización y construcción de relaciones.</w:t>
      </w:r>
    </w:p>
    <w:p w14:paraId="63C767E2" w14:textId="77777777" w:rsidR="002D4D36" w:rsidRPr="00D13C95" w:rsidRDefault="002D4D36" w:rsidP="002D4D36">
      <w:pPr>
        <w:pStyle w:val="NoSpacing"/>
        <w:ind w:left="720"/>
        <w:jc w:val="both"/>
        <w:rPr>
          <w:rFonts w:cs="Miriam"/>
        </w:rPr>
      </w:pPr>
    </w:p>
    <w:p w14:paraId="73E93D76" w14:textId="77777777" w:rsidR="00EB3BBB" w:rsidRDefault="00EB3BBB" w:rsidP="00053334">
      <w:pPr>
        <w:pStyle w:val="NoSpacing"/>
        <w:numPr>
          <w:ilvl w:val="0"/>
          <w:numId w:val="47"/>
        </w:numPr>
        <w:jc w:val="both"/>
        <w:rPr>
          <w:rFonts w:cs="Miriam"/>
        </w:rPr>
      </w:pPr>
      <w:r w:rsidRPr="00D13C95">
        <w:rPr>
          <w:rFonts w:cs="Miriam"/>
        </w:rPr>
        <w:t>Reorientar los conflictos y las intervenciones en torno a éstos.</w:t>
      </w:r>
    </w:p>
    <w:p w14:paraId="55E7DB71" w14:textId="77777777" w:rsidR="002D4D36" w:rsidRPr="00D13C95" w:rsidRDefault="002D4D36" w:rsidP="002D4D36">
      <w:pPr>
        <w:pStyle w:val="NoSpacing"/>
        <w:jc w:val="both"/>
        <w:rPr>
          <w:rFonts w:cs="Miriam"/>
        </w:rPr>
      </w:pPr>
    </w:p>
    <w:p w14:paraId="3ADA5664" w14:textId="77777777" w:rsidR="00EB3BBB" w:rsidRDefault="00EB3BBB" w:rsidP="00053334">
      <w:pPr>
        <w:pStyle w:val="NoSpacing"/>
        <w:numPr>
          <w:ilvl w:val="0"/>
          <w:numId w:val="47"/>
        </w:numPr>
        <w:jc w:val="both"/>
        <w:rPr>
          <w:rFonts w:cs="Miriam"/>
        </w:rPr>
      </w:pPr>
      <w:r w:rsidRPr="00D13C95">
        <w:rPr>
          <w:rFonts w:cs="Miriam"/>
        </w:rPr>
        <w:t>Desarrollar sentido de pertenencia y de comunidad.</w:t>
      </w:r>
    </w:p>
    <w:p w14:paraId="65311A16" w14:textId="77777777" w:rsidR="002D4D36" w:rsidRPr="00D13C95" w:rsidRDefault="002D4D36" w:rsidP="002D4D36">
      <w:pPr>
        <w:pStyle w:val="NoSpacing"/>
        <w:jc w:val="both"/>
        <w:rPr>
          <w:rFonts w:cs="Miriam"/>
        </w:rPr>
      </w:pPr>
    </w:p>
    <w:p w14:paraId="27C29D14" w14:textId="77777777" w:rsidR="00EB3BBB" w:rsidRDefault="00C34483" w:rsidP="00053334">
      <w:pPr>
        <w:pStyle w:val="NoSpacing"/>
        <w:numPr>
          <w:ilvl w:val="0"/>
          <w:numId w:val="47"/>
        </w:numPr>
        <w:jc w:val="both"/>
        <w:rPr>
          <w:rFonts w:cs="Miriam"/>
        </w:rPr>
      </w:pPr>
      <w:r w:rsidRPr="00D13C95">
        <w:rPr>
          <w:rFonts w:cs="Miriam"/>
        </w:rPr>
        <w:t>Restaurar</w:t>
      </w:r>
      <w:r w:rsidR="00EB3BBB" w:rsidRPr="00D13C95">
        <w:rPr>
          <w:rFonts w:cs="Miriam"/>
        </w:rPr>
        <w:t xml:space="preserve"> el daño causado con el conflicto y las relaciones entre los afectados</w:t>
      </w:r>
      <w:commentRangeStart w:id="659"/>
      <w:del w:id="660" w:author="Portatil CCB" w:date="2016-02-25T10:07:00Z">
        <w:r w:rsidR="00EB3BBB" w:rsidRPr="00D13C95" w:rsidDel="009F7E4C">
          <w:rPr>
            <w:rFonts w:cs="Miriam"/>
          </w:rPr>
          <w:delText>”</w:delText>
        </w:r>
      </w:del>
      <w:commentRangeEnd w:id="659"/>
      <w:r w:rsidR="00CB68FD">
        <w:rPr>
          <w:rStyle w:val="CommentReference"/>
        </w:rPr>
        <w:commentReference w:id="659"/>
      </w:r>
    </w:p>
    <w:p w14:paraId="7010CEFF" w14:textId="77777777" w:rsidR="002D4D36" w:rsidRPr="00D13C95" w:rsidRDefault="002D4D36" w:rsidP="00D13C95">
      <w:pPr>
        <w:pStyle w:val="NoSpacing"/>
        <w:jc w:val="both"/>
        <w:rPr>
          <w:rFonts w:cs="Miriam"/>
        </w:rPr>
      </w:pPr>
    </w:p>
    <w:p w14:paraId="4FE1F875" w14:textId="77777777" w:rsidR="00EB3BBB" w:rsidRDefault="00EB3BBB" w:rsidP="00D13C95">
      <w:pPr>
        <w:pStyle w:val="NoSpacing"/>
        <w:jc w:val="both"/>
        <w:rPr>
          <w:rFonts w:cs="Miriam"/>
          <w:b/>
        </w:rPr>
      </w:pPr>
      <w:r w:rsidRPr="00D13C95">
        <w:rPr>
          <w:rFonts w:cs="Miriam"/>
          <w:b/>
        </w:rPr>
        <w:t>_ 4.2 FALTAS LEVES</w:t>
      </w:r>
    </w:p>
    <w:p w14:paraId="2B058908" w14:textId="77777777" w:rsidR="002D4D36" w:rsidRPr="00D13C95" w:rsidRDefault="002D4D36" w:rsidP="00D13C95">
      <w:pPr>
        <w:pStyle w:val="NoSpacing"/>
        <w:jc w:val="both"/>
        <w:rPr>
          <w:rFonts w:cs="Miriam"/>
          <w:b/>
        </w:rPr>
      </w:pPr>
    </w:p>
    <w:p w14:paraId="0E66BA4C" w14:textId="610CDD0E" w:rsidR="00EB3BBB" w:rsidRDefault="00EB3BBB" w:rsidP="00D13C95">
      <w:pPr>
        <w:pStyle w:val="NoSpacing"/>
        <w:jc w:val="both"/>
        <w:rPr>
          <w:rFonts w:cs="Miriam"/>
        </w:rPr>
      </w:pPr>
      <w:r w:rsidRPr="00D13C95">
        <w:rPr>
          <w:rFonts w:cs="Miriam"/>
        </w:rPr>
        <w:t>Son aquellas que contradicen las normas básicas del Colegio. Son los incidentes que evidencian el no cumplir con las expectativas de comportamiento en el aula y en el Colegio. Cuando una de estas se presenta</w:t>
      </w:r>
      <w:ins w:id="661" w:author="Portatil CCB" w:date="2016-02-29T22:15:00Z">
        <w:r w:rsidR="003C0478">
          <w:rPr>
            <w:rFonts w:cs="Miriam"/>
          </w:rPr>
          <w:t>,</w:t>
        </w:r>
      </w:ins>
      <w:r w:rsidRPr="00D13C95">
        <w:rPr>
          <w:rFonts w:cs="Miriam"/>
        </w:rPr>
        <w:t xml:space="preserve"> deberá haber una respuesta inmediata por parte del profesor a cargo</w:t>
      </w:r>
      <w:ins w:id="662" w:author="Diana Velazquez" w:date="2016-03-28T16:06:00Z">
        <w:r w:rsidR="00D84459">
          <w:rPr>
            <w:rFonts w:cs="Miriam"/>
          </w:rPr>
          <w:t xml:space="preserve">, </w:t>
        </w:r>
        <w:r w:rsidR="00D84459" w:rsidRPr="00D84459">
          <w:rPr>
            <w:rFonts w:cs="Miriam"/>
            <w:strike/>
            <w:highlight w:val="lightGray"/>
            <w:rPrChange w:id="663" w:author="Diana Velazquez" w:date="2016-03-28T16:07:00Z">
              <w:rPr>
                <w:rFonts w:cs="Miriam"/>
              </w:rPr>
            </w:rPrChange>
          </w:rPr>
          <w:t>seguido del registro de la falta</w:t>
        </w:r>
      </w:ins>
      <w:commentRangeStart w:id="664"/>
      <w:ins w:id="665" w:author="Portatil CCB" w:date="2016-02-25T10:11:00Z">
        <w:r w:rsidR="009F7E4C">
          <w:rPr>
            <w:rFonts w:cs="Miriam"/>
          </w:rPr>
          <w:t>.</w:t>
        </w:r>
      </w:ins>
      <w:del w:id="666" w:author="Portatil CCB" w:date="2016-02-25T10:11:00Z">
        <w:r w:rsidRPr="00D13C95" w:rsidDel="009F7E4C">
          <w:rPr>
            <w:rFonts w:cs="Miriam"/>
          </w:rPr>
          <w:delText>,</w:delText>
        </w:r>
      </w:del>
      <w:del w:id="667" w:author="Diana Velazquez" w:date="2016-03-28T16:06:00Z">
        <w:r w:rsidRPr="00D13C95" w:rsidDel="00D84459">
          <w:rPr>
            <w:rFonts w:cs="Miriam"/>
          </w:rPr>
          <w:delText xml:space="preserve"> </w:delText>
        </w:r>
      </w:del>
      <w:del w:id="668" w:author="Portatil CCB" w:date="2016-02-25T10:11:00Z">
        <w:r w:rsidRPr="00D13C95" w:rsidDel="009F7E4C">
          <w:rPr>
            <w:rFonts w:cs="Miriam"/>
          </w:rPr>
          <w:delText>seguido del registro de la falta</w:delText>
        </w:r>
      </w:del>
      <w:commentRangeEnd w:id="664"/>
      <w:r w:rsidR="00CB68FD">
        <w:rPr>
          <w:rStyle w:val="CommentReference"/>
        </w:rPr>
        <w:commentReference w:id="664"/>
      </w:r>
      <w:del w:id="669" w:author="Diana Velazquez" w:date="2016-03-28T16:06:00Z">
        <w:r w:rsidRPr="00D13C95" w:rsidDel="00D84459">
          <w:rPr>
            <w:rFonts w:cs="Miriam"/>
          </w:rPr>
          <w:delText>.</w:delText>
        </w:r>
      </w:del>
      <w:r w:rsidRPr="00D13C95">
        <w:rPr>
          <w:rFonts w:cs="Miriam"/>
        </w:rPr>
        <w:t xml:space="preserve"> Se consideran faltas leves las siguientes:</w:t>
      </w:r>
    </w:p>
    <w:p w14:paraId="1605A68A" w14:textId="77777777" w:rsidR="002D4D36" w:rsidRDefault="002D4D36" w:rsidP="00D13C95">
      <w:pPr>
        <w:pStyle w:val="NoSpacing"/>
        <w:jc w:val="both"/>
        <w:rPr>
          <w:rFonts w:cs="Miriam"/>
        </w:rPr>
      </w:pPr>
    </w:p>
    <w:p w14:paraId="71D2C70F" w14:textId="77777777" w:rsidR="002D4D36" w:rsidRPr="00D13C95" w:rsidRDefault="002D4D36" w:rsidP="00D13C95">
      <w:pPr>
        <w:pStyle w:val="NoSpacing"/>
        <w:jc w:val="both"/>
        <w:rPr>
          <w:rFonts w:cs="Miriam"/>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3E6178FC" w14:textId="77777777" w:rsidTr="00C344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3E2B7CDD" w14:textId="77777777" w:rsidR="00AD04A6" w:rsidRPr="00C34483" w:rsidRDefault="00AD04A6" w:rsidP="00D13C95">
            <w:pPr>
              <w:pStyle w:val="NoSpacing"/>
              <w:jc w:val="both"/>
              <w:rPr>
                <w:rFonts w:cs="Miriam"/>
                <w:color w:val="auto"/>
              </w:rPr>
            </w:pPr>
            <w:r w:rsidRPr="00C34483">
              <w:rPr>
                <w:rFonts w:cs="Miriam"/>
                <w:color w:val="auto"/>
              </w:rPr>
              <w:t xml:space="preserve">4.2.1 FALTAS LEVES EN </w:t>
            </w:r>
            <w:commentRangeStart w:id="670"/>
            <w:del w:id="671" w:author="Portatil CCB" w:date="2016-02-25T10:29:00Z">
              <w:r w:rsidRPr="00C34483" w:rsidDel="00D07EF5">
                <w:rPr>
                  <w:rFonts w:cs="Miriam"/>
                  <w:color w:val="auto"/>
                </w:rPr>
                <w:delText>LA SECCION DE EN</w:delText>
              </w:r>
            </w:del>
            <w:r w:rsidRPr="00C34483">
              <w:rPr>
                <w:rFonts w:cs="Miriam"/>
                <w:color w:val="auto"/>
              </w:rPr>
              <w:t xml:space="preserve"> </w:t>
            </w:r>
            <w:commentRangeEnd w:id="670"/>
            <w:r w:rsidR="00CB68FD">
              <w:rPr>
                <w:rStyle w:val="CommentReference"/>
                <w:b w:val="0"/>
                <w:bCs w:val="0"/>
                <w:color w:val="auto"/>
              </w:rPr>
              <w:commentReference w:id="670"/>
            </w:r>
            <w:r w:rsidRPr="00C34483">
              <w:rPr>
                <w:rFonts w:cs="Miriam"/>
                <w:color w:val="auto"/>
              </w:rPr>
              <w:t>LA SECCION DE EARLY CHILDHOOD</w:t>
            </w:r>
          </w:p>
          <w:p w14:paraId="25621236" w14:textId="77777777" w:rsidR="00AD04A6" w:rsidRPr="00C34483" w:rsidRDefault="00AD04A6" w:rsidP="00D13C95">
            <w:pPr>
              <w:pStyle w:val="NoSpacing"/>
              <w:jc w:val="both"/>
              <w:rPr>
                <w:rFonts w:cs="Miriam"/>
                <w:color w:val="auto"/>
              </w:rPr>
            </w:pPr>
            <w:r w:rsidRPr="00C34483">
              <w:rPr>
                <w:rFonts w:cs="Miriam"/>
                <w:color w:val="auto"/>
              </w:rPr>
              <w:t>(PREKINDER, KINDER, PRIMERO)</w:t>
            </w:r>
          </w:p>
        </w:tc>
      </w:tr>
      <w:tr w:rsidR="00C34483" w:rsidRPr="00C34483" w14:paraId="0720B633" w14:textId="77777777" w:rsidTr="00C344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3C6B2D72" w14:textId="77777777" w:rsidR="00AD04A6" w:rsidRPr="00C34483" w:rsidRDefault="00AD04A6" w:rsidP="00D13C95">
            <w:pPr>
              <w:pStyle w:val="NoSpacing"/>
              <w:jc w:val="both"/>
              <w:rPr>
                <w:rFonts w:cs="Miriam"/>
                <w:color w:val="auto"/>
              </w:rPr>
            </w:pPr>
            <w:r w:rsidRPr="00C34483">
              <w:rPr>
                <w:rFonts w:cs="Miriam"/>
                <w:color w:val="auto"/>
              </w:rPr>
              <w:t>Faltas:</w:t>
            </w:r>
          </w:p>
        </w:tc>
        <w:tc>
          <w:tcPr>
            <w:tcW w:w="4414" w:type="dxa"/>
          </w:tcPr>
          <w:p w14:paraId="76BB3658" w14:textId="77777777" w:rsidR="00AD04A6" w:rsidRPr="00C34483" w:rsidRDefault="00AD04A6"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Procedimiento para su control y enmienda:</w:t>
            </w:r>
          </w:p>
        </w:tc>
      </w:tr>
      <w:tr w:rsidR="00C34483" w:rsidRPr="00C34483" w14:paraId="4DACC08D" w14:textId="77777777" w:rsidTr="00C34483">
        <w:tc>
          <w:tcPr>
            <w:cnfStyle w:val="001000000000" w:firstRow="0" w:lastRow="0" w:firstColumn="1" w:lastColumn="0" w:oddVBand="0" w:evenVBand="0" w:oddHBand="0" w:evenHBand="0" w:firstRowFirstColumn="0" w:firstRowLastColumn="0" w:lastRowFirstColumn="0" w:lastRowLastColumn="0"/>
            <w:tcW w:w="4414" w:type="dxa"/>
          </w:tcPr>
          <w:p w14:paraId="0CFA691E" w14:textId="77777777" w:rsidR="001459D7" w:rsidRPr="00C34483" w:rsidRDefault="001459D7" w:rsidP="00D13C95">
            <w:pPr>
              <w:pStyle w:val="NoSpacing"/>
              <w:jc w:val="both"/>
              <w:rPr>
                <w:rFonts w:cs="Miriam"/>
                <w:b w:val="0"/>
                <w:color w:val="auto"/>
              </w:rPr>
            </w:pPr>
            <w:r w:rsidRPr="00C34483">
              <w:rPr>
                <w:rFonts w:cs="Miriam"/>
                <w:b w:val="0"/>
                <w:color w:val="auto"/>
              </w:rPr>
              <w:t>_Llegar tarde a clase u otra actividad académica.</w:t>
            </w:r>
          </w:p>
          <w:p w14:paraId="7D9F6C47" w14:textId="77777777" w:rsidR="001459D7" w:rsidRPr="00C34483" w:rsidRDefault="001459D7" w:rsidP="00D13C95">
            <w:pPr>
              <w:pStyle w:val="NoSpacing"/>
              <w:jc w:val="both"/>
              <w:rPr>
                <w:rFonts w:cs="Miriam"/>
                <w:b w:val="0"/>
                <w:color w:val="auto"/>
              </w:rPr>
            </w:pPr>
            <w:r w:rsidRPr="00C34483">
              <w:rPr>
                <w:rFonts w:cs="Miriam"/>
                <w:b w:val="0"/>
                <w:color w:val="auto"/>
              </w:rPr>
              <w:t>_Interrumpir reiteradamente el desarrollo normal de las actividades académicas conversando, o distrayendo a los compañeros.</w:t>
            </w:r>
          </w:p>
          <w:p w14:paraId="6809CB76" w14:textId="77777777" w:rsidR="001459D7" w:rsidRPr="00C34483" w:rsidRDefault="001459D7" w:rsidP="00D13C95">
            <w:pPr>
              <w:pStyle w:val="NoSpacing"/>
              <w:jc w:val="both"/>
              <w:rPr>
                <w:rFonts w:cs="Miriam"/>
                <w:b w:val="0"/>
                <w:color w:val="auto"/>
              </w:rPr>
            </w:pPr>
            <w:r w:rsidRPr="00C34483">
              <w:rPr>
                <w:rFonts w:cs="Miriam"/>
                <w:b w:val="0"/>
                <w:color w:val="auto"/>
              </w:rPr>
              <w:t>_No acatar las indicaciones dadas por los adultos.</w:t>
            </w:r>
          </w:p>
          <w:p w14:paraId="5ACF6ED1" w14:textId="77777777" w:rsidR="001459D7" w:rsidRPr="00C34483" w:rsidRDefault="001459D7" w:rsidP="00D13C95">
            <w:pPr>
              <w:pStyle w:val="NoSpacing"/>
              <w:jc w:val="both"/>
              <w:rPr>
                <w:rFonts w:cs="Miriam"/>
                <w:b w:val="0"/>
                <w:color w:val="auto"/>
              </w:rPr>
            </w:pPr>
            <w:r w:rsidRPr="00C34483">
              <w:rPr>
                <w:rFonts w:cs="Miriam"/>
                <w:b w:val="0"/>
                <w:color w:val="auto"/>
              </w:rPr>
              <w:t>_No portar los uniformes de acuerdo a lo estipulado en el presente manual.</w:t>
            </w:r>
          </w:p>
          <w:p w14:paraId="62DB38EA" w14:textId="77777777" w:rsidR="001459D7" w:rsidRPr="00C34483" w:rsidRDefault="001459D7" w:rsidP="00D13C95">
            <w:pPr>
              <w:pStyle w:val="NoSpacing"/>
              <w:jc w:val="both"/>
              <w:rPr>
                <w:rFonts w:cs="Miriam"/>
                <w:b w:val="0"/>
                <w:color w:val="auto"/>
              </w:rPr>
            </w:pPr>
            <w:r w:rsidRPr="00C34483">
              <w:rPr>
                <w:rFonts w:cs="Miriam"/>
                <w:b w:val="0"/>
                <w:color w:val="auto"/>
              </w:rPr>
              <w:t>_Hacer uso de dispositivos de comunicación inalámbrica (celulares), reproductores de música, tabletas electrónicas, entre otros, durante la jornada académica. (</w:t>
            </w:r>
            <w:commentRangeStart w:id="672"/>
            <w:r w:rsidRPr="00C34483">
              <w:rPr>
                <w:rFonts w:cs="Miriam"/>
                <w:b w:val="0"/>
                <w:color w:val="auto"/>
              </w:rPr>
              <w:t>El Colegio no se responsabiliza por extravío o pérdida de ningún objeto.)</w:t>
            </w:r>
            <w:commentRangeEnd w:id="672"/>
            <w:r w:rsidR="008C1BF2">
              <w:rPr>
                <w:rStyle w:val="CommentReference"/>
                <w:b w:val="0"/>
                <w:bCs w:val="0"/>
                <w:color w:val="auto"/>
              </w:rPr>
              <w:commentReference w:id="672"/>
            </w:r>
          </w:p>
          <w:p w14:paraId="0F2365EB" w14:textId="77777777" w:rsidR="001459D7" w:rsidRPr="00C34483" w:rsidRDefault="001459D7" w:rsidP="00D13C95">
            <w:pPr>
              <w:pStyle w:val="NoSpacing"/>
              <w:jc w:val="both"/>
              <w:rPr>
                <w:rFonts w:cs="Miriam"/>
                <w:b w:val="0"/>
                <w:color w:val="auto"/>
              </w:rPr>
            </w:pPr>
            <w:r w:rsidRPr="00C34483">
              <w:rPr>
                <w:rFonts w:cs="Miriam"/>
                <w:b w:val="0"/>
                <w:color w:val="auto"/>
              </w:rPr>
              <w:t>_Traer al Colegio juguetes sin permiso de la institución o utilizarlos en momentos no autorizados.</w:t>
            </w:r>
          </w:p>
          <w:p w14:paraId="5C0993FA" w14:textId="77777777" w:rsidR="001459D7" w:rsidRPr="00C34483" w:rsidRDefault="001459D7" w:rsidP="00D13C95">
            <w:pPr>
              <w:pStyle w:val="NoSpacing"/>
              <w:jc w:val="both"/>
              <w:rPr>
                <w:rFonts w:cs="Miriam"/>
                <w:b w:val="0"/>
                <w:color w:val="auto"/>
              </w:rPr>
            </w:pPr>
            <w:r w:rsidRPr="00C34483">
              <w:rPr>
                <w:rFonts w:cs="Miriam"/>
                <w:b w:val="0"/>
                <w:color w:val="auto"/>
              </w:rPr>
              <w:t>_Comprar en la cafetería del Colegio sin haber sido autorizado para ello.</w:t>
            </w:r>
          </w:p>
          <w:p w14:paraId="767ED315" w14:textId="77777777" w:rsidR="001459D7" w:rsidRPr="00C34483" w:rsidRDefault="001459D7" w:rsidP="00D13C95">
            <w:pPr>
              <w:pStyle w:val="NoSpacing"/>
              <w:jc w:val="both"/>
              <w:rPr>
                <w:rFonts w:cs="Miriam"/>
                <w:b w:val="0"/>
                <w:color w:val="auto"/>
              </w:rPr>
            </w:pPr>
            <w:r w:rsidRPr="00C34483">
              <w:rPr>
                <w:rFonts w:cs="Miriam"/>
                <w:b w:val="0"/>
                <w:color w:val="auto"/>
              </w:rPr>
              <w:t>_Realizar ventas en el Colegio.</w:t>
            </w:r>
          </w:p>
          <w:p w14:paraId="7A74B0BB" w14:textId="77777777" w:rsidR="00AD04A6" w:rsidRPr="00C34483" w:rsidRDefault="001459D7" w:rsidP="00D13C95">
            <w:pPr>
              <w:pStyle w:val="NoSpacing"/>
              <w:jc w:val="both"/>
              <w:rPr>
                <w:rFonts w:cs="Miriam"/>
                <w:b w:val="0"/>
                <w:color w:val="auto"/>
              </w:rPr>
            </w:pPr>
            <w:r w:rsidRPr="00C34483">
              <w:rPr>
                <w:rFonts w:cs="Miriam"/>
                <w:b w:val="0"/>
                <w:color w:val="auto"/>
              </w:rPr>
              <w:t>_En general, todo compartimiento que contravenga las normas básicas del Colegio ya sea en el aula, la biblioteca, la cafetería, la zona de juegos, el auditorio, en los buses o fuera del Colegio en actividades programadas.</w:t>
            </w:r>
          </w:p>
        </w:tc>
        <w:tc>
          <w:tcPr>
            <w:tcW w:w="4414" w:type="dxa"/>
          </w:tcPr>
          <w:p w14:paraId="69ACE98C" w14:textId="70D5A27D" w:rsidR="001459D7" w:rsidRPr="00C34483" w:rsidRDefault="001459D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1. La profesora y/o psicóloga</w:t>
            </w:r>
            <w:ins w:id="673" w:author="Portatil CCB" w:date="2016-02-25T10:12:00Z">
              <w:r w:rsidR="00FE1B79">
                <w:rPr>
                  <w:rFonts w:cs="Miriam"/>
                </w:rPr>
                <w:t xml:space="preserve"> </w:t>
              </w:r>
              <w:commentRangeStart w:id="674"/>
              <w:r w:rsidR="00FE1B79">
                <w:rPr>
                  <w:rFonts w:cs="Miriam"/>
                </w:rPr>
                <w:t xml:space="preserve">y el Asistente en </w:t>
              </w:r>
            </w:ins>
            <w:ins w:id="675" w:author="Portatil CCB" w:date="2016-02-29T20:07:00Z">
              <w:r w:rsidR="00FE1B79">
                <w:rPr>
                  <w:rFonts w:cs="Miriam"/>
                </w:rPr>
                <w:t>J</w:t>
              </w:r>
            </w:ins>
            <w:ins w:id="676" w:author="Portatil CCB" w:date="2016-02-25T10:12:00Z">
              <w:r w:rsidR="009F7E4C">
                <w:rPr>
                  <w:rFonts w:cs="Miriam"/>
                </w:rPr>
                <w:t>efe</w:t>
              </w:r>
            </w:ins>
            <w:commentRangeEnd w:id="674"/>
            <w:r w:rsidR="00CB68FD">
              <w:rPr>
                <w:rStyle w:val="CommentReference"/>
              </w:rPr>
              <w:commentReference w:id="674"/>
            </w:r>
            <w:r w:rsidRPr="00C34483">
              <w:rPr>
                <w:rFonts w:cs="Miriam"/>
              </w:rPr>
              <w:t xml:space="preserve"> interviene al niño(a) señalando su conducta y llevándolo a reflexionar sobre su actitud o comportamiento ofreciéndole alternativas de solución, mostrándole las consecuencias de sus actos, explorando sentimientos y acompañándolo a reparar el daño. Con los niños mayores </w:t>
            </w:r>
            <w:commentRangeStart w:id="677"/>
            <w:del w:id="678" w:author="Portatil CCB" w:date="2016-02-25T10:12:00Z">
              <w:r w:rsidRPr="00C34483" w:rsidDel="009F7E4C">
                <w:rPr>
                  <w:rFonts w:cs="Miriam"/>
                </w:rPr>
                <w:delText>de tres años</w:delText>
              </w:r>
            </w:del>
            <w:r w:rsidRPr="00C34483">
              <w:rPr>
                <w:rFonts w:cs="Miriam"/>
              </w:rPr>
              <w:t xml:space="preserve"> </w:t>
            </w:r>
            <w:commentRangeEnd w:id="677"/>
            <w:r w:rsidR="00CB68FD">
              <w:rPr>
                <w:rStyle w:val="CommentReference"/>
              </w:rPr>
              <w:commentReference w:id="677"/>
            </w:r>
            <w:r w:rsidRPr="00C34483">
              <w:rPr>
                <w:rFonts w:cs="Miriam"/>
              </w:rPr>
              <w:t>se intenta establecer compromisos verbales que lleven al mejoramiento de su conducta.</w:t>
            </w:r>
          </w:p>
          <w:p w14:paraId="29888431" w14:textId="1DFED2F1" w:rsidR="001459D7" w:rsidRPr="00C34483" w:rsidRDefault="001459D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2. Si el comportamiento inadecuado persiste se establecen diferentes medidas y estrategias como la de prescindir de su participación en las actividades e invitarlo a observar y reflexionar sobre la conducta apropiada de sus compañeros con el acompañamiento permanente del adulto bien sea de las profesoras y/o psicóloga</w:t>
            </w:r>
            <w:ins w:id="679" w:author="Portatil CCB" w:date="2016-02-25T10:13:00Z">
              <w:r w:rsidR="009F7E4C">
                <w:rPr>
                  <w:rFonts w:cs="Miriam"/>
                </w:rPr>
                <w:t xml:space="preserve"> </w:t>
              </w:r>
              <w:commentRangeStart w:id="680"/>
              <w:r w:rsidR="009F7E4C">
                <w:rPr>
                  <w:rFonts w:cs="Miriam"/>
                </w:rPr>
                <w:t xml:space="preserve">y/o Asistente </w:t>
              </w:r>
            </w:ins>
            <w:ins w:id="681" w:author="Portatil CCB" w:date="2016-02-29T22:16:00Z">
              <w:r w:rsidR="003C0478">
                <w:rPr>
                  <w:rFonts w:cs="Miriam"/>
                </w:rPr>
                <w:t>en Jefe</w:t>
              </w:r>
            </w:ins>
            <w:del w:id="682" w:author="Portatil CCB" w:date="2016-02-25T10:13:00Z">
              <w:r w:rsidRPr="00C34483" w:rsidDel="009F7E4C">
                <w:rPr>
                  <w:rFonts w:cs="Miriam"/>
                </w:rPr>
                <w:delText>.</w:delText>
              </w:r>
            </w:del>
            <w:commentRangeEnd w:id="680"/>
            <w:r w:rsidR="00CB68FD">
              <w:rPr>
                <w:rStyle w:val="CommentReference"/>
              </w:rPr>
              <w:commentReference w:id="680"/>
            </w:r>
          </w:p>
          <w:p w14:paraId="75440797" w14:textId="77777777" w:rsidR="001459D7" w:rsidRPr="00C34483" w:rsidRDefault="001459D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3. Si su comportamiento co</w:t>
            </w:r>
            <w:r w:rsidR="008123B4" w:rsidRPr="00C34483">
              <w:rPr>
                <w:rFonts w:cs="Miriam"/>
              </w:rPr>
              <w:t xml:space="preserve">mienza a afectar reiteradamente </w:t>
            </w:r>
            <w:r w:rsidRPr="00C34483">
              <w:rPr>
                <w:rFonts w:cs="Miriam"/>
              </w:rPr>
              <w:t>la relación con sus</w:t>
            </w:r>
            <w:r w:rsidR="008123B4" w:rsidRPr="00C34483">
              <w:rPr>
                <w:rFonts w:cs="Miriam"/>
              </w:rPr>
              <w:t xml:space="preserve"> compañeros y el funcionamiento </w:t>
            </w:r>
            <w:r w:rsidRPr="00C34483">
              <w:rPr>
                <w:rFonts w:cs="Miriam"/>
              </w:rPr>
              <w:t>del grupo, se cita a los padres para informarles sobre su conducta, actitud o comportamiento, y acordar estrategias de manejo en casa buscando consistencia y coherencia con el Colegio. Los padres deben comprometerse a seguir las recomendaciones sugeridas en la reunión.</w:t>
            </w:r>
          </w:p>
          <w:p w14:paraId="4DE42A1C" w14:textId="090A1C8F" w:rsidR="001459D7" w:rsidRPr="00C34483" w:rsidRDefault="001459D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4. Si el comportamiento o actitud del niño persiste se cita nuevamente a los padres para hacer el seguimiento y establecer, nuevos acuerdos y estrategias</w:t>
            </w:r>
            <w:ins w:id="683" w:author="Portatil CCB" w:date="2016-02-25T10:14:00Z">
              <w:r w:rsidR="000E06F7">
                <w:rPr>
                  <w:rFonts w:cs="Miriam"/>
                </w:rPr>
                <w:t xml:space="preserve"> </w:t>
              </w:r>
              <w:commentRangeStart w:id="684"/>
              <w:r w:rsidR="000E06F7" w:rsidRPr="00D84459">
                <w:rPr>
                  <w:rFonts w:cs="Miriam"/>
                  <w:highlight w:val="lightGray"/>
                  <w:rPrChange w:id="685" w:author="Diana Velazquez" w:date="2016-03-28T16:08:00Z">
                    <w:rPr>
                      <w:rFonts w:cs="Miriam"/>
                    </w:rPr>
                  </w:rPrChange>
                </w:rPr>
                <w:t>que favorezcan el proceso general del estudiante.</w:t>
              </w:r>
            </w:ins>
            <w:r w:rsidRPr="00C34483">
              <w:rPr>
                <w:rFonts w:cs="Miriam"/>
              </w:rPr>
              <w:t xml:space="preserve"> </w:t>
            </w:r>
            <w:del w:id="686" w:author="Portatil CCB" w:date="2016-02-25T10:14:00Z">
              <w:r w:rsidRPr="00C34483" w:rsidDel="000E06F7">
                <w:rPr>
                  <w:rFonts w:cs="Miriam"/>
                </w:rPr>
                <w:delText>de implementación en las pautas de crianza</w:delText>
              </w:r>
            </w:del>
            <w:r w:rsidRPr="00C34483">
              <w:rPr>
                <w:rFonts w:cs="Miriam"/>
              </w:rPr>
              <w:t>.</w:t>
            </w:r>
            <w:del w:id="687" w:author="Portatil CCB" w:date="2016-02-25T10:29:00Z">
              <w:r w:rsidRPr="00C34483" w:rsidDel="00D07EF5">
                <w:rPr>
                  <w:rFonts w:cs="Miriam"/>
                </w:rPr>
                <w:delText xml:space="preserve"> En caso de ser necesario, se considera la posibilidad, de remisión a terapia externa, a cargo de la psicóloga de la sección.</w:delText>
              </w:r>
            </w:del>
            <w:commentRangeEnd w:id="684"/>
            <w:r w:rsidR="00CB68FD">
              <w:rPr>
                <w:rStyle w:val="CommentReference"/>
              </w:rPr>
              <w:commentReference w:id="684"/>
            </w:r>
          </w:p>
          <w:p w14:paraId="4530508F" w14:textId="77777777" w:rsidR="001459D7" w:rsidRPr="00C34483" w:rsidRDefault="001459D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 xml:space="preserve">5. </w:t>
            </w:r>
            <w:commentRangeStart w:id="688"/>
            <w:r w:rsidRPr="00C34483">
              <w:rPr>
                <w:rFonts w:cs="Miriam"/>
              </w:rPr>
              <w:t>Se realizarán reuniones con padres de familia, con el fin de analizar y proponer un trabajo continuo padres de familia-Colegio.</w:t>
            </w:r>
          </w:p>
          <w:p w14:paraId="698F565D" w14:textId="788A7701" w:rsidR="001459D7" w:rsidRPr="00C34483" w:rsidDel="00D84459" w:rsidRDefault="001459D7">
            <w:pPr>
              <w:pStyle w:val="NoSpacing"/>
              <w:jc w:val="both"/>
              <w:cnfStyle w:val="000000000000" w:firstRow="0" w:lastRow="0" w:firstColumn="0" w:lastColumn="0" w:oddVBand="0" w:evenVBand="0" w:oddHBand="0" w:evenHBand="0" w:firstRowFirstColumn="0" w:firstRowLastColumn="0" w:lastRowFirstColumn="0" w:lastRowLastColumn="0"/>
              <w:rPr>
                <w:del w:id="689" w:author="Diana Velazquez" w:date="2016-03-28T16:08:00Z"/>
                <w:rFonts w:cs="Miriam"/>
              </w:rPr>
            </w:pPr>
            <w:r w:rsidRPr="00C34483">
              <w:rPr>
                <w:rFonts w:cs="Miriam"/>
              </w:rPr>
              <w:t>_De no cumplir con la norma establecida, el celular, reproductor de música, i</w:t>
            </w:r>
            <w:ins w:id="690" w:author="Portatil CCB" w:date="2016-02-29T22:42:00Z">
              <w:r w:rsidR="00FA4849" w:rsidRPr="00D84459">
                <w:rPr>
                  <w:rFonts w:cs="Miriam"/>
                  <w:highlight w:val="lightGray"/>
                  <w:rPrChange w:id="691" w:author="Diana Velazquez" w:date="2016-03-28T16:08:00Z">
                    <w:rPr>
                      <w:rFonts w:cs="Miriam"/>
                    </w:rPr>
                  </w:rPrChange>
                </w:rPr>
                <w:t>P</w:t>
              </w:r>
            </w:ins>
            <w:del w:id="692" w:author="Portatil CCB" w:date="2016-02-29T22:42:00Z">
              <w:r w:rsidRPr="00C34483" w:rsidDel="00FA4849">
                <w:rPr>
                  <w:rFonts w:cs="Miriam"/>
                </w:rPr>
                <w:delText>p</w:delText>
              </w:r>
            </w:del>
            <w:r w:rsidRPr="00C34483">
              <w:rPr>
                <w:rFonts w:cs="Miriam"/>
              </w:rPr>
              <w:t>od, o cualquier otro dispositivo electrónico, será decomisado y entregado al otro día hábil escolar al final de la jornada, de reincidir se confiscará por</w:t>
            </w:r>
            <w:ins w:id="693" w:author="Diana Velazquez" w:date="2016-03-28T16:08:00Z">
              <w:r w:rsidR="00D84459">
                <w:rPr>
                  <w:rFonts w:cs="Miriam"/>
                </w:rPr>
                <w:t xml:space="preserve"> </w:t>
              </w:r>
            </w:ins>
          </w:p>
          <w:p w14:paraId="3AF11483" w14:textId="77777777" w:rsidR="00AD04A6" w:rsidRPr="00C34483" w:rsidRDefault="001459D7">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5 días hábiles, en caso de reincidir los padres deberán ir al Colegio a recogerlo.</w:t>
            </w:r>
            <w:commentRangeEnd w:id="688"/>
            <w:r w:rsidR="008C1BF2">
              <w:rPr>
                <w:rStyle w:val="CommentReference"/>
              </w:rPr>
              <w:commentReference w:id="688"/>
            </w:r>
          </w:p>
        </w:tc>
      </w:tr>
    </w:tbl>
    <w:p w14:paraId="7763CEB1" w14:textId="6EAC38FA" w:rsidR="00D84459" w:rsidRDefault="00D84459" w:rsidP="00D13C95">
      <w:pPr>
        <w:pStyle w:val="NoSpacing"/>
        <w:jc w:val="both"/>
        <w:rPr>
          <w:ins w:id="694" w:author="Diana Velazquez" w:date="2016-03-28T16:09:00Z"/>
          <w:rFonts w:cs="Miriam"/>
          <w:color w:val="FF0000"/>
        </w:rPr>
      </w:pPr>
    </w:p>
    <w:p w14:paraId="6012BB8A" w14:textId="77777777" w:rsidR="00D84459" w:rsidRDefault="00D84459">
      <w:pPr>
        <w:rPr>
          <w:ins w:id="695" w:author="Diana Velazquez" w:date="2016-03-28T16:09:00Z"/>
          <w:rFonts w:cs="Miriam"/>
          <w:color w:val="FF0000"/>
        </w:rPr>
      </w:pPr>
      <w:ins w:id="696" w:author="Diana Velazquez" w:date="2016-03-28T16:09:00Z">
        <w:r>
          <w:rPr>
            <w:rFonts w:cs="Miriam"/>
            <w:color w:val="FF0000"/>
          </w:rPr>
          <w:br w:type="page"/>
        </w:r>
      </w:ins>
    </w:p>
    <w:p w14:paraId="298F047F" w14:textId="77777777" w:rsidR="00EB3BBB" w:rsidRPr="00D13C95" w:rsidRDefault="00EB3BBB" w:rsidP="00D13C95">
      <w:pPr>
        <w:pStyle w:val="NoSpacing"/>
        <w:jc w:val="both"/>
        <w:rPr>
          <w:rFonts w:cs="Miriam"/>
          <w:color w:val="FF0000"/>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713D9BCA" w14:textId="77777777" w:rsidTr="00517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4AFD449A" w14:textId="77777777" w:rsidR="007C376F" w:rsidRPr="00C34483" w:rsidRDefault="007C376F" w:rsidP="00D13C95">
            <w:pPr>
              <w:pStyle w:val="NoSpacing"/>
              <w:jc w:val="both"/>
              <w:rPr>
                <w:rFonts w:cs="Miriam"/>
                <w:color w:val="auto"/>
              </w:rPr>
            </w:pPr>
            <w:r w:rsidRPr="00C34483">
              <w:rPr>
                <w:rFonts w:cs="Miriam"/>
                <w:color w:val="auto"/>
              </w:rPr>
              <w:t>_4.2.2 FALTAS LEVES EN LA SECCIÓN DE PRIMARIA</w:t>
            </w:r>
          </w:p>
        </w:tc>
      </w:tr>
      <w:tr w:rsidR="00C34483" w:rsidRPr="00C34483" w14:paraId="6F9E1C0B" w14:textId="77777777" w:rsidTr="00517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638E7809" w14:textId="77777777" w:rsidR="00EE3A29" w:rsidRPr="00C34483" w:rsidRDefault="00EE3A29" w:rsidP="00D13C95">
            <w:pPr>
              <w:pStyle w:val="NoSpacing"/>
              <w:jc w:val="both"/>
              <w:rPr>
                <w:rFonts w:cs="Miriam"/>
                <w:color w:val="auto"/>
              </w:rPr>
            </w:pPr>
            <w:r w:rsidRPr="00C34483">
              <w:rPr>
                <w:rFonts w:cs="Miriam"/>
                <w:color w:val="auto"/>
              </w:rPr>
              <w:t>Faltas:</w:t>
            </w:r>
          </w:p>
        </w:tc>
        <w:tc>
          <w:tcPr>
            <w:tcW w:w="4414" w:type="dxa"/>
          </w:tcPr>
          <w:p w14:paraId="6B9FE196" w14:textId="77777777" w:rsidR="00EE3A29" w:rsidRPr="00C34483" w:rsidRDefault="00EE3A29"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Procedimiento para su control y enmienda:</w:t>
            </w:r>
          </w:p>
        </w:tc>
      </w:tr>
      <w:tr w:rsidR="00C34483" w:rsidRPr="00C34483" w14:paraId="3283A952" w14:textId="77777777" w:rsidTr="005174F1">
        <w:tc>
          <w:tcPr>
            <w:cnfStyle w:val="001000000000" w:firstRow="0" w:lastRow="0" w:firstColumn="1" w:lastColumn="0" w:oddVBand="0" w:evenVBand="0" w:oddHBand="0" w:evenHBand="0" w:firstRowFirstColumn="0" w:firstRowLastColumn="0" w:lastRowFirstColumn="0" w:lastRowLastColumn="0"/>
            <w:tcW w:w="4414" w:type="dxa"/>
          </w:tcPr>
          <w:p w14:paraId="1FA6C936" w14:textId="77777777" w:rsidR="00EE3A29" w:rsidRPr="00C34483" w:rsidRDefault="00EE3A29" w:rsidP="00D13C95">
            <w:pPr>
              <w:pStyle w:val="NoSpacing"/>
              <w:jc w:val="both"/>
              <w:rPr>
                <w:rFonts w:cs="Miriam"/>
                <w:b w:val="0"/>
                <w:color w:val="auto"/>
              </w:rPr>
            </w:pPr>
            <w:r w:rsidRPr="00C34483">
              <w:rPr>
                <w:rFonts w:cs="Miriam"/>
                <w:b w:val="0"/>
                <w:color w:val="auto"/>
              </w:rPr>
              <w:t>_Llegada tarde al Coleg</w:t>
            </w:r>
            <w:r w:rsidR="007C376F" w:rsidRPr="00C34483">
              <w:rPr>
                <w:rFonts w:cs="Miriam"/>
                <w:b w:val="0"/>
                <w:color w:val="auto"/>
              </w:rPr>
              <w:t xml:space="preserve">io, a clase, o a cualquier otra </w:t>
            </w:r>
            <w:r w:rsidRPr="00C34483">
              <w:rPr>
                <w:rFonts w:cs="Miriam"/>
                <w:b w:val="0"/>
                <w:color w:val="auto"/>
              </w:rPr>
              <w:t>actividad programada, sin causa justificada.</w:t>
            </w:r>
          </w:p>
          <w:p w14:paraId="5C81CFCB" w14:textId="77777777" w:rsidR="00EE3A29" w:rsidRPr="00C34483" w:rsidRDefault="00EE3A29" w:rsidP="00D13C95">
            <w:pPr>
              <w:pStyle w:val="NoSpacing"/>
              <w:jc w:val="both"/>
              <w:rPr>
                <w:rFonts w:cs="Miriam"/>
                <w:b w:val="0"/>
                <w:color w:val="auto"/>
              </w:rPr>
            </w:pPr>
            <w:r w:rsidRPr="00C34483">
              <w:rPr>
                <w:rFonts w:cs="Miriam"/>
                <w:b w:val="0"/>
                <w:color w:val="auto"/>
              </w:rPr>
              <w:t>_Interrumpir reit</w:t>
            </w:r>
            <w:r w:rsidR="007C376F" w:rsidRPr="00C34483">
              <w:rPr>
                <w:rFonts w:cs="Miriam"/>
                <w:b w:val="0"/>
                <w:color w:val="auto"/>
              </w:rPr>
              <w:t xml:space="preserve">eradamente el desarrollo de las </w:t>
            </w:r>
            <w:r w:rsidRPr="00C34483">
              <w:rPr>
                <w:rFonts w:cs="Miriam"/>
                <w:b w:val="0"/>
                <w:color w:val="auto"/>
              </w:rPr>
              <w:t>actividades académi</w:t>
            </w:r>
            <w:r w:rsidR="007C376F" w:rsidRPr="00C34483">
              <w:rPr>
                <w:rFonts w:cs="Miriam"/>
                <w:b w:val="0"/>
                <w:color w:val="auto"/>
              </w:rPr>
              <w:t xml:space="preserve">cas, asambleas o cualquier otra </w:t>
            </w:r>
            <w:r w:rsidRPr="00C34483">
              <w:rPr>
                <w:rFonts w:cs="Miriam"/>
                <w:b w:val="0"/>
                <w:color w:val="auto"/>
              </w:rPr>
              <w:t>actividad programada.</w:t>
            </w:r>
          </w:p>
          <w:p w14:paraId="7B0D7AE8" w14:textId="77777777" w:rsidR="00EE3A29" w:rsidRPr="00C34483" w:rsidRDefault="00EE3A29" w:rsidP="00D13C95">
            <w:pPr>
              <w:pStyle w:val="NoSpacing"/>
              <w:jc w:val="both"/>
              <w:rPr>
                <w:rFonts w:cs="Miriam"/>
                <w:b w:val="0"/>
                <w:color w:val="auto"/>
              </w:rPr>
            </w:pPr>
            <w:r w:rsidRPr="00C34483">
              <w:rPr>
                <w:rFonts w:cs="Miriam"/>
                <w:b w:val="0"/>
                <w:color w:val="auto"/>
              </w:rPr>
              <w:t>_Incumplimiento d</w:t>
            </w:r>
            <w:r w:rsidR="007C376F" w:rsidRPr="00C34483">
              <w:rPr>
                <w:rFonts w:cs="Miriam"/>
                <w:b w:val="0"/>
                <w:color w:val="auto"/>
              </w:rPr>
              <w:t xml:space="preserve">e las normas del uniforme o las </w:t>
            </w:r>
            <w:r w:rsidRPr="00C34483">
              <w:rPr>
                <w:rFonts w:cs="Miriam"/>
                <w:b w:val="0"/>
                <w:color w:val="auto"/>
              </w:rPr>
              <w:t>demás reglas referentes a la presentación.</w:t>
            </w:r>
          </w:p>
          <w:p w14:paraId="4F310028" w14:textId="77777777" w:rsidR="00EE3A29" w:rsidRPr="00C34483" w:rsidRDefault="00EE3A29" w:rsidP="00D13C95">
            <w:pPr>
              <w:pStyle w:val="NoSpacing"/>
              <w:jc w:val="both"/>
              <w:rPr>
                <w:rFonts w:cs="Miriam"/>
                <w:b w:val="0"/>
                <w:color w:val="auto"/>
              </w:rPr>
            </w:pPr>
            <w:r w:rsidRPr="00C34483">
              <w:rPr>
                <w:rFonts w:cs="Miriam"/>
                <w:b w:val="0"/>
                <w:color w:val="auto"/>
              </w:rPr>
              <w:t>_Comer o beber en áreas no designadas p</w:t>
            </w:r>
            <w:r w:rsidR="007C376F" w:rsidRPr="00C34483">
              <w:rPr>
                <w:rFonts w:cs="Miriam"/>
                <w:b w:val="0"/>
                <w:color w:val="auto"/>
              </w:rPr>
              <w:t xml:space="preserve">ara este </w:t>
            </w:r>
            <w:r w:rsidRPr="00C34483">
              <w:rPr>
                <w:rFonts w:cs="Miriam"/>
                <w:b w:val="0"/>
                <w:color w:val="auto"/>
              </w:rPr>
              <w:t>propósito.</w:t>
            </w:r>
          </w:p>
          <w:p w14:paraId="25DFCB56" w14:textId="77777777" w:rsidR="00EE3A29" w:rsidRPr="00C34483" w:rsidRDefault="00EE3A29" w:rsidP="00D13C95">
            <w:pPr>
              <w:pStyle w:val="NoSpacing"/>
              <w:jc w:val="both"/>
              <w:rPr>
                <w:rFonts w:cs="Miriam"/>
                <w:b w:val="0"/>
                <w:color w:val="auto"/>
              </w:rPr>
            </w:pPr>
            <w:r w:rsidRPr="00C34483">
              <w:rPr>
                <w:rFonts w:cs="Miriam"/>
                <w:b w:val="0"/>
                <w:color w:val="auto"/>
              </w:rPr>
              <w:t>_No cumplir con el traba</w:t>
            </w:r>
            <w:r w:rsidR="007C376F" w:rsidRPr="00C34483">
              <w:rPr>
                <w:rFonts w:cs="Miriam"/>
                <w:b w:val="0"/>
                <w:color w:val="auto"/>
              </w:rPr>
              <w:t xml:space="preserve">jo asignado para hacer en clase </w:t>
            </w:r>
            <w:r w:rsidRPr="00C34483">
              <w:rPr>
                <w:rFonts w:cs="Miriam"/>
                <w:b w:val="0"/>
                <w:color w:val="auto"/>
              </w:rPr>
              <w:t>o en casa sin una causa justificada.</w:t>
            </w:r>
          </w:p>
          <w:p w14:paraId="15885CB0" w14:textId="77777777" w:rsidR="00EE3A29" w:rsidRPr="00C34483" w:rsidRDefault="00EE3A29" w:rsidP="00D13C95">
            <w:pPr>
              <w:pStyle w:val="NoSpacing"/>
              <w:jc w:val="both"/>
              <w:rPr>
                <w:rFonts w:cs="Miriam"/>
                <w:b w:val="0"/>
                <w:color w:val="auto"/>
              </w:rPr>
            </w:pPr>
            <w:r w:rsidRPr="00C34483">
              <w:rPr>
                <w:rFonts w:cs="Miriam"/>
                <w:b w:val="0"/>
                <w:color w:val="auto"/>
              </w:rPr>
              <w:t>_No entregar la correspondencia del Colegio a los</w:t>
            </w:r>
            <w:r w:rsidR="007C376F" w:rsidRPr="00C34483">
              <w:rPr>
                <w:rFonts w:cs="Miriam"/>
                <w:b w:val="0"/>
                <w:color w:val="auto"/>
              </w:rPr>
              <w:t xml:space="preserve"> </w:t>
            </w:r>
            <w:r w:rsidRPr="00C34483">
              <w:rPr>
                <w:rFonts w:cs="Miriam"/>
                <w:b w:val="0"/>
                <w:color w:val="auto"/>
              </w:rPr>
              <w:t>padres.</w:t>
            </w:r>
          </w:p>
          <w:p w14:paraId="2B58997D" w14:textId="77777777" w:rsidR="00EE3A29" w:rsidRPr="00C34483" w:rsidRDefault="00EE3A29" w:rsidP="00D13C95">
            <w:pPr>
              <w:pStyle w:val="NoSpacing"/>
              <w:jc w:val="both"/>
              <w:rPr>
                <w:rFonts w:cs="Miriam"/>
                <w:b w:val="0"/>
                <w:color w:val="auto"/>
              </w:rPr>
            </w:pPr>
            <w:r w:rsidRPr="00C34483">
              <w:rPr>
                <w:rFonts w:cs="Miriam"/>
                <w:b w:val="0"/>
                <w:color w:val="auto"/>
              </w:rPr>
              <w:t>_No seguir instrucciones del docente.</w:t>
            </w:r>
          </w:p>
          <w:p w14:paraId="01052A2E" w14:textId="77777777" w:rsidR="00EE3A29" w:rsidRDefault="00EE3A29" w:rsidP="00D13C95">
            <w:pPr>
              <w:pStyle w:val="NoSpacing"/>
              <w:jc w:val="both"/>
              <w:rPr>
                <w:ins w:id="697" w:author="Secretaria Juridico" w:date="2016-03-03T14:36:00Z"/>
                <w:rFonts w:cs="Miriam"/>
                <w:b w:val="0"/>
                <w:color w:val="auto"/>
              </w:rPr>
            </w:pPr>
            <w:r w:rsidRPr="00C34483">
              <w:rPr>
                <w:rFonts w:cs="Miriam"/>
                <w:b w:val="0"/>
                <w:color w:val="auto"/>
              </w:rPr>
              <w:t xml:space="preserve">_Traer al Colegio juguetes </w:t>
            </w:r>
            <w:r w:rsidR="007C376F" w:rsidRPr="00C34483">
              <w:rPr>
                <w:rFonts w:cs="Miriam"/>
                <w:b w:val="0"/>
                <w:color w:val="auto"/>
              </w:rPr>
              <w:t xml:space="preserve">sin permiso de la institución o </w:t>
            </w:r>
            <w:r w:rsidRPr="00C34483">
              <w:rPr>
                <w:rFonts w:cs="Miriam"/>
                <w:b w:val="0"/>
                <w:color w:val="auto"/>
              </w:rPr>
              <w:t>utilizarlos en momentos no autorizados.</w:t>
            </w:r>
          </w:p>
          <w:p w14:paraId="2EAC2AEC" w14:textId="66868DB7" w:rsidR="007D4C96" w:rsidRPr="00C34483" w:rsidDel="007D4C96" w:rsidRDefault="007D4C96" w:rsidP="00D13C95">
            <w:pPr>
              <w:pStyle w:val="NoSpacing"/>
              <w:jc w:val="both"/>
              <w:rPr>
                <w:del w:id="698" w:author="Secretaria Juridico" w:date="2016-03-03T14:40:00Z"/>
                <w:rFonts w:cs="Miriam"/>
                <w:b w:val="0"/>
                <w:color w:val="auto"/>
              </w:rPr>
            </w:pPr>
            <w:commentRangeStart w:id="699"/>
            <w:ins w:id="700" w:author="Secretaria Juridico" w:date="2016-03-03T14:40:00Z">
              <w:r w:rsidRPr="00D84459">
                <w:rPr>
                  <w:rFonts w:cs="Miriam"/>
                  <w:highlight w:val="green"/>
                  <w:rPrChange w:id="701" w:author="Diana Velazquez" w:date="2016-03-28T16:09:00Z">
                    <w:rPr>
                      <w:rFonts w:cs="Miriam"/>
                    </w:rPr>
                  </w:rPrChange>
                </w:rPr>
                <w:t>Infringir la norma sobre d</w:t>
              </w:r>
              <w:r w:rsidR="00210750" w:rsidRPr="00D84459">
                <w:rPr>
                  <w:rFonts w:cs="Miriam"/>
                  <w:highlight w:val="green"/>
                  <w:rPrChange w:id="702" w:author="Diana Velazquez" w:date="2016-03-28T16:09:00Z">
                    <w:rPr>
                      <w:rFonts w:cs="Miriam"/>
                    </w:rPr>
                  </w:rPrChange>
                </w:rPr>
                <w:t>ispositivos de comunicación con</w:t>
              </w:r>
            </w:ins>
            <w:ins w:id="703" w:author="Secretaria Juridico" w:date="2016-03-07T13:05:00Z">
              <w:r w:rsidR="00210750" w:rsidRPr="00D84459">
                <w:rPr>
                  <w:rFonts w:cs="Miriam"/>
                  <w:highlight w:val="green"/>
                  <w:rPrChange w:id="704" w:author="Diana Velazquez" w:date="2016-03-28T16:09:00Z">
                    <w:rPr>
                      <w:rFonts w:cs="Miriam"/>
                    </w:rPr>
                  </w:rPrChange>
                </w:rPr>
                <w:t xml:space="preserve"> </w:t>
              </w:r>
            </w:ins>
            <w:ins w:id="705" w:author="Secretaria Juridico" w:date="2016-03-03T14:40:00Z">
              <w:r w:rsidRPr="00D84459">
                <w:rPr>
                  <w:rFonts w:cs="Miriam"/>
                  <w:highlight w:val="green"/>
                  <w:rPrChange w:id="706" w:author="Diana Velazquez" w:date="2016-03-28T16:09:00Z">
                    <w:rPr>
                      <w:rFonts w:cs="Miriam"/>
                    </w:rPr>
                  </w:rPrChange>
                </w:rPr>
                <w:t>plan de datos o conexión inalámbrica como smartphones</w:t>
              </w:r>
            </w:ins>
            <w:ins w:id="707" w:author="Secretaria Juridico" w:date="2016-03-03T14:44:00Z">
              <w:r w:rsidRPr="00D84459">
                <w:rPr>
                  <w:rFonts w:cs="Miriam"/>
                  <w:highlight w:val="green"/>
                  <w:rPrChange w:id="708" w:author="Diana Velazquez" w:date="2016-03-28T16:09:00Z">
                    <w:rPr>
                      <w:rFonts w:cs="Miriam"/>
                    </w:rPr>
                  </w:rPrChange>
                </w:rPr>
                <w:t xml:space="preserve"> </w:t>
              </w:r>
            </w:ins>
            <w:ins w:id="709" w:author="Secretaria Juridico" w:date="2016-03-03T14:40:00Z">
              <w:r w:rsidRPr="00D84459">
                <w:rPr>
                  <w:rFonts w:cs="Miriam"/>
                  <w:highlight w:val="green"/>
                  <w:rPrChange w:id="710" w:author="Diana Velazquez" w:date="2016-03-28T16:09:00Z">
                    <w:rPr>
                      <w:rFonts w:cs="Miriam"/>
                    </w:rPr>
                  </w:rPrChange>
                </w:rPr>
                <w:t>(teléfonos celulares inteligentes), tablets, dispositivos</w:t>
              </w:r>
            </w:ins>
            <w:ins w:id="711" w:author="Secretaria Juridico" w:date="2016-03-03T14:44:00Z">
              <w:r w:rsidRPr="00D84459">
                <w:rPr>
                  <w:rFonts w:cs="Miriam"/>
                  <w:highlight w:val="green"/>
                  <w:rPrChange w:id="712" w:author="Diana Velazquez" w:date="2016-03-28T16:09:00Z">
                    <w:rPr>
                      <w:rFonts w:cs="Miriam"/>
                    </w:rPr>
                  </w:rPrChange>
                </w:rPr>
                <w:t xml:space="preserve"> </w:t>
              </w:r>
            </w:ins>
            <w:ins w:id="713" w:author="Secretaria Juridico" w:date="2016-03-03T14:40:00Z">
              <w:r w:rsidRPr="00D84459">
                <w:rPr>
                  <w:rFonts w:cs="Miriam"/>
                  <w:highlight w:val="green"/>
                  <w:rPrChange w:id="714" w:author="Diana Velazquez" w:date="2016-03-28T16:09:00Z">
                    <w:rPr>
                      <w:rFonts w:cs="Miriam"/>
                    </w:rPr>
                  </w:rPrChange>
                </w:rPr>
                <w:t>mp3, o cualquier otro mecanismo electrónico, durante las actividades de la jornada académica, extracurricular o tutorías.</w:t>
              </w:r>
              <w:commentRangeEnd w:id="699"/>
              <w:r w:rsidRPr="00D84459">
                <w:rPr>
                  <w:rStyle w:val="CommentReference"/>
                  <w:highlight w:val="green"/>
                  <w:rPrChange w:id="715" w:author="Diana Velazquez" w:date="2016-03-28T16:09:00Z">
                    <w:rPr>
                      <w:rStyle w:val="CommentReference"/>
                    </w:rPr>
                  </w:rPrChange>
                </w:rPr>
                <w:commentReference w:id="699"/>
              </w:r>
            </w:ins>
          </w:p>
          <w:p w14:paraId="3E2FCB0D" w14:textId="3E08D83D" w:rsidR="00EE3A29" w:rsidRPr="00C34483" w:rsidRDefault="00EE3A29" w:rsidP="00D13C95">
            <w:pPr>
              <w:pStyle w:val="NoSpacing"/>
              <w:jc w:val="both"/>
              <w:rPr>
                <w:rFonts w:cs="Miriam"/>
                <w:b w:val="0"/>
                <w:color w:val="auto"/>
              </w:rPr>
            </w:pPr>
            <w:del w:id="716" w:author="Secretaria Juridico" w:date="2016-03-03T14:40:00Z">
              <w:r w:rsidRPr="00C34483" w:rsidDel="007D4C96">
                <w:rPr>
                  <w:rFonts w:cs="Miriam"/>
                  <w:b w:val="0"/>
                  <w:color w:val="auto"/>
                </w:rPr>
                <w:delText>_</w:delText>
              </w:r>
            </w:del>
            <w:del w:id="717" w:author="Secretaria Juridico" w:date="2016-03-03T14:44:00Z">
              <w:r w:rsidRPr="00C34483" w:rsidDel="007D4C96">
                <w:rPr>
                  <w:rFonts w:cs="Miriam"/>
                  <w:b w:val="0"/>
                  <w:color w:val="auto"/>
                </w:rPr>
                <w:delText>Hacer uso de dispositi</w:delText>
              </w:r>
              <w:r w:rsidR="007C376F" w:rsidRPr="00C34483" w:rsidDel="007D4C96">
                <w:rPr>
                  <w:rFonts w:cs="Miriam"/>
                  <w:b w:val="0"/>
                  <w:color w:val="auto"/>
                </w:rPr>
                <w:delText xml:space="preserve">vos de comunicación inalámbrica </w:delText>
              </w:r>
              <w:r w:rsidRPr="00C34483" w:rsidDel="007D4C96">
                <w:rPr>
                  <w:rFonts w:cs="Miriam"/>
                  <w:b w:val="0"/>
                  <w:color w:val="auto"/>
                </w:rPr>
                <w:delText>(teléfonos celulares), repr</w:delText>
              </w:r>
              <w:r w:rsidR="007C376F" w:rsidRPr="00C34483" w:rsidDel="007D4C96">
                <w:rPr>
                  <w:rFonts w:cs="Miriam"/>
                  <w:b w:val="0"/>
                  <w:color w:val="auto"/>
                </w:rPr>
                <w:delText xml:space="preserve">oductor de música, iPods, entre </w:delText>
              </w:r>
              <w:r w:rsidRPr="00C34483" w:rsidDel="007D4C96">
                <w:rPr>
                  <w:rFonts w:cs="Miriam"/>
                  <w:b w:val="0"/>
                  <w:color w:val="auto"/>
                </w:rPr>
                <w:delText>otros durante la jornada académica, extracu</w:delText>
              </w:r>
              <w:r w:rsidR="007C376F" w:rsidRPr="00C34483" w:rsidDel="007D4C96">
                <w:rPr>
                  <w:rFonts w:cs="Miriam"/>
                  <w:b w:val="0"/>
                  <w:color w:val="auto"/>
                </w:rPr>
                <w:delText xml:space="preserve">rricular o </w:delText>
              </w:r>
              <w:r w:rsidRPr="00C34483" w:rsidDel="007D4C96">
                <w:rPr>
                  <w:rFonts w:cs="Miriam"/>
                  <w:b w:val="0"/>
                  <w:color w:val="auto"/>
                </w:rPr>
                <w:delText>tutorías.</w:delText>
              </w:r>
            </w:del>
          </w:p>
          <w:p w14:paraId="4A8D8F3C" w14:textId="77777777" w:rsidR="00EE3A29" w:rsidRPr="00C34483" w:rsidRDefault="00EE3A29" w:rsidP="00D13C95">
            <w:pPr>
              <w:pStyle w:val="NoSpacing"/>
              <w:jc w:val="both"/>
              <w:rPr>
                <w:rFonts w:cs="Miriam"/>
                <w:b w:val="0"/>
                <w:color w:val="auto"/>
              </w:rPr>
            </w:pPr>
            <w:r w:rsidRPr="00C34483">
              <w:rPr>
                <w:rFonts w:cs="Miriam"/>
                <w:b w:val="0"/>
                <w:color w:val="auto"/>
              </w:rPr>
              <w:t>_Utilizar de manera</w:t>
            </w:r>
            <w:r w:rsidR="007C376F" w:rsidRPr="00C34483">
              <w:rPr>
                <w:rFonts w:cs="Miriam"/>
                <w:b w:val="0"/>
                <w:color w:val="auto"/>
              </w:rPr>
              <w:t xml:space="preserve"> reiterada palabras soeces como </w:t>
            </w:r>
            <w:r w:rsidRPr="00C34483">
              <w:rPr>
                <w:rFonts w:cs="Miriam"/>
                <w:b w:val="0"/>
                <w:color w:val="auto"/>
              </w:rPr>
              <w:t>una forma coloquial d</w:t>
            </w:r>
            <w:r w:rsidR="007C376F" w:rsidRPr="00C34483">
              <w:rPr>
                <w:rFonts w:cs="Miriam"/>
                <w:b w:val="0"/>
                <w:color w:val="auto"/>
              </w:rPr>
              <w:t xml:space="preserve">e conversación sin intención de </w:t>
            </w:r>
            <w:r w:rsidRPr="00C34483">
              <w:rPr>
                <w:rFonts w:cs="Miriam"/>
                <w:b w:val="0"/>
                <w:color w:val="auto"/>
              </w:rPr>
              <w:t>insultar.</w:t>
            </w:r>
          </w:p>
          <w:p w14:paraId="33BCCA1D" w14:textId="77777777" w:rsidR="00EE3A29" w:rsidRPr="00C34483" w:rsidRDefault="00EE3A29" w:rsidP="00D13C95">
            <w:pPr>
              <w:pStyle w:val="NoSpacing"/>
              <w:jc w:val="both"/>
              <w:rPr>
                <w:rFonts w:cs="Miriam"/>
                <w:b w:val="0"/>
                <w:color w:val="auto"/>
              </w:rPr>
            </w:pPr>
            <w:r w:rsidRPr="00C34483">
              <w:rPr>
                <w:rFonts w:cs="Miriam"/>
                <w:b w:val="0"/>
                <w:color w:val="auto"/>
              </w:rPr>
              <w:t>_ No cumplir con las n</w:t>
            </w:r>
            <w:r w:rsidR="007C376F" w:rsidRPr="00C34483">
              <w:rPr>
                <w:rFonts w:cs="Miriam"/>
                <w:b w:val="0"/>
                <w:color w:val="auto"/>
              </w:rPr>
              <w:t xml:space="preserve">ormas de disposición de basuras </w:t>
            </w:r>
            <w:r w:rsidRPr="00C34483">
              <w:rPr>
                <w:rFonts w:cs="Miriam"/>
                <w:b w:val="0"/>
                <w:color w:val="auto"/>
              </w:rPr>
              <w:t>(residuos).</w:t>
            </w:r>
          </w:p>
          <w:p w14:paraId="6CA281CA" w14:textId="77777777" w:rsidR="00EE3A29" w:rsidRPr="00C34483" w:rsidRDefault="00EE3A29" w:rsidP="00D13C95">
            <w:pPr>
              <w:pStyle w:val="NoSpacing"/>
              <w:jc w:val="both"/>
              <w:rPr>
                <w:rFonts w:cs="Miriam"/>
                <w:b w:val="0"/>
                <w:color w:val="auto"/>
              </w:rPr>
            </w:pPr>
            <w:r w:rsidRPr="00C34483">
              <w:rPr>
                <w:rFonts w:cs="Miriam"/>
                <w:b w:val="0"/>
                <w:color w:val="auto"/>
              </w:rPr>
              <w:t>_En general, todo com</w:t>
            </w:r>
            <w:r w:rsidR="007C376F" w:rsidRPr="00C34483">
              <w:rPr>
                <w:rFonts w:cs="Miriam"/>
                <w:b w:val="0"/>
                <w:color w:val="auto"/>
              </w:rPr>
              <w:t xml:space="preserve">portamiento que contravenga las </w:t>
            </w:r>
            <w:r w:rsidRPr="00C34483">
              <w:rPr>
                <w:rFonts w:cs="Miriam"/>
                <w:b w:val="0"/>
                <w:color w:val="auto"/>
              </w:rPr>
              <w:t>normas básicas del Colegio ya</w:t>
            </w:r>
            <w:r w:rsidR="007C376F" w:rsidRPr="00C34483">
              <w:rPr>
                <w:rFonts w:cs="Miriam"/>
                <w:b w:val="0"/>
                <w:color w:val="auto"/>
              </w:rPr>
              <w:t xml:space="preserve"> sea en el aula, la biblioteca, </w:t>
            </w:r>
            <w:r w:rsidRPr="00C34483">
              <w:rPr>
                <w:rFonts w:cs="Miriam"/>
                <w:b w:val="0"/>
                <w:color w:val="auto"/>
              </w:rPr>
              <w:t>la cafetería, la zona de juego</w:t>
            </w:r>
            <w:r w:rsidR="007C376F" w:rsidRPr="00C34483">
              <w:rPr>
                <w:rFonts w:cs="Miriam"/>
                <w:b w:val="0"/>
                <w:color w:val="auto"/>
              </w:rPr>
              <w:t xml:space="preserve">s, el auditorio, en los buses o </w:t>
            </w:r>
            <w:r w:rsidRPr="00C34483">
              <w:rPr>
                <w:rFonts w:cs="Miriam"/>
                <w:b w:val="0"/>
                <w:color w:val="auto"/>
              </w:rPr>
              <w:t>fuera del Colegio en actividades programadas.</w:t>
            </w:r>
          </w:p>
        </w:tc>
        <w:tc>
          <w:tcPr>
            <w:tcW w:w="4414" w:type="dxa"/>
          </w:tcPr>
          <w:p w14:paraId="315A189F"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1. El docente dialoga</w:t>
            </w:r>
            <w:r w:rsidR="007C376F" w:rsidRPr="00C34483">
              <w:rPr>
                <w:rFonts w:cs="Miriam"/>
              </w:rPr>
              <w:t xml:space="preserve"> con el estudiante, lo llama la </w:t>
            </w:r>
            <w:r w:rsidRPr="00C34483">
              <w:rPr>
                <w:rFonts w:cs="Miriam"/>
              </w:rPr>
              <w:t xml:space="preserve">atención, a la reflexión y establece </w:t>
            </w:r>
            <w:r w:rsidR="007C376F" w:rsidRPr="00C34483">
              <w:rPr>
                <w:rFonts w:cs="Miriam"/>
              </w:rPr>
              <w:t xml:space="preserve">un acuerdo verbal. Si </w:t>
            </w:r>
            <w:r w:rsidRPr="00C34483">
              <w:rPr>
                <w:rFonts w:cs="Miriam"/>
              </w:rPr>
              <w:t>el docente o tutor lo con</w:t>
            </w:r>
            <w:r w:rsidR="007C376F" w:rsidRPr="00C34483">
              <w:rPr>
                <w:rFonts w:cs="Miriam"/>
              </w:rPr>
              <w:t xml:space="preserve">sidera necesario, el estudiante </w:t>
            </w:r>
            <w:r w:rsidRPr="00C34483">
              <w:rPr>
                <w:rFonts w:cs="Miriam"/>
              </w:rPr>
              <w:t>deberá firmar una carta de compromiso.</w:t>
            </w:r>
          </w:p>
          <w:p w14:paraId="686F5783"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2. Al reincidir, en la mis</w:t>
            </w:r>
            <w:r w:rsidR="007C376F" w:rsidRPr="00C34483">
              <w:rPr>
                <w:rFonts w:cs="Miriam"/>
              </w:rPr>
              <w:t xml:space="preserve">ma falta, el docente impone una </w:t>
            </w:r>
            <w:r w:rsidRPr="00C34483">
              <w:rPr>
                <w:rFonts w:cs="Miriam"/>
              </w:rPr>
              <w:t>sanción (ver abajo).</w:t>
            </w:r>
          </w:p>
          <w:p w14:paraId="127D2EEF"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3. Se notifica la sanción a los padres y al estudiante.</w:t>
            </w:r>
          </w:p>
          <w:p w14:paraId="677E4157"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4. Cuando la falta se ha c</w:t>
            </w:r>
            <w:r w:rsidR="007C376F" w:rsidRPr="00C34483">
              <w:rPr>
                <w:rFonts w:cs="Miriam"/>
              </w:rPr>
              <w:t xml:space="preserve">ometido con un especialista, el </w:t>
            </w:r>
            <w:r w:rsidRPr="00C34483">
              <w:rPr>
                <w:rFonts w:cs="Miriam"/>
              </w:rPr>
              <w:t>docente informa al tutor.</w:t>
            </w:r>
          </w:p>
          <w:p w14:paraId="719DA17C"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5. De persistir la actitud d</w:t>
            </w:r>
            <w:r w:rsidR="007C376F" w:rsidRPr="00C34483">
              <w:rPr>
                <w:rFonts w:cs="Miriam"/>
              </w:rPr>
              <w:t xml:space="preserve">el estudiante, el procedimiento </w:t>
            </w:r>
            <w:r w:rsidRPr="00C34483">
              <w:rPr>
                <w:rFonts w:cs="Miriam"/>
              </w:rPr>
              <w:t>y las sanciones se asimil</w:t>
            </w:r>
            <w:r w:rsidR="007C376F" w:rsidRPr="00C34483">
              <w:rPr>
                <w:rFonts w:cs="Miriam"/>
              </w:rPr>
              <w:t xml:space="preserve">arán al de la ocurrencia de una </w:t>
            </w:r>
            <w:r w:rsidRPr="00C34483">
              <w:rPr>
                <w:rFonts w:cs="Miriam"/>
              </w:rPr>
              <w:t>falta grave.</w:t>
            </w:r>
          </w:p>
          <w:p w14:paraId="47490E0E"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Sanciones Posibles:</w:t>
            </w:r>
          </w:p>
          <w:p w14:paraId="58ACFA3D"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_Detención: Cuando la s</w:t>
            </w:r>
            <w:r w:rsidR="007C376F" w:rsidRPr="00C34483">
              <w:rPr>
                <w:rFonts w:cs="Miriam"/>
              </w:rPr>
              <w:t xml:space="preserve">anción sea detención, la impone </w:t>
            </w:r>
            <w:r w:rsidRPr="00C34483">
              <w:rPr>
                <w:rFonts w:cs="Miriam"/>
              </w:rPr>
              <w:t>el docente.</w:t>
            </w:r>
          </w:p>
          <w:p w14:paraId="7F08D71D"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_Suspensión: La acum</w:t>
            </w:r>
            <w:r w:rsidR="007C376F" w:rsidRPr="00C34483">
              <w:rPr>
                <w:rFonts w:cs="Miriam"/>
              </w:rPr>
              <w:t xml:space="preserve">ulación de tres detenciones, en </w:t>
            </w:r>
            <w:r w:rsidRPr="00C34483">
              <w:rPr>
                <w:rFonts w:cs="Miriam"/>
              </w:rPr>
              <w:t>un mismo año lectivo, por</w:t>
            </w:r>
            <w:r w:rsidR="007C376F" w:rsidRPr="00C34483">
              <w:rPr>
                <w:rFonts w:cs="Miriam"/>
              </w:rPr>
              <w:t xml:space="preserve"> faltas leves, genera un día de </w:t>
            </w:r>
            <w:r w:rsidRPr="00C34483">
              <w:rPr>
                <w:rFonts w:cs="Miriam"/>
              </w:rPr>
              <w:t>suspensión de las actividades internas o externas.</w:t>
            </w:r>
          </w:p>
          <w:p w14:paraId="11317564"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_La renuencia al cambio de ac</w:t>
            </w:r>
            <w:r w:rsidR="007C376F" w:rsidRPr="00C34483">
              <w:rPr>
                <w:rFonts w:cs="Miriam"/>
              </w:rPr>
              <w:t xml:space="preserve">titud y anormatividad </w:t>
            </w:r>
            <w:r w:rsidRPr="00C34483">
              <w:rPr>
                <w:rFonts w:cs="Miriam"/>
              </w:rPr>
              <w:t>reiterada, a pesar de las ll</w:t>
            </w:r>
            <w:r w:rsidR="007C376F" w:rsidRPr="00C34483">
              <w:rPr>
                <w:rFonts w:cs="Miriam"/>
              </w:rPr>
              <w:t xml:space="preserve">amadas de atención, reflexiones </w:t>
            </w:r>
            <w:r w:rsidRPr="00C34483">
              <w:rPr>
                <w:rFonts w:cs="Miriam"/>
              </w:rPr>
              <w:t xml:space="preserve">y sanciones anteriores, </w:t>
            </w:r>
            <w:r w:rsidR="007C376F" w:rsidRPr="00C34483">
              <w:rPr>
                <w:rFonts w:cs="Miriam"/>
              </w:rPr>
              <w:t xml:space="preserve">hace merecedor al estudiante de </w:t>
            </w:r>
            <w:r w:rsidRPr="00C34483">
              <w:rPr>
                <w:rFonts w:cs="Miriam"/>
              </w:rPr>
              <w:t>una sanción de 1 a 3 días de suspensión.</w:t>
            </w:r>
          </w:p>
          <w:p w14:paraId="31712890"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Cuando la sanción sea suspensión, la impone el Jefe de</w:t>
            </w:r>
          </w:p>
          <w:p w14:paraId="5D2DEEBB" w14:textId="77777777"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Sección o su Asistente.</w:t>
            </w:r>
          </w:p>
          <w:p w14:paraId="462C74A5" w14:textId="54B445AE" w:rsidR="00EE3A29" w:rsidRPr="00C34483" w:rsidRDefault="00EE3A2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_De no cumplir con la</w:t>
            </w:r>
            <w:r w:rsidR="007C376F" w:rsidRPr="00C34483">
              <w:rPr>
                <w:rFonts w:cs="Miriam"/>
              </w:rPr>
              <w:t xml:space="preserve"> norma establecida, el celular, </w:t>
            </w:r>
            <w:r w:rsidRPr="00C34483">
              <w:rPr>
                <w:rFonts w:cs="Miriam"/>
              </w:rPr>
              <w:t>reproductor de música, i</w:t>
            </w:r>
            <w:ins w:id="718" w:author="Portatil CCB" w:date="2016-02-25T10:30:00Z">
              <w:r w:rsidR="00D07EF5" w:rsidRPr="00D84459">
                <w:rPr>
                  <w:rFonts w:cs="Miriam"/>
                  <w:highlight w:val="lightGray"/>
                  <w:rPrChange w:id="719" w:author="Diana Velazquez" w:date="2016-03-28T16:10:00Z">
                    <w:rPr>
                      <w:rFonts w:cs="Miriam"/>
                    </w:rPr>
                  </w:rPrChange>
                </w:rPr>
                <w:t>P</w:t>
              </w:r>
            </w:ins>
            <w:del w:id="720" w:author="Portatil CCB" w:date="2016-02-25T10:30:00Z">
              <w:r w:rsidRPr="00C34483" w:rsidDel="00D07EF5">
                <w:rPr>
                  <w:rFonts w:cs="Miriam"/>
                </w:rPr>
                <w:delText>p</w:delText>
              </w:r>
            </w:del>
            <w:r w:rsidRPr="00C34483">
              <w:rPr>
                <w:rFonts w:cs="Miriam"/>
              </w:rPr>
              <w:t>o</w:t>
            </w:r>
            <w:r w:rsidR="007C376F" w:rsidRPr="00C34483">
              <w:rPr>
                <w:rFonts w:cs="Miriam"/>
              </w:rPr>
              <w:t xml:space="preserve">d, o cualquier otro dispositivo </w:t>
            </w:r>
            <w:r w:rsidRPr="00C34483">
              <w:rPr>
                <w:rFonts w:cs="Miriam"/>
              </w:rPr>
              <w:t>electrónico, será decomisad</w:t>
            </w:r>
            <w:r w:rsidR="007C376F" w:rsidRPr="00C34483">
              <w:rPr>
                <w:rFonts w:cs="Miriam"/>
              </w:rPr>
              <w:t xml:space="preserve">o y entregado al otro día hábil </w:t>
            </w:r>
            <w:r w:rsidRPr="00C34483">
              <w:rPr>
                <w:rFonts w:cs="Miriam"/>
              </w:rPr>
              <w:t>escolar al final de la jorn</w:t>
            </w:r>
            <w:r w:rsidR="007C376F" w:rsidRPr="00C34483">
              <w:rPr>
                <w:rFonts w:cs="Miriam"/>
              </w:rPr>
              <w:t xml:space="preserve">ada, de reincidir se confiscará </w:t>
            </w:r>
            <w:r w:rsidRPr="00C34483">
              <w:rPr>
                <w:rFonts w:cs="Miriam"/>
              </w:rPr>
              <w:t>por 5 días hábiles, en ca</w:t>
            </w:r>
            <w:r w:rsidR="007C376F" w:rsidRPr="00C34483">
              <w:rPr>
                <w:rFonts w:cs="Miriam"/>
              </w:rPr>
              <w:t xml:space="preserve">so de reincidir nuevamente se </w:t>
            </w:r>
            <w:r w:rsidRPr="00C34483">
              <w:rPr>
                <w:rFonts w:cs="Miriam"/>
              </w:rPr>
              <w:t>entregará a los padres después de 10 días hábiles.</w:t>
            </w:r>
          </w:p>
        </w:tc>
      </w:tr>
    </w:tbl>
    <w:p w14:paraId="00037E4B" w14:textId="6F1F14AA" w:rsidR="00D84459" w:rsidRDefault="00D84459" w:rsidP="00D13C95">
      <w:pPr>
        <w:pStyle w:val="NoSpacing"/>
        <w:jc w:val="both"/>
        <w:rPr>
          <w:ins w:id="721" w:author="Diana Velazquez" w:date="2016-03-28T16:10:00Z"/>
          <w:rFonts w:cs="Miriam"/>
          <w:color w:val="FF0000"/>
        </w:rPr>
      </w:pPr>
    </w:p>
    <w:p w14:paraId="1668B712" w14:textId="77777777" w:rsidR="00D84459" w:rsidRDefault="00D84459">
      <w:pPr>
        <w:rPr>
          <w:ins w:id="722" w:author="Diana Velazquez" w:date="2016-03-28T16:10:00Z"/>
          <w:rFonts w:cs="Miriam"/>
          <w:color w:val="FF0000"/>
        </w:rPr>
      </w:pPr>
      <w:ins w:id="723" w:author="Diana Velazquez" w:date="2016-03-28T16:10:00Z">
        <w:r>
          <w:rPr>
            <w:rFonts w:cs="Miriam"/>
            <w:color w:val="FF0000"/>
          </w:rPr>
          <w:br w:type="page"/>
        </w:r>
      </w:ins>
    </w:p>
    <w:p w14:paraId="785850C2" w14:textId="77777777" w:rsidR="00EE3A29" w:rsidRPr="00D13C95" w:rsidRDefault="00EE3A29" w:rsidP="00D13C95">
      <w:pPr>
        <w:pStyle w:val="NoSpacing"/>
        <w:jc w:val="both"/>
        <w:rPr>
          <w:rFonts w:cs="Miriam"/>
          <w:color w:val="FF0000"/>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17A39B60" w14:textId="77777777" w:rsidTr="00517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2110AC02" w14:textId="77777777" w:rsidR="007C376F" w:rsidRPr="00C34483" w:rsidRDefault="007C376F" w:rsidP="00D13C95">
            <w:pPr>
              <w:pStyle w:val="NoSpacing"/>
              <w:jc w:val="both"/>
              <w:rPr>
                <w:rFonts w:cs="Miriam"/>
                <w:color w:val="auto"/>
              </w:rPr>
            </w:pPr>
            <w:r w:rsidRPr="00C34483">
              <w:rPr>
                <w:rFonts w:cs="Miriam"/>
                <w:color w:val="auto"/>
              </w:rPr>
              <w:t>_4.2.3 FALTAS LEVES EN LA SECCIÓN DE BACHILLERATO</w:t>
            </w:r>
          </w:p>
        </w:tc>
      </w:tr>
      <w:tr w:rsidR="00C34483" w:rsidRPr="00C34483" w14:paraId="2A04EDD5" w14:textId="77777777" w:rsidTr="00517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7A8C8095" w14:textId="77777777" w:rsidR="007C376F" w:rsidRPr="00C34483" w:rsidRDefault="007C376F" w:rsidP="00D13C95">
            <w:pPr>
              <w:pStyle w:val="NoSpacing"/>
              <w:jc w:val="both"/>
              <w:rPr>
                <w:rFonts w:cs="Miriam"/>
                <w:color w:val="auto"/>
              </w:rPr>
            </w:pPr>
            <w:r w:rsidRPr="00C34483">
              <w:rPr>
                <w:rFonts w:cs="Miriam"/>
                <w:color w:val="auto"/>
              </w:rPr>
              <w:t>Faltas:</w:t>
            </w:r>
          </w:p>
        </w:tc>
        <w:tc>
          <w:tcPr>
            <w:tcW w:w="4414" w:type="dxa"/>
          </w:tcPr>
          <w:p w14:paraId="7B2DE05B" w14:textId="77777777" w:rsidR="007C376F" w:rsidRPr="00C34483" w:rsidRDefault="007C376F"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Procedimiento para su control y enmienda:</w:t>
            </w:r>
          </w:p>
        </w:tc>
      </w:tr>
      <w:tr w:rsidR="00C34483" w:rsidRPr="00C34483" w14:paraId="4B269609" w14:textId="77777777" w:rsidTr="005174F1">
        <w:tc>
          <w:tcPr>
            <w:cnfStyle w:val="001000000000" w:firstRow="0" w:lastRow="0" w:firstColumn="1" w:lastColumn="0" w:oddVBand="0" w:evenVBand="0" w:oddHBand="0" w:evenHBand="0" w:firstRowFirstColumn="0" w:firstRowLastColumn="0" w:lastRowFirstColumn="0" w:lastRowLastColumn="0"/>
            <w:tcW w:w="4414" w:type="dxa"/>
          </w:tcPr>
          <w:p w14:paraId="1A24D814" w14:textId="77777777" w:rsidR="007C376F" w:rsidRPr="00C34483" w:rsidRDefault="007C376F" w:rsidP="00D13C95">
            <w:pPr>
              <w:pStyle w:val="NoSpacing"/>
              <w:jc w:val="both"/>
              <w:rPr>
                <w:rFonts w:cs="Miriam"/>
                <w:b w:val="0"/>
                <w:color w:val="auto"/>
              </w:rPr>
            </w:pPr>
            <w:r w:rsidRPr="00C34483">
              <w:rPr>
                <w:rFonts w:cs="Miriam"/>
                <w:b w:val="0"/>
                <w:color w:val="auto"/>
              </w:rPr>
              <w:t>_Llegar tarde al Colegio, a clase, a las asambleas o a cualquier otra actividad programada, sin causa justificada.</w:t>
            </w:r>
          </w:p>
          <w:p w14:paraId="6037A211" w14:textId="1EEA6A74" w:rsidR="007C376F" w:rsidRPr="00C34483" w:rsidRDefault="007C376F" w:rsidP="00B23DA3">
            <w:pPr>
              <w:pStyle w:val="NoSpacing"/>
              <w:jc w:val="both"/>
              <w:rPr>
                <w:rFonts w:cs="Miriam"/>
                <w:b w:val="0"/>
                <w:color w:val="auto"/>
              </w:rPr>
            </w:pPr>
            <w:r w:rsidRPr="00C34483">
              <w:rPr>
                <w:rFonts w:cs="Miriam"/>
                <w:b w:val="0"/>
                <w:color w:val="auto"/>
              </w:rPr>
              <w:t>_Infringir la norma sobre dispositivos de comunicación con</w:t>
            </w:r>
            <w:ins w:id="724" w:author="Secretaria Juridico" w:date="2016-03-07T13:07:00Z">
              <w:r w:rsidR="00210750">
                <w:rPr>
                  <w:rFonts w:cs="Miriam"/>
                  <w:b w:val="0"/>
                  <w:color w:val="auto"/>
                </w:rPr>
                <w:t xml:space="preserve"> </w:t>
              </w:r>
            </w:ins>
            <w:r w:rsidRPr="00C34483">
              <w:rPr>
                <w:rFonts w:cs="Miriam"/>
                <w:b w:val="0"/>
                <w:color w:val="auto"/>
              </w:rPr>
              <w:t>plan de datos o conexión inalámbrica como smartphones</w:t>
            </w:r>
            <w:ins w:id="725" w:author="Secretaria Juridico" w:date="2016-03-07T13:07:00Z">
              <w:r w:rsidR="00210750">
                <w:rPr>
                  <w:rFonts w:cs="Miriam"/>
                  <w:b w:val="0"/>
                  <w:color w:val="auto"/>
                </w:rPr>
                <w:t xml:space="preserve"> </w:t>
              </w:r>
            </w:ins>
            <w:r w:rsidRPr="00C34483">
              <w:rPr>
                <w:rFonts w:cs="Miriam"/>
                <w:b w:val="0"/>
                <w:color w:val="auto"/>
              </w:rPr>
              <w:t>(teléfonos celulares inteligentes), tablets, dispositivos</w:t>
            </w:r>
          </w:p>
          <w:p w14:paraId="51514628" w14:textId="266A1E42" w:rsidR="007C376F" w:rsidRPr="00C34483" w:rsidRDefault="007C376F" w:rsidP="00543795">
            <w:pPr>
              <w:pStyle w:val="NoSpacing"/>
              <w:jc w:val="both"/>
              <w:rPr>
                <w:rFonts w:cs="Miriam"/>
                <w:b w:val="0"/>
                <w:color w:val="auto"/>
              </w:rPr>
            </w:pPr>
            <w:r w:rsidRPr="00C34483">
              <w:rPr>
                <w:rFonts w:cs="Miriam"/>
                <w:b w:val="0"/>
                <w:color w:val="auto"/>
              </w:rPr>
              <w:t>mp3, o cualquier otro</w:t>
            </w:r>
            <w:r w:rsidR="005174F1" w:rsidRPr="00C34483">
              <w:rPr>
                <w:rFonts w:cs="Miriam"/>
                <w:b w:val="0"/>
                <w:color w:val="auto"/>
              </w:rPr>
              <w:t xml:space="preserve"> mecanismo electrónico, durante </w:t>
            </w:r>
            <w:r w:rsidRPr="00C34483">
              <w:rPr>
                <w:rFonts w:cs="Miriam"/>
                <w:b w:val="0"/>
                <w:color w:val="auto"/>
              </w:rPr>
              <w:t>las actividades de la jor</w:t>
            </w:r>
            <w:r w:rsidR="005174F1" w:rsidRPr="00C34483">
              <w:rPr>
                <w:rFonts w:cs="Miriam"/>
                <w:b w:val="0"/>
                <w:color w:val="auto"/>
              </w:rPr>
              <w:t xml:space="preserve">nada académica, extracurricular </w:t>
            </w:r>
            <w:r w:rsidRPr="00C34483">
              <w:rPr>
                <w:rFonts w:cs="Miriam"/>
                <w:b w:val="0"/>
                <w:color w:val="auto"/>
              </w:rPr>
              <w:t>o tutorías, exceptuando el recreo o cuando estos sean utilizados en clase con fines pedagógicos.</w:t>
            </w:r>
          </w:p>
          <w:p w14:paraId="35FD6085" w14:textId="77777777" w:rsidR="007C376F" w:rsidRPr="00C34483" w:rsidRDefault="007C376F" w:rsidP="00D13C95">
            <w:pPr>
              <w:pStyle w:val="NoSpacing"/>
              <w:jc w:val="both"/>
              <w:rPr>
                <w:rFonts w:cs="Miriam"/>
                <w:b w:val="0"/>
                <w:color w:val="auto"/>
              </w:rPr>
            </w:pPr>
            <w:r w:rsidRPr="00C34483">
              <w:rPr>
                <w:rFonts w:cs="Miriam"/>
                <w:b w:val="0"/>
                <w:color w:val="auto"/>
              </w:rPr>
              <w:t>_No cumplir con el trabajo asignado para hacer en la clase o en casa, sin una excusa justificada.</w:t>
            </w:r>
          </w:p>
          <w:p w14:paraId="546CAF0C" w14:textId="77777777" w:rsidR="007C376F" w:rsidRPr="00C34483" w:rsidRDefault="007C376F" w:rsidP="00D13C95">
            <w:pPr>
              <w:pStyle w:val="NoSpacing"/>
              <w:jc w:val="both"/>
              <w:rPr>
                <w:rFonts w:cs="Miriam"/>
                <w:b w:val="0"/>
                <w:color w:val="auto"/>
              </w:rPr>
            </w:pPr>
            <w:r w:rsidRPr="00C34483">
              <w:rPr>
                <w:rFonts w:cs="Miriam"/>
                <w:b w:val="0"/>
                <w:color w:val="auto"/>
              </w:rPr>
              <w:t>_Incumplimiento de las normas del uniforme o las demás</w:t>
            </w:r>
          </w:p>
          <w:p w14:paraId="68844C4E" w14:textId="77777777" w:rsidR="007C376F" w:rsidRPr="00C34483" w:rsidRDefault="007C376F" w:rsidP="00D13C95">
            <w:pPr>
              <w:pStyle w:val="NoSpacing"/>
              <w:jc w:val="both"/>
              <w:rPr>
                <w:rFonts w:cs="Miriam"/>
                <w:b w:val="0"/>
                <w:color w:val="auto"/>
              </w:rPr>
            </w:pPr>
            <w:r w:rsidRPr="00C34483">
              <w:rPr>
                <w:rFonts w:cs="Miriam"/>
                <w:b w:val="0"/>
                <w:color w:val="auto"/>
              </w:rPr>
              <w:t>reglas referentes a la presentación, personal dentro del</w:t>
            </w:r>
          </w:p>
          <w:p w14:paraId="36702A39" w14:textId="77777777" w:rsidR="007C376F" w:rsidRPr="00C34483" w:rsidRDefault="007C376F" w:rsidP="00D13C95">
            <w:pPr>
              <w:pStyle w:val="NoSpacing"/>
              <w:jc w:val="both"/>
              <w:rPr>
                <w:rFonts w:cs="Miriam"/>
                <w:b w:val="0"/>
                <w:color w:val="auto"/>
              </w:rPr>
            </w:pPr>
            <w:r w:rsidRPr="00C34483">
              <w:rPr>
                <w:rFonts w:cs="Miriam"/>
                <w:b w:val="0"/>
                <w:color w:val="auto"/>
              </w:rPr>
              <w:t>Colegio, los buses o en cualquier actividad académica, deportiva u otra donde se requiera su uso.</w:t>
            </w:r>
          </w:p>
          <w:p w14:paraId="0810970A" w14:textId="77777777" w:rsidR="007C376F" w:rsidRPr="00C34483" w:rsidRDefault="007C376F" w:rsidP="00D13C95">
            <w:pPr>
              <w:pStyle w:val="NoSpacing"/>
              <w:jc w:val="both"/>
              <w:rPr>
                <w:rFonts w:cs="Miriam"/>
                <w:b w:val="0"/>
                <w:color w:val="auto"/>
              </w:rPr>
            </w:pPr>
            <w:r w:rsidRPr="00C34483">
              <w:rPr>
                <w:rFonts w:cs="Miriam"/>
                <w:b w:val="0"/>
                <w:color w:val="auto"/>
              </w:rPr>
              <w:t>_Comportamientos que interrumpan el aprendizaje de los demás durante las clases, la asamblea o durante cualquier otra actividad programada.</w:t>
            </w:r>
          </w:p>
          <w:p w14:paraId="7F7F154C" w14:textId="77777777" w:rsidR="007C376F" w:rsidRPr="00C34483" w:rsidRDefault="007C376F" w:rsidP="00D13C95">
            <w:pPr>
              <w:pStyle w:val="NoSpacing"/>
              <w:jc w:val="both"/>
              <w:rPr>
                <w:rFonts w:cs="Miriam"/>
                <w:b w:val="0"/>
                <w:color w:val="auto"/>
              </w:rPr>
            </w:pPr>
            <w:r w:rsidRPr="00C34483">
              <w:rPr>
                <w:rFonts w:cs="Miriam"/>
                <w:b w:val="0"/>
                <w:color w:val="auto"/>
              </w:rPr>
              <w:t>_Comer o beber en clase, excepto agua.</w:t>
            </w:r>
          </w:p>
          <w:p w14:paraId="49610D6E" w14:textId="77777777" w:rsidR="007C376F" w:rsidRPr="00C34483" w:rsidRDefault="007C376F" w:rsidP="00D13C95">
            <w:pPr>
              <w:pStyle w:val="NoSpacing"/>
              <w:jc w:val="both"/>
              <w:rPr>
                <w:rFonts w:cs="Miriam"/>
                <w:b w:val="0"/>
                <w:color w:val="auto"/>
              </w:rPr>
            </w:pPr>
            <w:r w:rsidRPr="00C34483">
              <w:rPr>
                <w:rFonts w:cs="Miriam"/>
                <w:b w:val="0"/>
                <w:color w:val="auto"/>
              </w:rPr>
              <w:t>_Comer o beber en áreas no designadas para este propósito.</w:t>
            </w:r>
          </w:p>
          <w:p w14:paraId="2B4D0283" w14:textId="77777777" w:rsidR="007C376F" w:rsidRPr="00C34483" w:rsidRDefault="007C376F" w:rsidP="00D13C95">
            <w:pPr>
              <w:pStyle w:val="NoSpacing"/>
              <w:jc w:val="both"/>
              <w:rPr>
                <w:rFonts w:cs="Miriam"/>
                <w:b w:val="0"/>
                <w:color w:val="auto"/>
              </w:rPr>
            </w:pPr>
            <w:r w:rsidRPr="00C34483">
              <w:rPr>
                <w:rFonts w:cs="Miriam"/>
                <w:b w:val="0"/>
                <w:color w:val="auto"/>
              </w:rPr>
              <w:t>_No entregar la correspondencia del Colegio a los padres.</w:t>
            </w:r>
          </w:p>
          <w:p w14:paraId="4466355B" w14:textId="77777777" w:rsidR="007C376F" w:rsidRPr="00C34483" w:rsidRDefault="007C376F" w:rsidP="00D13C95">
            <w:pPr>
              <w:pStyle w:val="NoSpacing"/>
              <w:jc w:val="both"/>
              <w:rPr>
                <w:rFonts w:cs="Miriam"/>
                <w:b w:val="0"/>
                <w:color w:val="auto"/>
              </w:rPr>
            </w:pPr>
            <w:r w:rsidRPr="00C34483">
              <w:rPr>
                <w:rFonts w:cs="Miriam"/>
                <w:b w:val="0"/>
                <w:color w:val="auto"/>
              </w:rPr>
              <w:t>_Incitar a cualquiera de las faltas anteriores.</w:t>
            </w:r>
          </w:p>
          <w:p w14:paraId="2019AEC4" w14:textId="77777777" w:rsidR="007C376F" w:rsidRPr="00C34483" w:rsidRDefault="007C376F" w:rsidP="00D13C95">
            <w:pPr>
              <w:pStyle w:val="NoSpacing"/>
              <w:jc w:val="both"/>
              <w:rPr>
                <w:rFonts w:cs="Miriam"/>
                <w:b w:val="0"/>
                <w:color w:val="auto"/>
              </w:rPr>
            </w:pPr>
            <w:r w:rsidRPr="00C34483">
              <w:rPr>
                <w:rFonts w:cs="Miriam"/>
                <w:b w:val="0"/>
                <w:color w:val="auto"/>
              </w:rPr>
              <w:t>_Utilizar de manera reiterada palabras soeces como una forma coloquial de conversación sin intención de insultar.</w:t>
            </w:r>
          </w:p>
          <w:p w14:paraId="14524C5A" w14:textId="77777777" w:rsidR="007C376F" w:rsidRPr="00C34483" w:rsidRDefault="007C376F" w:rsidP="00D13C95">
            <w:pPr>
              <w:pStyle w:val="NoSpacing"/>
              <w:jc w:val="both"/>
              <w:rPr>
                <w:rFonts w:cs="Miriam"/>
                <w:b w:val="0"/>
                <w:color w:val="auto"/>
              </w:rPr>
            </w:pPr>
            <w:r w:rsidRPr="00C34483">
              <w:rPr>
                <w:rFonts w:cs="Miriam"/>
                <w:b w:val="0"/>
                <w:color w:val="auto"/>
              </w:rPr>
              <w:t>_No cumplir con las normas de disposición de basuras (residuos).</w:t>
            </w:r>
          </w:p>
          <w:p w14:paraId="3447E68C" w14:textId="77777777" w:rsidR="007C376F" w:rsidRPr="00C34483" w:rsidRDefault="007C376F" w:rsidP="00D13C95">
            <w:pPr>
              <w:pStyle w:val="NoSpacing"/>
              <w:jc w:val="both"/>
              <w:rPr>
                <w:rFonts w:cs="Miriam"/>
                <w:b w:val="0"/>
                <w:color w:val="auto"/>
              </w:rPr>
            </w:pPr>
            <w:r w:rsidRPr="00C34483">
              <w:rPr>
                <w:rFonts w:cs="Miriam"/>
                <w:b w:val="0"/>
                <w:color w:val="auto"/>
              </w:rPr>
              <w:t>_En general, todo compartimiento que contravenga las normas básicas del Colegio ya sea en el aula, la biblioteca, la cafetería, la zona de juegos, el auditorio, las áreas deportivas, los baños, en los buses o fuera del Colegio, en actividades programadas o patrocinadas por el Colegio fuera de sus instalaciones.</w:t>
            </w:r>
          </w:p>
        </w:tc>
        <w:tc>
          <w:tcPr>
            <w:tcW w:w="4414" w:type="dxa"/>
          </w:tcPr>
          <w:p w14:paraId="45645822"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1. El docente dialoga con el estudiante.</w:t>
            </w:r>
          </w:p>
          <w:p w14:paraId="3595F0EF"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5448DFD5"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0ABFD482"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2. El estudiante hace un informe escrito de lo sucedido.</w:t>
            </w:r>
          </w:p>
          <w:p w14:paraId="7C4848CE"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7C1DEEE8"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23634606"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3. Se impone y notifica la sanción a los padres y al estudiante.</w:t>
            </w:r>
          </w:p>
          <w:p w14:paraId="328224E1"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45CD9744"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7B30E923"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4. La información referente a la falta y a la sanción se envía a la oficina y se archiva en la hoja de vida del estudiante.</w:t>
            </w:r>
          </w:p>
          <w:p w14:paraId="1E6CD0F6"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Sanciones Posibles:</w:t>
            </w:r>
          </w:p>
          <w:p w14:paraId="4F9940E9"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455C18CA"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792FD7AB"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_Detención.</w:t>
            </w:r>
          </w:p>
          <w:p w14:paraId="3B71B69B"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147718FA"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3805D8EE"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_La renuencia al cambio de actitud y anormatividad reiterada, a pesar de las llamadas de atención y reflexiones anteriores hace merecedor al estudiante a una sanción de uno a tres días de suspensión.</w:t>
            </w:r>
          </w:p>
          <w:p w14:paraId="535FFF72"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24D7A237"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7F76DDBC"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_De persistir la actitud del estudiante, el procedimiento y las sanciones se asimilarán al de la ocurrencia de una falta grave.</w:t>
            </w:r>
          </w:p>
          <w:p w14:paraId="0E2579A0"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4EB79A35"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74A3CE19" w14:textId="4EBAF682" w:rsidR="007C376F" w:rsidRPr="00C34483" w:rsidRDefault="007C376F" w:rsidP="00210750">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_De no cumpli</w:t>
            </w:r>
            <w:r w:rsidR="00913ACC" w:rsidRPr="00C34483">
              <w:rPr>
                <w:rFonts w:cs="Miriam"/>
              </w:rPr>
              <w:t xml:space="preserve">r con la norma establecida, los </w:t>
            </w:r>
            <w:r w:rsidRPr="00C34483">
              <w:rPr>
                <w:rFonts w:cs="Miriam"/>
              </w:rPr>
              <w:t xml:space="preserve">celulares, reproductores de música, </w:t>
            </w:r>
            <w:ins w:id="726" w:author="Portatil CCB" w:date="2016-02-29T22:43:00Z">
              <w:r w:rsidR="00FA4849">
                <w:rPr>
                  <w:rFonts w:cs="Miriam"/>
                </w:rPr>
                <w:t>i</w:t>
              </w:r>
              <w:r w:rsidR="00FA4849" w:rsidRPr="00D84459">
                <w:rPr>
                  <w:rFonts w:cs="Miriam"/>
                  <w:highlight w:val="lightGray"/>
                  <w:rPrChange w:id="727" w:author="Diana Velazquez" w:date="2016-03-28T16:10:00Z">
                    <w:rPr>
                      <w:rFonts w:cs="Miriam"/>
                    </w:rPr>
                  </w:rPrChange>
                </w:rPr>
                <w:t>P</w:t>
              </w:r>
            </w:ins>
            <w:del w:id="728" w:author="Portatil CCB" w:date="2016-02-29T22:43:00Z">
              <w:r w:rsidRPr="00C34483" w:rsidDel="00FA4849">
                <w:rPr>
                  <w:rFonts w:cs="Miriam"/>
                </w:rPr>
                <w:delText>Ip</w:delText>
              </w:r>
            </w:del>
            <w:r w:rsidRPr="00C34483">
              <w:rPr>
                <w:rFonts w:cs="Miriam"/>
              </w:rPr>
              <w:t xml:space="preserve">ods, o cualquier otro dispositivo electrónico será decomisado </w:t>
            </w:r>
            <w:commentRangeStart w:id="729"/>
            <w:ins w:id="730" w:author="Secretaria Juridico" w:date="2016-03-07T13:10:00Z">
              <w:r w:rsidR="00210750" w:rsidRPr="00831CE9">
                <w:rPr>
                  <w:rFonts w:cs="Miriam"/>
                  <w:highlight w:val="lightGray"/>
                  <w:rPrChange w:id="731" w:author="Diana Velazquez" w:date="2016-03-28T16:11:00Z">
                    <w:rPr>
                      <w:rFonts w:cs="Miriam"/>
                    </w:rPr>
                  </w:rPrChange>
                </w:rPr>
                <w:t xml:space="preserve">por el profesor </w:t>
              </w:r>
            </w:ins>
            <w:r w:rsidRPr="00831CE9">
              <w:rPr>
                <w:rFonts w:cs="Miriam"/>
                <w:highlight w:val="lightGray"/>
                <w:rPrChange w:id="732" w:author="Diana Velazquez" w:date="2016-03-28T16:11:00Z">
                  <w:rPr>
                    <w:rFonts w:cs="Miriam"/>
                  </w:rPr>
                </w:rPrChange>
              </w:rPr>
              <w:t xml:space="preserve">y entregado al final </w:t>
            </w:r>
            <w:ins w:id="733" w:author="Secretaria Juridico" w:date="2016-03-07T13:10:00Z">
              <w:r w:rsidR="00210750" w:rsidRPr="00831CE9">
                <w:rPr>
                  <w:rFonts w:cs="Miriam"/>
                  <w:highlight w:val="lightGray"/>
                  <w:rPrChange w:id="734" w:author="Diana Velazquez" w:date="2016-03-28T16:11:00Z">
                    <w:rPr>
                      <w:rFonts w:cs="Miriam"/>
                    </w:rPr>
                  </w:rPrChange>
                </w:rPr>
                <w:t xml:space="preserve">de la clase. </w:t>
              </w:r>
            </w:ins>
            <w:del w:id="735" w:author="Secretaria Juridico" w:date="2016-03-07T13:10:00Z">
              <w:r w:rsidRPr="00831CE9" w:rsidDel="00210750">
                <w:rPr>
                  <w:rFonts w:cs="Miriam"/>
                  <w:highlight w:val="lightGray"/>
                  <w:rPrChange w:id="736" w:author="Diana Velazquez" w:date="2016-03-28T16:11:00Z">
                    <w:rPr>
                      <w:rFonts w:cs="Miriam"/>
                    </w:rPr>
                  </w:rPrChange>
                </w:rPr>
                <w:delText xml:space="preserve">del día escolar, </w:delText>
              </w:r>
            </w:del>
            <w:del w:id="737" w:author="Secretaria Juridico" w:date="2016-03-07T13:11:00Z">
              <w:r w:rsidRPr="00831CE9" w:rsidDel="00210750">
                <w:rPr>
                  <w:rFonts w:cs="Miriam"/>
                  <w:highlight w:val="lightGray"/>
                  <w:rPrChange w:id="738" w:author="Diana Velazquez" w:date="2016-03-28T16:11:00Z">
                    <w:rPr>
                      <w:rFonts w:cs="Miriam"/>
                    </w:rPr>
                  </w:rPrChange>
                </w:rPr>
                <w:delText>en caso de</w:delText>
              </w:r>
            </w:del>
            <w:ins w:id="739" w:author="Secretaria Juridico" w:date="2016-03-07T13:11:00Z">
              <w:r w:rsidR="00210750" w:rsidRPr="00831CE9">
                <w:rPr>
                  <w:rFonts w:cs="Miriam"/>
                  <w:highlight w:val="lightGray"/>
                  <w:rPrChange w:id="740" w:author="Diana Velazquez" w:date="2016-03-28T16:11:00Z">
                    <w:rPr>
                      <w:rFonts w:cs="Miriam"/>
                    </w:rPr>
                  </w:rPrChange>
                </w:rPr>
                <w:t xml:space="preserve"> De </w:t>
              </w:r>
            </w:ins>
            <w:r w:rsidRPr="00831CE9">
              <w:rPr>
                <w:rFonts w:cs="Miriam"/>
                <w:highlight w:val="lightGray"/>
                <w:rPrChange w:id="741" w:author="Diana Velazquez" w:date="2016-03-28T16:11:00Z">
                  <w:rPr>
                    <w:rFonts w:cs="Miriam"/>
                  </w:rPr>
                </w:rPrChange>
              </w:rPr>
              <w:t xml:space="preserve"> reincidir será entregado </w:t>
            </w:r>
            <w:del w:id="742" w:author="Secretaria Juridico" w:date="2016-03-07T13:11:00Z">
              <w:r w:rsidRPr="00831CE9" w:rsidDel="00210750">
                <w:rPr>
                  <w:rFonts w:cs="Miriam"/>
                  <w:highlight w:val="lightGray"/>
                  <w:rPrChange w:id="743" w:author="Diana Velazquez" w:date="2016-03-28T16:11:00Z">
                    <w:rPr>
                      <w:rFonts w:cs="Miriam"/>
                    </w:rPr>
                  </w:rPrChange>
                </w:rPr>
                <w:delText>en la primera ocasión</w:delText>
              </w:r>
            </w:del>
            <w:r w:rsidRPr="00831CE9">
              <w:rPr>
                <w:rFonts w:cs="Miriam"/>
                <w:highlight w:val="lightGray"/>
                <w:rPrChange w:id="744" w:author="Diana Velazquez" w:date="2016-03-28T16:11:00Z">
                  <w:rPr>
                    <w:rFonts w:cs="Miriam"/>
                  </w:rPr>
                </w:rPrChange>
              </w:rPr>
              <w:t xml:space="preserve"> al final de la jornada escolar, en la </w:t>
            </w:r>
            <w:ins w:id="745" w:author="Secretaria Juridico" w:date="2016-03-07T13:11:00Z">
              <w:r w:rsidR="00210750" w:rsidRPr="00831CE9">
                <w:rPr>
                  <w:rFonts w:cs="Miriam"/>
                  <w:highlight w:val="lightGray"/>
                  <w:rPrChange w:id="746" w:author="Diana Velazquez" w:date="2016-03-28T16:11:00Z">
                    <w:rPr>
                      <w:rFonts w:cs="Miriam"/>
                    </w:rPr>
                  </w:rPrChange>
                </w:rPr>
                <w:t xml:space="preserve">tercera </w:t>
              </w:r>
            </w:ins>
            <w:del w:id="747" w:author="Secretaria Juridico" w:date="2016-03-07T13:11:00Z">
              <w:r w:rsidRPr="00831CE9" w:rsidDel="00210750">
                <w:rPr>
                  <w:rFonts w:cs="Miriam"/>
                  <w:highlight w:val="lightGray"/>
                  <w:rPrChange w:id="748" w:author="Diana Velazquez" w:date="2016-03-28T16:11:00Z">
                    <w:rPr>
                      <w:rFonts w:cs="Miriam"/>
                    </w:rPr>
                  </w:rPrChange>
                </w:rPr>
                <w:delText>segunda</w:delText>
              </w:r>
            </w:del>
            <w:r w:rsidRPr="00831CE9">
              <w:rPr>
                <w:rFonts w:cs="Miriam"/>
                <w:highlight w:val="lightGray"/>
                <w:rPrChange w:id="749" w:author="Diana Velazquez" w:date="2016-03-28T16:11:00Z">
                  <w:rPr>
                    <w:rFonts w:cs="Miriam"/>
                  </w:rPr>
                </w:rPrChange>
              </w:rPr>
              <w:t xml:space="preserve"> ocasión será entregado </w:t>
            </w:r>
            <w:ins w:id="750" w:author="Secretaria Juridico" w:date="2016-03-07T13:12:00Z">
              <w:r w:rsidR="00210750" w:rsidRPr="00831CE9">
                <w:rPr>
                  <w:rFonts w:cs="Miriam"/>
                  <w:highlight w:val="lightGray"/>
                  <w:rPrChange w:id="751" w:author="Diana Velazquez" w:date="2016-03-28T16:11:00Z">
                    <w:rPr>
                      <w:rFonts w:cs="Miriam"/>
                    </w:rPr>
                  </w:rPrChange>
                </w:rPr>
                <w:t xml:space="preserve">después de una semana </w:t>
              </w:r>
            </w:ins>
            <w:del w:id="752" w:author="Secretaria Juridico" w:date="2016-03-07T13:12:00Z">
              <w:r w:rsidRPr="00831CE9" w:rsidDel="00210750">
                <w:rPr>
                  <w:rFonts w:cs="Miriam"/>
                  <w:highlight w:val="lightGray"/>
                  <w:rPrChange w:id="753" w:author="Diana Velazquez" w:date="2016-03-28T16:11:00Z">
                    <w:rPr>
                      <w:rFonts w:cs="Miriam"/>
                    </w:rPr>
                  </w:rPrChange>
                </w:rPr>
                <w:delText>a los 5 días hábiles,</w:delText>
              </w:r>
            </w:del>
            <w:ins w:id="754" w:author="Secretaria Juridico" w:date="2016-03-07T13:12:00Z">
              <w:r w:rsidR="00210750" w:rsidRPr="00831CE9">
                <w:rPr>
                  <w:rFonts w:cs="Miriam"/>
                  <w:highlight w:val="lightGray"/>
                  <w:rPrChange w:id="755" w:author="Diana Velazquez" w:date="2016-03-28T16:11:00Z">
                    <w:rPr>
                      <w:rFonts w:cs="Miriam"/>
                    </w:rPr>
                  </w:rPrChange>
                </w:rPr>
                <w:t>y</w:t>
              </w:r>
            </w:ins>
            <w:r w:rsidRPr="00831CE9">
              <w:rPr>
                <w:rFonts w:cs="Miriam"/>
                <w:highlight w:val="lightGray"/>
                <w:rPrChange w:id="756" w:author="Diana Velazquez" w:date="2016-03-28T16:11:00Z">
                  <w:rPr>
                    <w:rFonts w:cs="Miriam"/>
                  </w:rPr>
                </w:rPrChange>
              </w:rPr>
              <w:t xml:space="preserve"> en caso de reincidir nuevamente se entregará a los padres</w:t>
            </w:r>
            <w:r w:rsidR="005174F1" w:rsidRPr="00831CE9">
              <w:rPr>
                <w:rFonts w:cs="Miriam"/>
                <w:highlight w:val="lightGray"/>
                <w:rPrChange w:id="757" w:author="Diana Velazquez" w:date="2016-03-28T16:11:00Z">
                  <w:rPr>
                    <w:rFonts w:cs="Miriam"/>
                  </w:rPr>
                </w:rPrChange>
              </w:rPr>
              <w:t xml:space="preserve"> después de 30 días</w:t>
            </w:r>
            <w:del w:id="758" w:author="Secretaria Juridico" w:date="2016-03-07T13:12:00Z">
              <w:r w:rsidR="005174F1" w:rsidRPr="00831CE9" w:rsidDel="00210750">
                <w:rPr>
                  <w:rFonts w:cs="Miriam"/>
                  <w:highlight w:val="lightGray"/>
                  <w:rPrChange w:id="759" w:author="Diana Velazquez" w:date="2016-03-28T16:11:00Z">
                    <w:rPr>
                      <w:rFonts w:cs="Miriam"/>
                    </w:rPr>
                  </w:rPrChange>
                </w:rPr>
                <w:delText xml:space="preserve"> </w:delText>
              </w:r>
            </w:del>
            <w:del w:id="760" w:author="Secretaria Juridico" w:date="2016-03-07T13:13:00Z">
              <w:r w:rsidR="005174F1" w:rsidRPr="00831CE9" w:rsidDel="00210750">
                <w:rPr>
                  <w:rFonts w:cs="Miriam"/>
                  <w:highlight w:val="lightGray"/>
                  <w:rPrChange w:id="761" w:author="Diana Velazquez" w:date="2016-03-28T16:11:00Z">
                    <w:rPr>
                      <w:rFonts w:cs="Miriam"/>
                    </w:rPr>
                  </w:rPrChange>
                </w:rPr>
                <w:delText>calendario</w:delText>
              </w:r>
            </w:del>
            <w:r w:rsidR="005174F1" w:rsidRPr="00831CE9">
              <w:rPr>
                <w:rFonts w:cs="Miriam"/>
                <w:highlight w:val="lightGray"/>
                <w:rPrChange w:id="762" w:author="Diana Velazquez" w:date="2016-03-28T16:11:00Z">
                  <w:rPr>
                    <w:rFonts w:cs="Miriam"/>
                  </w:rPr>
                </w:rPrChange>
              </w:rPr>
              <w:t>.</w:t>
            </w:r>
            <w:commentRangeEnd w:id="729"/>
            <w:r w:rsidR="00210750" w:rsidRPr="00831CE9">
              <w:rPr>
                <w:rStyle w:val="CommentReference"/>
                <w:highlight w:val="lightGray"/>
                <w:rPrChange w:id="763" w:author="Diana Velazquez" w:date="2016-03-28T16:11:00Z">
                  <w:rPr>
                    <w:rStyle w:val="CommentReference"/>
                  </w:rPr>
                </w:rPrChange>
              </w:rPr>
              <w:commentReference w:id="729"/>
            </w:r>
          </w:p>
        </w:tc>
      </w:tr>
    </w:tbl>
    <w:p w14:paraId="2256A1FA" w14:textId="2AA0768E" w:rsidR="00EE3A29" w:rsidRDefault="003B3869" w:rsidP="00D13C95">
      <w:pPr>
        <w:pStyle w:val="NoSpacing"/>
        <w:jc w:val="both"/>
        <w:rPr>
          <w:ins w:id="764" w:author="ANA MARIA  DE LA TORRE" w:date="2016-02-26T14:20:00Z"/>
          <w:rFonts w:cs="Miriam"/>
          <w:color w:val="FF0000"/>
        </w:rPr>
      </w:pPr>
      <w:ins w:id="765" w:author="ANA MARIA  DE LA TORRE" w:date="2016-02-26T14:20:00Z">
        <w:r>
          <w:rPr>
            <w:rFonts w:cs="Miriam"/>
            <w:color w:val="FF0000"/>
          </w:rPr>
          <w:t>SUGERIMOS ANEXAR COMO FALTA LEVE COMER CHICLE EN TODAS LAS SECCIONES</w:t>
        </w:r>
      </w:ins>
    </w:p>
    <w:p w14:paraId="68F0F7A1" w14:textId="77777777" w:rsidR="003B3869" w:rsidRPr="00D13C95" w:rsidRDefault="003B3869" w:rsidP="00D13C95">
      <w:pPr>
        <w:pStyle w:val="NoSpacing"/>
        <w:jc w:val="both"/>
        <w:rPr>
          <w:rFonts w:cs="Miriam"/>
          <w:color w:val="FF0000"/>
        </w:rPr>
      </w:pPr>
    </w:p>
    <w:p w14:paraId="7090AAF7" w14:textId="77777777" w:rsidR="007C376F" w:rsidRPr="00D13C95" w:rsidRDefault="007C376F" w:rsidP="00D13C95">
      <w:pPr>
        <w:pStyle w:val="NoSpacing"/>
        <w:jc w:val="both"/>
        <w:rPr>
          <w:rFonts w:cs="Miriam"/>
          <w:b/>
        </w:rPr>
      </w:pPr>
      <w:r w:rsidRPr="00D13C95">
        <w:rPr>
          <w:rFonts w:cs="Miriam"/>
          <w:b/>
        </w:rPr>
        <w:t>_4.3 FALTAS GRAVES</w:t>
      </w:r>
    </w:p>
    <w:p w14:paraId="78FBB9F1" w14:textId="0D2CC93B" w:rsidR="00EE3A29" w:rsidRDefault="007C376F" w:rsidP="00D13C95">
      <w:pPr>
        <w:pStyle w:val="NoSpacing"/>
        <w:jc w:val="both"/>
        <w:rPr>
          <w:rFonts w:cs="Miriam"/>
        </w:rPr>
      </w:pPr>
      <w:r w:rsidRPr="00D13C95">
        <w:rPr>
          <w:rFonts w:cs="Miriam"/>
        </w:rPr>
        <w:t>Son aquellas que amenazan la armonía de la comunidad institucional. Sanciones correspondientes y autoridades competentes para aplicarlas. Cuando una de estas se presenta deberá haber una respuesta inmediata por parte del profesor a cargo, seguido del registro de la falta.</w:t>
      </w:r>
    </w:p>
    <w:p w14:paraId="6C194843" w14:textId="77777777" w:rsidR="00C34483" w:rsidRPr="00D13C95" w:rsidRDefault="00C34483" w:rsidP="00D13C95">
      <w:pPr>
        <w:pStyle w:val="NoSpacing"/>
        <w:jc w:val="both"/>
        <w:rPr>
          <w:rFonts w:cs="Miriam"/>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1C4EFAAA" w14:textId="77777777" w:rsidTr="00517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20F619F8" w14:textId="77777777" w:rsidR="007C376F" w:rsidRPr="00C34483" w:rsidRDefault="007C376F" w:rsidP="00D13C95">
            <w:pPr>
              <w:pStyle w:val="NoSpacing"/>
              <w:jc w:val="both"/>
              <w:rPr>
                <w:rFonts w:cs="Miriam"/>
                <w:color w:val="auto"/>
              </w:rPr>
            </w:pPr>
            <w:r w:rsidRPr="00C34483">
              <w:rPr>
                <w:rFonts w:cs="Miriam"/>
                <w:color w:val="auto"/>
              </w:rPr>
              <w:t>_4.3.1 FALTAS GRAVES EN LA SECCION DE EARLY CHILDHOOD (PREKINDER, KINDER, PRIMERO)</w:t>
            </w:r>
          </w:p>
        </w:tc>
      </w:tr>
      <w:tr w:rsidR="00C34483" w:rsidRPr="00C34483" w14:paraId="3BC1DE5A" w14:textId="77777777" w:rsidTr="00517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1CF30EBF" w14:textId="77777777" w:rsidR="007C376F" w:rsidRPr="00C34483" w:rsidRDefault="007C376F" w:rsidP="00D13C95">
            <w:pPr>
              <w:pStyle w:val="NoSpacing"/>
              <w:jc w:val="both"/>
              <w:rPr>
                <w:rFonts w:cs="Miriam"/>
                <w:color w:val="auto"/>
              </w:rPr>
            </w:pPr>
            <w:r w:rsidRPr="00C34483">
              <w:rPr>
                <w:rFonts w:cs="Miriam"/>
                <w:color w:val="auto"/>
              </w:rPr>
              <w:t>Faltas:</w:t>
            </w:r>
          </w:p>
        </w:tc>
        <w:tc>
          <w:tcPr>
            <w:tcW w:w="4414" w:type="dxa"/>
          </w:tcPr>
          <w:p w14:paraId="338977B3" w14:textId="77777777" w:rsidR="007C376F" w:rsidRPr="00C34483" w:rsidRDefault="007C376F"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Procedimiento para su control y enmienda:</w:t>
            </w:r>
          </w:p>
        </w:tc>
      </w:tr>
      <w:tr w:rsidR="00C34483" w:rsidRPr="00C34483" w14:paraId="4F398380" w14:textId="77777777" w:rsidTr="005174F1">
        <w:tc>
          <w:tcPr>
            <w:cnfStyle w:val="001000000000" w:firstRow="0" w:lastRow="0" w:firstColumn="1" w:lastColumn="0" w:oddVBand="0" w:evenVBand="0" w:oddHBand="0" w:evenHBand="0" w:firstRowFirstColumn="0" w:firstRowLastColumn="0" w:lastRowFirstColumn="0" w:lastRowLastColumn="0"/>
            <w:tcW w:w="4414" w:type="dxa"/>
          </w:tcPr>
          <w:p w14:paraId="177BF1BF" w14:textId="534930B0" w:rsidR="007C376F" w:rsidRPr="00C34483" w:rsidRDefault="007C376F" w:rsidP="00D13C95">
            <w:pPr>
              <w:pStyle w:val="NoSpacing"/>
              <w:jc w:val="both"/>
              <w:rPr>
                <w:rFonts w:cs="Miriam"/>
                <w:b w:val="0"/>
                <w:color w:val="auto"/>
              </w:rPr>
            </w:pPr>
            <w:r w:rsidRPr="00C34483">
              <w:rPr>
                <w:rFonts w:cs="Miriam"/>
                <w:b w:val="0"/>
                <w:color w:val="auto"/>
              </w:rPr>
              <w:t>_Ausentarse del sitio</w:t>
            </w:r>
            <w:r w:rsidR="00651737" w:rsidRPr="00C34483">
              <w:rPr>
                <w:rFonts w:cs="Miriam"/>
                <w:b w:val="0"/>
                <w:color w:val="auto"/>
              </w:rPr>
              <w:t xml:space="preserve"> donde se esté desarrollando la </w:t>
            </w:r>
            <w:r w:rsidRPr="00C34483">
              <w:rPr>
                <w:rFonts w:cs="Miriam"/>
                <w:b w:val="0"/>
                <w:color w:val="auto"/>
              </w:rPr>
              <w:t>actividad, o de los límit</w:t>
            </w:r>
            <w:r w:rsidR="00651737" w:rsidRPr="00C34483">
              <w:rPr>
                <w:rFonts w:cs="Miriam"/>
                <w:b w:val="0"/>
                <w:color w:val="auto"/>
              </w:rPr>
              <w:t xml:space="preserve">es de la Sección de </w:t>
            </w:r>
            <w:commentRangeStart w:id="766"/>
            <w:ins w:id="767" w:author="Portatil CCB" w:date="2016-02-25T10:34:00Z">
              <w:r w:rsidR="00C13F29" w:rsidRPr="00831CE9">
                <w:rPr>
                  <w:rFonts w:cs="Miriam"/>
                  <w:highlight w:val="green"/>
                  <w:rPrChange w:id="768" w:author="Diana Velazquez" w:date="2016-03-28T16:12:00Z">
                    <w:rPr>
                      <w:rFonts w:cs="Miriam"/>
                    </w:rPr>
                  </w:rPrChange>
                </w:rPr>
                <w:t xml:space="preserve">Early Childhood </w:t>
              </w:r>
            </w:ins>
            <w:del w:id="769" w:author="Portatil CCB" w:date="2016-02-25T10:34:00Z">
              <w:r w:rsidR="00651737" w:rsidRPr="00831CE9" w:rsidDel="00C13F29">
                <w:rPr>
                  <w:rFonts w:cs="Miriam"/>
                  <w:highlight w:val="green"/>
                  <w:rPrChange w:id="770" w:author="Diana Velazquez" w:date="2016-03-28T16:12:00Z">
                    <w:rPr>
                      <w:rFonts w:cs="Miriam"/>
                    </w:rPr>
                  </w:rPrChange>
                </w:rPr>
                <w:delText>Preprimaria</w:delText>
              </w:r>
            </w:del>
            <w:r w:rsidR="00651737" w:rsidRPr="00831CE9">
              <w:rPr>
                <w:rFonts w:cs="Miriam"/>
                <w:highlight w:val="green"/>
                <w:rPrChange w:id="771" w:author="Diana Velazquez" w:date="2016-03-28T16:12:00Z">
                  <w:rPr>
                    <w:rFonts w:cs="Miriam"/>
                  </w:rPr>
                </w:rPrChange>
              </w:rPr>
              <w:t xml:space="preserve"> </w:t>
            </w:r>
            <w:commentRangeEnd w:id="766"/>
            <w:r w:rsidR="00CB68FD" w:rsidRPr="00831CE9">
              <w:rPr>
                <w:rStyle w:val="CommentReference"/>
                <w:highlight w:val="green"/>
                <w:rPrChange w:id="772" w:author="Diana Velazquez" w:date="2016-03-28T16:12:00Z">
                  <w:rPr>
                    <w:rStyle w:val="CommentReference"/>
                  </w:rPr>
                </w:rPrChange>
              </w:rPr>
              <w:commentReference w:id="766"/>
            </w:r>
            <w:r w:rsidRPr="00C34483">
              <w:rPr>
                <w:rFonts w:cs="Miriam"/>
                <w:b w:val="0"/>
                <w:color w:val="auto"/>
              </w:rPr>
              <w:t>sin permiso del docente.</w:t>
            </w:r>
          </w:p>
          <w:p w14:paraId="08F5F811" w14:textId="77777777" w:rsidR="007C376F" w:rsidRPr="00C34483" w:rsidRDefault="007C376F" w:rsidP="00D13C95">
            <w:pPr>
              <w:pStyle w:val="NoSpacing"/>
              <w:jc w:val="both"/>
              <w:rPr>
                <w:rFonts w:cs="Miriam"/>
                <w:b w:val="0"/>
                <w:color w:val="auto"/>
              </w:rPr>
            </w:pPr>
            <w:r w:rsidRPr="00C34483">
              <w:rPr>
                <w:rFonts w:cs="Miriam"/>
                <w:b w:val="0"/>
                <w:color w:val="auto"/>
              </w:rPr>
              <w:t>_Situaciones Tipo I: Ag</w:t>
            </w:r>
            <w:r w:rsidR="00651737" w:rsidRPr="00C34483">
              <w:rPr>
                <w:rFonts w:cs="Miriam"/>
                <w:b w:val="0"/>
                <w:color w:val="auto"/>
              </w:rPr>
              <w:t xml:space="preserve">resión física, verbal, escrita, </w:t>
            </w:r>
            <w:r w:rsidRPr="00C34483">
              <w:rPr>
                <w:rFonts w:cs="Miriam"/>
                <w:b w:val="0"/>
                <w:color w:val="auto"/>
              </w:rPr>
              <w:t>gestual, relacional, electrónica o falta de respeto (insultar</w:t>
            </w:r>
          </w:p>
          <w:p w14:paraId="5F3A692F" w14:textId="77777777" w:rsidR="007C376F" w:rsidRPr="00C34483" w:rsidRDefault="007C376F" w:rsidP="00D13C95">
            <w:pPr>
              <w:pStyle w:val="NoSpacing"/>
              <w:jc w:val="both"/>
              <w:rPr>
                <w:rFonts w:cs="Miriam"/>
                <w:b w:val="0"/>
                <w:color w:val="auto"/>
              </w:rPr>
            </w:pPr>
            <w:r w:rsidRPr="00C34483">
              <w:rPr>
                <w:rFonts w:cs="Miriam"/>
                <w:b w:val="0"/>
                <w:color w:val="auto"/>
              </w:rPr>
              <w:t>o utilizar palabras soeces) contra cualquier miembro de</w:t>
            </w:r>
          </w:p>
          <w:p w14:paraId="5EE21513" w14:textId="77777777" w:rsidR="007C376F" w:rsidRPr="00C34483" w:rsidRDefault="007C376F" w:rsidP="00D13C95">
            <w:pPr>
              <w:pStyle w:val="NoSpacing"/>
              <w:jc w:val="both"/>
              <w:rPr>
                <w:rFonts w:cs="Miriam"/>
                <w:b w:val="0"/>
                <w:color w:val="auto"/>
              </w:rPr>
            </w:pPr>
            <w:r w:rsidRPr="00C34483">
              <w:rPr>
                <w:rFonts w:cs="Miriam"/>
                <w:b w:val="0"/>
                <w:color w:val="auto"/>
              </w:rPr>
              <w:t>la comunidad educativa que no generen daños al cuerpo</w:t>
            </w:r>
          </w:p>
          <w:p w14:paraId="224F746A" w14:textId="77777777" w:rsidR="007C376F" w:rsidRPr="00C34483" w:rsidRDefault="007C376F" w:rsidP="00D13C95">
            <w:pPr>
              <w:pStyle w:val="NoSpacing"/>
              <w:jc w:val="both"/>
              <w:rPr>
                <w:rFonts w:cs="Miriam"/>
                <w:b w:val="0"/>
                <w:color w:val="auto"/>
              </w:rPr>
            </w:pPr>
            <w:r w:rsidRPr="00C34483">
              <w:rPr>
                <w:rFonts w:cs="Miriam"/>
                <w:b w:val="0"/>
                <w:color w:val="auto"/>
              </w:rPr>
              <w:t>o a la salud, dentro de las instalaciones del Colegio, buses,</w:t>
            </w:r>
          </w:p>
          <w:p w14:paraId="5D31B94F" w14:textId="77777777" w:rsidR="007C376F" w:rsidRPr="00C34483" w:rsidRDefault="007C376F" w:rsidP="00D13C95">
            <w:pPr>
              <w:pStyle w:val="NoSpacing"/>
              <w:jc w:val="both"/>
              <w:rPr>
                <w:rFonts w:cs="Miriam"/>
                <w:b w:val="0"/>
                <w:color w:val="auto"/>
              </w:rPr>
            </w:pPr>
            <w:r w:rsidRPr="00C34483">
              <w:rPr>
                <w:rFonts w:cs="Miriam"/>
                <w:b w:val="0"/>
                <w:color w:val="auto"/>
              </w:rPr>
              <w:t>o durante cualquier actividad organizada, promovida,</w:t>
            </w:r>
          </w:p>
          <w:p w14:paraId="579EEB62" w14:textId="77777777" w:rsidR="007C376F" w:rsidRPr="00C34483" w:rsidRDefault="007C376F" w:rsidP="00D13C95">
            <w:pPr>
              <w:pStyle w:val="NoSpacing"/>
              <w:jc w:val="both"/>
              <w:rPr>
                <w:rFonts w:cs="Miriam"/>
                <w:b w:val="0"/>
                <w:color w:val="auto"/>
              </w:rPr>
            </w:pPr>
            <w:r w:rsidRPr="00C34483">
              <w:rPr>
                <w:rFonts w:cs="Miriam"/>
                <w:b w:val="0"/>
                <w:color w:val="auto"/>
              </w:rPr>
              <w:t>y/o patrocinada por el Cole</w:t>
            </w:r>
            <w:r w:rsidR="00651737" w:rsidRPr="00C34483">
              <w:rPr>
                <w:rFonts w:cs="Miriam"/>
                <w:b w:val="0"/>
                <w:color w:val="auto"/>
              </w:rPr>
              <w:t xml:space="preserve">gio fuera de sus instalaciones, </w:t>
            </w:r>
            <w:r w:rsidRPr="00C34483">
              <w:rPr>
                <w:rFonts w:cs="Miriam"/>
                <w:b w:val="0"/>
                <w:color w:val="auto"/>
              </w:rPr>
              <w:t>o que siendo fuera de la</w:t>
            </w:r>
            <w:r w:rsidR="00651737" w:rsidRPr="00C34483">
              <w:rPr>
                <w:rFonts w:cs="Miriam"/>
                <w:b w:val="0"/>
                <w:color w:val="auto"/>
              </w:rPr>
              <w:t xml:space="preserve">s instalaciones afecte el clima </w:t>
            </w:r>
            <w:r w:rsidRPr="00C34483">
              <w:rPr>
                <w:rFonts w:cs="Miriam"/>
                <w:b w:val="0"/>
                <w:color w:val="auto"/>
              </w:rPr>
              <w:t>escolar.</w:t>
            </w:r>
          </w:p>
          <w:p w14:paraId="06B8E6B9" w14:textId="77777777" w:rsidR="007C376F" w:rsidRPr="00C34483" w:rsidRDefault="007C376F" w:rsidP="00D13C95">
            <w:pPr>
              <w:pStyle w:val="NoSpacing"/>
              <w:jc w:val="both"/>
              <w:rPr>
                <w:rFonts w:cs="Miriam"/>
                <w:b w:val="0"/>
                <w:color w:val="auto"/>
              </w:rPr>
            </w:pPr>
            <w:r w:rsidRPr="00C34483">
              <w:rPr>
                <w:rFonts w:cs="Miriam"/>
                <w:b w:val="0"/>
                <w:color w:val="auto"/>
              </w:rPr>
              <w:t>_Agresión intencionada a través de juego.</w:t>
            </w:r>
          </w:p>
          <w:p w14:paraId="7E77EBB2" w14:textId="77777777" w:rsidR="007C376F" w:rsidRPr="00C34483" w:rsidRDefault="007C376F" w:rsidP="00D13C95">
            <w:pPr>
              <w:pStyle w:val="NoSpacing"/>
              <w:jc w:val="both"/>
              <w:rPr>
                <w:rFonts w:cs="Miriam"/>
                <w:b w:val="0"/>
                <w:color w:val="auto"/>
              </w:rPr>
            </w:pPr>
            <w:r w:rsidRPr="00C34483">
              <w:rPr>
                <w:rFonts w:cs="Miriam"/>
                <w:b w:val="0"/>
                <w:color w:val="auto"/>
              </w:rPr>
              <w:t>_Cualquier daño a la</w:t>
            </w:r>
            <w:r w:rsidR="00651737" w:rsidRPr="00C34483">
              <w:rPr>
                <w:rFonts w:cs="Miriam"/>
                <w:b w:val="0"/>
                <w:color w:val="auto"/>
              </w:rPr>
              <w:t xml:space="preserve"> propiedad ajena o materiales y </w:t>
            </w:r>
            <w:r w:rsidRPr="00C34483">
              <w:rPr>
                <w:rFonts w:cs="Miriam"/>
                <w:b w:val="0"/>
                <w:color w:val="auto"/>
              </w:rPr>
              <w:t>recursos del Colegio.</w:t>
            </w:r>
          </w:p>
          <w:p w14:paraId="5999F71C" w14:textId="77777777" w:rsidR="007C376F" w:rsidRPr="00C34483" w:rsidRDefault="007C376F" w:rsidP="00D13C95">
            <w:pPr>
              <w:pStyle w:val="NoSpacing"/>
              <w:jc w:val="both"/>
              <w:rPr>
                <w:rFonts w:cs="Miriam"/>
                <w:b w:val="0"/>
                <w:color w:val="auto"/>
              </w:rPr>
            </w:pPr>
            <w:r w:rsidRPr="00C34483">
              <w:rPr>
                <w:rFonts w:cs="Miriam"/>
                <w:b w:val="0"/>
                <w:color w:val="auto"/>
              </w:rPr>
              <w:t>_Alterar cualquier comunicación enviada a los padres.</w:t>
            </w:r>
          </w:p>
          <w:p w14:paraId="02A9D94C" w14:textId="77777777" w:rsidR="007C376F" w:rsidRPr="00C34483" w:rsidRDefault="007C376F" w:rsidP="00D13C95">
            <w:pPr>
              <w:pStyle w:val="NoSpacing"/>
              <w:jc w:val="both"/>
              <w:rPr>
                <w:rFonts w:cs="Miriam"/>
                <w:b w:val="0"/>
                <w:color w:val="auto"/>
              </w:rPr>
            </w:pPr>
            <w:r w:rsidRPr="00C34483">
              <w:rPr>
                <w:rFonts w:cs="Miriam"/>
                <w:b w:val="0"/>
                <w:color w:val="auto"/>
              </w:rPr>
              <w:t>_Tomar o esconder la propiedad ajena.</w:t>
            </w:r>
          </w:p>
          <w:p w14:paraId="4901F035" w14:textId="77777777" w:rsidR="007C376F" w:rsidRPr="00C34483" w:rsidRDefault="007C376F" w:rsidP="00D13C95">
            <w:pPr>
              <w:pStyle w:val="NoSpacing"/>
              <w:jc w:val="both"/>
              <w:rPr>
                <w:rFonts w:cs="Miriam"/>
                <w:b w:val="0"/>
                <w:color w:val="auto"/>
              </w:rPr>
            </w:pPr>
            <w:r w:rsidRPr="00C34483">
              <w:rPr>
                <w:rFonts w:cs="Miriam"/>
                <w:b w:val="0"/>
                <w:color w:val="auto"/>
              </w:rPr>
              <w:t>_Reiteración en un mismo año lectivo de faltas leves.</w:t>
            </w:r>
          </w:p>
        </w:tc>
        <w:tc>
          <w:tcPr>
            <w:tcW w:w="4414" w:type="dxa"/>
          </w:tcPr>
          <w:p w14:paraId="6A68F28D"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Se sigue el procedimiento para faltas leves.</w:t>
            </w:r>
          </w:p>
          <w:p w14:paraId="572DFF23" w14:textId="57BF0980"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 xml:space="preserve">_Cuando se trate de </w:t>
            </w:r>
            <w:r w:rsidR="00651737" w:rsidRPr="00C34483">
              <w:rPr>
                <w:rFonts w:cs="Miriam"/>
              </w:rPr>
              <w:t xml:space="preserve">Situaciones Tipo 1: Aplicará el </w:t>
            </w:r>
            <w:r w:rsidRPr="00C34483">
              <w:rPr>
                <w:rFonts w:cs="Miriam"/>
              </w:rPr>
              <w:t xml:space="preserve">procedimiento de Practicas Restaurativas (Numeral </w:t>
            </w:r>
            <w:commentRangeStart w:id="773"/>
            <w:r w:rsidRPr="00831CE9">
              <w:rPr>
                <w:rFonts w:cs="Miriam"/>
                <w:color w:val="FF0000"/>
                <w:highlight w:val="green"/>
                <w:rPrChange w:id="774" w:author="Diana Velazquez" w:date="2016-03-28T16:12:00Z">
                  <w:rPr>
                    <w:rFonts w:cs="Miriam"/>
                    <w:color w:val="FF0000"/>
                  </w:rPr>
                </w:rPrChange>
              </w:rPr>
              <w:t>4.</w:t>
            </w:r>
            <w:r w:rsidR="00984ED1" w:rsidRPr="00831CE9">
              <w:rPr>
                <w:rFonts w:cs="Miriam"/>
                <w:color w:val="FF0000"/>
                <w:highlight w:val="green"/>
                <w:rPrChange w:id="775" w:author="Diana Velazquez" w:date="2016-03-28T16:12:00Z">
                  <w:rPr>
                    <w:rFonts w:cs="Miriam"/>
                    <w:color w:val="FF0000"/>
                  </w:rPr>
                </w:rPrChange>
              </w:rPr>
              <w:t>8</w:t>
            </w:r>
            <w:commentRangeEnd w:id="773"/>
            <w:r w:rsidR="00CB68FD" w:rsidRPr="00831CE9">
              <w:rPr>
                <w:rStyle w:val="CommentReference"/>
                <w:highlight w:val="green"/>
                <w:rPrChange w:id="776" w:author="Diana Velazquez" w:date="2016-03-28T16:12:00Z">
                  <w:rPr>
                    <w:rStyle w:val="CommentReference"/>
                  </w:rPr>
                </w:rPrChange>
              </w:rPr>
              <w:commentReference w:id="773"/>
            </w:r>
            <w:r w:rsidRPr="00C34483">
              <w:rPr>
                <w:rFonts w:cs="Miriam"/>
              </w:rPr>
              <w:t>).</w:t>
            </w:r>
          </w:p>
          <w:p w14:paraId="1AA1BB7B"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 xml:space="preserve">De ser aplicable, el Jefe de </w:t>
            </w:r>
            <w:r w:rsidR="00651737" w:rsidRPr="00C34483">
              <w:rPr>
                <w:rFonts w:cs="Miriam"/>
              </w:rPr>
              <w:t xml:space="preserve">Sección notificará al Rector la </w:t>
            </w:r>
            <w:r w:rsidRPr="00C34483">
              <w:rPr>
                <w:rFonts w:cs="Miriam"/>
              </w:rPr>
              <w:t>necesidad de convocar al Comité de Convivencia.</w:t>
            </w:r>
          </w:p>
          <w:p w14:paraId="49A22863"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La sanción se notifica al estudiante y los padres de familia.</w:t>
            </w:r>
          </w:p>
          <w:p w14:paraId="6CF43B79"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Responsable:</w:t>
            </w:r>
          </w:p>
          <w:p w14:paraId="709A852B"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_El Jefe de Sección decide la sanción.</w:t>
            </w:r>
          </w:p>
          <w:p w14:paraId="72F3B855"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Nota: Los casos de anormatividad reiterada, se considerarán</w:t>
            </w:r>
          </w:p>
          <w:p w14:paraId="0AF37C82"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Falta Muy Grave y aplicará el procedimiento correspondiente.</w:t>
            </w:r>
          </w:p>
          <w:p w14:paraId="39FC42CC"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Sanciones Posibles:</w:t>
            </w:r>
          </w:p>
          <w:p w14:paraId="1D9B4F19"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_Suspensión del dere</w:t>
            </w:r>
            <w:r w:rsidR="00651737" w:rsidRPr="00C34483">
              <w:rPr>
                <w:rFonts w:cs="Miriam"/>
              </w:rPr>
              <w:t xml:space="preserve">cho a participar en actividades </w:t>
            </w:r>
            <w:r w:rsidRPr="00C34483">
              <w:rPr>
                <w:rFonts w:cs="Miriam"/>
              </w:rPr>
              <w:t>extracurriculares compleme</w:t>
            </w:r>
            <w:r w:rsidR="00651737" w:rsidRPr="00C34483">
              <w:rPr>
                <w:rFonts w:cs="Miriam"/>
              </w:rPr>
              <w:t xml:space="preserve">ntarias tales como: deportivas, </w:t>
            </w:r>
            <w:r w:rsidRPr="00C34483">
              <w:rPr>
                <w:rFonts w:cs="Miriam"/>
              </w:rPr>
              <w:t>intercambios culturales, etc.</w:t>
            </w:r>
          </w:p>
          <w:p w14:paraId="6A363464"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_Suspensión Interna por uno o más días.</w:t>
            </w:r>
          </w:p>
          <w:p w14:paraId="3C84D704" w14:textId="77777777" w:rsidR="007C376F" w:rsidRPr="00C34483" w:rsidRDefault="007C376F"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_Suspensión externa por uno o más días.</w:t>
            </w:r>
          </w:p>
        </w:tc>
      </w:tr>
    </w:tbl>
    <w:p w14:paraId="6C76B78A" w14:textId="32025E04" w:rsidR="00831CE9" w:rsidRDefault="00831CE9" w:rsidP="00D13C95">
      <w:pPr>
        <w:pStyle w:val="NoSpacing"/>
        <w:jc w:val="both"/>
        <w:rPr>
          <w:ins w:id="777" w:author="Diana Velazquez" w:date="2016-03-28T16:12:00Z"/>
          <w:rFonts w:cs="Miriam"/>
        </w:rPr>
      </w:pPr>
    </w:p>
    <w:p w14:paraId="1FDD8CB5" w14:textId="77777777" w:rsidR="00831CE9" w:rsidRDefault="00831CE9">
      <w:pPr>
        <w:rPr>
          <w:ins w:id="778" w:author="Diana Velazquez" w:date="2016-03-28T16:12:00Z"/>
          <w:rFonts w:cs="Miriam"/>
        </w:rPr>
      </w:pPr>
      <w:ins w:id="779" w:author="Diana Velazquez" w:date="2016-03-28T16:12:00Z">
        <w:r>
          <w:rPr>
            <w:rFonts w:cs="Miriam"/>
          </w:rPr>
          <w:br w:type="page"/>
        </w:r>
      </w:ins>
    </w:p>
    <w:p w14:paraId="70CAE00E" w14:textId="77777777" w:rsidR="007C376F" w:rsidRPr="00D13C95" w:rsidRDefault="007C376F" w:rsidP="00D13C95">
      <w:pPr>
        <w:pStyle w:val="NoSpacing"/>
        <w:jc w:val="both"/>
        <w:rPr>
          <w:rFonts w:cs="Miriam"/>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4A5B7DF1" w14:textId="77777777" w:rsidTr="00517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216C1482" w14:textId="77777777" w:rsidR="00651737" w:rsidRPr="00C34483" w:rsidRDefault="00651737" w:rsidP="00D13C95">
            <w:pPr>
              <w:pStyle w:val="NoSpacing"/>
              <w:jc w:val="both"/>
              <w:rPr>
                <w:rFonts w:cs="Miriam"/>
                <w:color w:val="auto"/>
              </w:rPr>
            </w:pPr>
            <w:r w:rsidRPr="00C34483">
              <w:rPr>
                <w:rFonts w:cs="Miriam"/>
                <w:color w:val="auto"/>
              </w:rPr>
              <w:t>_4.3.2 FALTAS GRAVES EN LAS SECCIONES DE PRIMARIA Y BACHILLERATO</w:t>
            </w:r>
          </w:p>
        </w:tc>
      </w:tr>
      <w:tr w:rsidR="00C34483" w:rsidRPr="00C34483" w14:paraId="24A61788" w14:textId="77777777" w:rsidTr="00517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32FB61AA" w14:textId="77777777" w:rsidR="00651737" w:rsidRPr="00C34483" w:rsidRDefault="00651737" w:rsidP="00D13C95">
            <w:pPr>
              <w:pStyle w:val="NoSpacing"/>
              <w:jc w:val="both"/>
              <w:rPr>
                <w:rFonts w:cs="Miriam"/>
                <w:color w:val="auto"/>
              </w:rPr>
            </w:pPr>
            <w:r w:rsidRPr="00C34483">
              <w:rPr>
                <w:rFonts w:cs="Miriam"/>
                <w:color w:val="auto"/>
              </w:rPr>
              <w:t>Faltas:</w:t>
            </w:r>
          </w:p>
        </w:tc>
        <w:tc>
          <w:tcPr>
            <w:tcW w:w="4414" w:type="dxa"/>
          </w:tcPr>
          <w:p w14:paraId="70DE8BCC" w14:textId="77777777" w:rsidR="00651737" w:rsidRPr="00C34483" w:rsidRDefault="00651737"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Protocolo – Procedimiento para su control y enmienda</w:t>
            </w:r>
          </w:p>
        </w:tc>
      </w:tr>
      <w:tr w:rsidR="00C34483" w:rsidRPr="00C34483" w14:paraId="36B17ACC" w14:textId="77777777" w:rsidTr="005174F1">
        <w:tc>
          <w:tcPr>
            <w:cnfStyle w:val="001000000000" w:firstRow="0" w:lastRow="0" w:firstColumn="1" w:lastColumn="0" w:oddVBand="0" w:evenVBand="0" w:oddHBand="0" w:evenHBand="0" w:firstRowFirstColumn="0" w:firstRowLastColumn="0" w:lastRowFirstColumn="0" w:lastRowLastColumn="0"/>
            <w:tcW w:w="4414" w:type="dxa"/>
          </w:tcPr>
          <w:p w14:paraId="12E19127" w14:textId="77777777" w:rsidR="00651737" w:rsidRPr="00C34483" w:rsidRDefault="00651737" w:rsidP="00D13C95">
            <w:pPr>
              <w:pStyle w:val="NoSpacing"/>
              <w:jc w:val="both"/>
              <w:rPr>
                <w:rFonts w:cs="Miriam"/>
                <w:b w:val="0"/>
                <w:color w:val="auto"/>
              </w:rPr>
            </w:pPr>
            <w:r w:rsidRPr="00C34483">
              <w:rPr>
                <w:rFonts w:cs="Miriam"/>
                <w:b w:val="0"/>
                <w:color w:val="auto"/>
              </w:rPr>
              <w:t>_La ausencia no autorizada de las actividades escolares o extracurriculares.</w:t>
            </w:r>
          </w:p>
          <w:p w14:paraId="728A495A" w14:textId="77777777" w:rsidR="00651737" w:rsidRPr="00C34483" w:rsidRDefault="00651737" w:rsidP="00D13C95">
            <w:pPr>
              <w:pStyle w:val="NoSpacing"/>
              <w:jc w:val="both"/>
              <w:rPr>
                <w:rFonts w:cs="Miriam"/>
                <w:b w:val="0"/>
                <w:color w:val="auto"/>
              </w:rPr>
            </w:pPr>
            <w:r w:rsidRPr="00C34483">
              <w:rPr>
                <w:rFonts w:cs="Miriam"/>
                <w:b w:val="0"/>
                <w:color w:val="auto"/>
              </w:rPr>
              <w:t>_Salir del Colegio sin seguir el procedimiento y sin la autorización debida.</w:t>
            </w:r>
          </w:p>
          <w:p w14:paraId="3E2CE6C6" w14:textId="77777777" w:rsidR="00651737" w:rsidRPr="00C34483" w:rsidRDefault="00651737" w:rsidP="00D13C95">
            <w:pPr>
              <w:pStyle w:val="NoSpacing"/>
              <w:jc w:val="both"/>
              <w:rPr>
                <w:rFonts w:cs="Miriam"/>
                <w:b w:val="0"/>
                <w:color w:val="auto"/>
              </w:rPr>
            </w:pPr>
            <w:r w:rsidRPr="00C34483">
              <w:rPr>
                <w:rFonts w:cs="Miriam"/>
                <w:b w:val="0"/>
                <w:color w:val="auto"/>
              </w:rPr>
              <w:t>_La falta de respeto a un miembro de la comunidad educativa dentro o fuera del CCB.</w:t>
            </w:r>
          </w:p>
          <w:p w14:paraId="5B9E151E" w14:textId="77777777" w:rsidR="00651737" w:rsidRPr="00C34483" w:rsidRDefault="00651737" w:rsidP="00D13C95">
            <w:pPr>
              <w:pStyle w:val="NoSpacing"/>
              <w:jc w:val="both"/>
              <w:rPr>
                <w:rFonts w:cs="Miriam"/>
                <w:b w:val="0"/>
                <w:color w:val="auto"/>
              </w:rPr>
            </w:pPr>
            <w:r w:rsidRPr="00C34483">
              <w:rPr>
                <w:rFonts w:cs="Miriam"/>
                <w:b w:val="0"/>
                <w:color w:val="auto"/>
              </w:rPr>
              <w:t>_La falta de respeto a personas externas al CCB que estén dentro o en cualquier actividad organizada, promovida, y/o patrocinada por el Colegio fuera de sus instalaciones.</w:t>
            </w:r>
          </w:p>
          <w:p w14:paraId="5A9CFBE9" w14:textId="77777777" w:rsidR="00651737" w:rsidRPr="00C34483" w:rsidRDefault="00651737" w:rsidP="00D13C95">
            <w:pPr>
              <w:pStyle w:val="NoSpacing"/>
              <w:jc w:val="both"/>
              <w:rPr>
                <w:rFonts w:cs="Miriam"/>
                <w:b w:val="0"/>
                <w:color w:val="auto"/>
              </w:rPr>
            </w:pPr>
            <w:r w:rsidRPr="00C34483">
              <w:rPr>
                <w:rFonts w:cs="Miriam"/>
                <w:b w:val="0"/>
                <w:color w:val="auto"/>
              </w:rPr>
              <w:t>_Atentar contra la política de Probidad Académica, por ej: Plagiar, Hacer Trampa, Copiar, Falsificar.</w:t>
            </w:r>
          </w:p>
          <w:p w14:paraId="5378F595" w14:textId="77777777" w:rsidR="00651737" w:rsidRPr="00C34483" w:rsidRDefault="00651737" w:rsidP="00D13C95">
            <w:pPr>
              <w:pStyle w:val="NoSpacing"/>
              <w:jc w:val="both"/>
              <w:rPr>
                <w:rFonts w:cs="Miriam"/>
                <w:b w:val="0"/>
                <w:color w:val="auto"/>
              </w:rPr>
            </w:pPr>
            <w:r w:rsidRPr="00C34483">
              <w:rPr>
                <w:rFonts w:cs="Miriam"/>
                <w:b w:val="0"/>
                <w:color w:val="auto"/>
              </w:rPr>
              <w:t>_Esconder o tomar objetos ajenos sin permiso.</w:t>
            </w:r>
          </w:p>
          <w:p w14:paraId="62722A19" w14:textId="77777777" w:rsidR="00651737" w:rsidRPr="00C34483" w:rsidRDefault="00651737" w:rsidP="00D13C95">
            <w:pPr>
              <w:pStyle w:val="NoSpacing"/>
              <w:jc w:val="both"/>
              <w:rPr>
                <w:rFonts w:cs="Miriam"/>
                <w:b w:val="0"/>
                <w:color w:val="auto"/>
              </w:rPr>
            </w:pPr>
            <w:r w:rsidRPr="00C34483">
              <w:rPr>
                <w:rFonts w:cs="Miriam"/>
                <w:b w:val="0"/>
                <w:color w:val="auto"/>
              </w:rPr>
              <w:t>_Posesión o distribución de pornografía.</w:t>
            </w:r>
          </w:p>
          <w:p w14:paraId="50C5DA2C" w14:textId="77777777" w:rsidR="00651737" w:rsidRPr="00C34483" w:rsidRDefault="00651737" w:rsidP="00D13C95">
            <w:pPr>
              <w:pStyle w:val="NoSpacing"/>
              <w:jc w:val="both"/>
              <w:rPr>
                <w:rFonts w:cs="Miriam"/>
                <w:b w:val="0"/>
                <w:color w:val="auto"/>
              </w:rPr>
            </w:pPr>
            <w:r w:rsidRPr="00C34483">
              <w:rPr>
                <w:rFonts w:cs="Miriam"/>
                <w:b w:val="0"/>
                <w:color w:val="auto"/>
              </w:rPr>
              <w:t>_Violación de las políticas de Informática y Tecnología.</w:t>
            </w:r>
          </w:p>
          <w:p w14:paraId="514FA2B3" w14:textId="77777777" w:rsidR="00651737" w:rsidRPr="00C34483" w:rsidRDefault="00651737" w:rsidP="00D13C95">
            <w:pPr>
              <w:pStyle w:val="NoSpacing"/>
              <w:jc w:val="both"/>
              <w:rPr>
                <w:rFonts w:cs="Miriam"/>
                <w:b w:val="0"/>
                <w:color w:val="auto"/>
              </w:rPr>
            </w:pPr>
            <w:r w:rsidRPr="00C34483">
              <w:rPr>
                <w:rFonts w:cs="Miriam"/>
                <w:b w:val="0"/>
                <w:color w:val="auto"/>
              </w:rPr>
              <w:t>_Uso de equipos de cómpu</w:t>
            </w:r>
            <w:r w:rsidR="007B51E4" w:rsidRPr="00C34483">
              <w:rPr>
                <w:rFonts w:cs="Miriam"/>
                <w:b w:val="0"/>
                <w:color w:val="auto"/>
              </w:rPr>
              <w:t xml:space="preserve">to para actividades ilegales o </w:t>
            </w:r>
            <w:r w:rsidRPr="00C34483">
              <w:rPr>
                <w:rFonts w:cs="Miriam"/>
                <w:b w:val="0"/>
                <w:color w:val="auto"/>
              </w:rPr>
              <w:t>violación de los derechos de autor.</w:t>
            </w:r>
          </w:p>
          <w:p w14:paraId="77218943" w14:textId="77777777" w:rsidR="00651737" w:rsidRPr="00C34483" w:rsidRDefault="00651737" w:rsidP="00D13C95">
            <w:pPr>
              <w:pStyle w:val="NoSpacing"/>
              <w:jc w:val="both"/>
              <w:rPr>
                <w:rFonts w:cs="Miriam"/>
                <w:b w:val="0"/>
                <w:color w:val="auto"/>
              </w:rPr>
            </w:pPr>
            <w:r w:rsidRPr="00C34483">
              <w:rPr>
                <w:rFonts w:cs="Miriam"/>
                <w:b w:val="0"/>
                <w:color w:val="auto"/>
              </w:rPr>
              <w:t>_Borrado, adición, per</w:t>
            </w:r>
            <w:r w:rsidR="007B51E4" w:rsidRPr="00C34483">
              <w:rPr>
                <w:rFonts w:cs="Miriam"/>
                <w:b w:val="0"/>
                <w:color w:val="auto"/>
              </w:rPr>
              <w:t xml:space="preserve">sonalización o modificación del </w:t>
            </w:r>
            <w:r w:rsidRPr="00C34483">
              <w:rPr>
                <w:rFonts w:cs="Miriam"/>
                <w:b w:val="0"/>
                <w:color w:val="auto"/>
              </w:rPr>
              <w:t>hardware o software instalado.</w:t>
            </w:r>
          </w:p>
          <w:p w14:paraId="5C9BC02E" w14:textId="77777777" w:rsidR="00651737" w:rsidRPr="00C34483" w:rsidRDefault="00651737" w:rsidP="00D13C95">
            <w:pPr>
              <w:pStyle w:val="NoSpacing"/>
              <w:jc w:val="both"/>
              <w:rPr>
                <w:rFonts w:cs="Miriam"/>
                <w:b w:val="0"/>
                <w:color w:val="auto"/>
              </w:rPr>
            </w:pPr>
            <w:r w:rsidRPr="00C34483">
              <w:rPr>
                <w:rFonts w:cs="Miriam"/>
                <w:b w:val="0"/>
                <w:color w:val="auto"/>
              </w:rPr>
              <w:t>_Acceso a instalaciones del Colegio sin autorización.</w:t>
            </w:r>
          </w:p>
          <w:p w14:paraId="5E2893D4" w14:textId="77777777" w:rsidR="00651737" w:rsidRPr="00C34483" w:rsidRDefault="00651737" w:rsidP="00D13C95">
            <w:pPr>
              <w:pStyle w:val="NoSpacing"/>
              <w:jc w:val="both"/>
              <w:rPr>
                <w:rFonts w:cs="Miriam"/>
                <w:b w:val="0"/>
                <w:color w:val="auto"/>
              </w:rPr>
            </w:pPr>
            <w:r w:rsidRPr="00C34483">
              <w:rPr>
                <w:rFonts w:cs="Miriam"/>
                <w:b w:val="0"/>
                <w:color w:val="auto"/>
              </w:rPr>
              <w:t>_Permanecer en el Colegio de</w:t>
            </w:r>
            <w:r w:rsidR="007B51E4" w:rsidRPr="00C34483">
              <w:rPr>
                <w:rFonts w:cs="Miriam"/>
                <w:b w:val="0"/>
                <w:color w:val="auto"/>
              </w:rPr>
              <w:t xml:space="preserve">spués de la jornada escolar sin </w:t>
            </w:r>
            <w:r w:rsidRPr="00C34483">
              <w:rPr>
                <w:rFonts w:cs="Miriam"/>
                <w:b w:val="0"/>
                <w:color w:val="auto"/>
              </w:rPr>
              <w:t>autorización.</w:t>
            </w:r>
          </w:p>
          <w:p w14:paraId="55BC142A" w14:textId="77777777" w:rsidR="00651737" w:rsidRPr="00C34483" w:rsidRDefault="00651737" w:rsidP="00D13C95">
            <w:pPr>
              <w:pStyle w:val="NoSpacing"/>
              <w:jc w:val="both"/>
              <w:rPr>
                <w:rFonts w:cs="Miriam"/>
                <w:b w:val="0"/>
                <w:color w:val="auto"/>
              </w:rPr>
            </w:pPr>
            <w:r w:rsidRPr="00C34483">
              <w:rPr>
                <w:rFonts w:cs="Miriam"/>
                <w:b w:val="0"/>
                <w:color w:val="auto"/>
              </w:rPr>
              <w:t>_Usar dispositivo de comu</w:t>
            </w:r>
            <w:r w:rsidR="007B51E4" w:rsidRPr="00C34483">
              <w:rPr>
                <w:rFonts w:cs="Miriam"/>
                <w:b w:val="0"/>
                <w:color w:val="auto"/>
              </w:rPr>
              <w:t xml:space="preserve">nicación inalámbrico durante un </w:t>
            </w:r>
            <w:r w:rsidRPr="00C34483">
              <w:rPr>
                <w:rFonts w:cs="Miriam"/>
                <w:b w:val="0"/>
                <w:color w:val="auto"/>
              </w:rPr>
              <w:t>examen.</w:t>
            </w:r>
          </w:p>
          <w:p w14:paraId="2B5E7B88" w14:textId="77777777" w:rsidR="00651737" w:rsidRPr="00C34483" w:rsidRDefault="00651737" w:rsidP="00D13C95">
            <w:pPr>
              <w:pStyle w:val="NoSpacing"/>
              <w:jc w:val="both"/>
              <w:rPr>
                <w:rFonts w:cs="Miriam"/>
                <w:b w:val="0"/>
                <w:color w:val="auto"/>
              </w:rPr>
            </w:pPr>
            <w:r w:rsidRPr="00C34483">
              <w:rPr>
                <w:rFonts w:cs="Miriam"/>
                <w:b w:val="0"/>
                <w:color w:val="auto"/>
              </w:rPr>
              <w:t>_Causar daño a la propiedad del CCB u objetos ajenos.</w:t>
            </w:r>
          </w:p>
          <w:p w14:paraId="62B5D5F0" w14:textId="77777777" w:rsidR="00651737" w:rsidRPr="00C34483" w:rsidRDefault="00651737" w:rsidP="00D13C95">
            <w:pPr>
              <w:pStyle w:val="NoSpacing"/>
              <w:jc w:val="both"/>
              <w:rPr>
                <w:rFonts w:cs="Miriam"/>
                <w:b w:val="0"/>
                <w:color w:val="auto"/>
              </w:rPr>
            </w:pPr>
            <w:r w:rsidRPr="00C34483">
              <w:rPr>
                <w:rFonts w:cs="Miriam"/>
                <w:b w:val="0"/>
                <w:color w:val="auto"/>
              </w:rPr>
              <w:t>_Ocultar o Alterar cualq</w:t>
            </w:r>
            <w:r w:rsidR="007B51E4" w:rsidRPr="00C34483">
              <w:rPr>
                <w:rFonts w:cs="Miriam"/>
                <w:b w:val="0"/>
                <w:color w:val="auto"/>
              </w:rPr>
              <w:t xml:space="preserve">uier comunicación enviada a los </w:t>
            </w:r>
            <w:r w:rsidRPr="00C34483">
              <w:rPr>
                <w:rFonts w:cs="Miriam"/>
                <w:b w:val="0"/>
                <w:color w:val="auto"/>
              </w:rPr>
              <w:t>padres.</w:t>
            </w:r>
          </w:p>
          <w:p w14:paraId="74DD479A" w14:textId="77777777" w:rsidR="00651737" w:rsidRPr="00C34483" w:rsidRDefault="00651737" w:rsidP="00D13C95">
            <w:pPr>
              <w:pStyle w:val="NoSpacing"/>
              <w:jc w:val="both"/>
              <w:rPr>
                <w:rFonts w:cs="Miriam"/>
                <w:b w:val="0"/>
                <w:color w:val="auto"/>
              </w:rPr>
            </w:pPr>
            <w:r w:rsidRPr="00C34483">
              <w:rPr>
                <w:rFonts w:cs="Miriam"/>
                <w:b w:val="0"/>
                <w:color w:val="auto"/>
              </w:rPr>
              <w:t>_Realizar ventas en el Colegio sin autorización.</w:t>
            </w:r>
          </w:p>
          <w:p w14:paraId="6810E2F8" w14:textId="77777777" w:rsidR="00651737" w:rsidRPr="00C34483" w:rsidRDefault="00651737" w:rsidP="00D13C95">
            <w:pPr>
              <w:pStyle w:val="NoSpacing"/>
              <w:jc w:val="both"/>
              <w:rPr>
                <w:rFonts w:cs="Miriam"/>
                <w:b w:val="0"/>
                <w:color w:val="auto"/>
              </w:rPr>
            </w:pPr>
            <w:r w:rsidRPr="00C34483">
              <w:rPr>
                <w:rFonts w:cs="Miriam"/>
                <w:b w:val="0"/>
                <w:color w:val="auto"/>
              </w:rPr>
              <w:t>_Dibujar o escribir en las paredes o en propiedad ajena.</w:t>
            </w:r>
          </w:p>
          <w:p w14:paraId="6AE02007" w14:textId="77777777" w:rsidR="00651737" w:rsidRPr="00C34483" w:rsidRDefault="00651737" w:rsidP="00D13C95">
            <w:pPr>
              <w:pStyle w:val="NoSpacing"/>
              <w:jc w:val="both"/>
              <w:rPr>
                <w:rFonts w:cs="Miriam"/>
                <w:b w:val="0"/>
                <w:color w:val="auto"/>
              </w:rPr>
            </w:pPr>
            <w:r w:rsidRPr="00C34483">
              <w:rPr>
                <w:rFonts w:cs="Miriam"/>
                <w:b w:val="0"/>
                <w:color w:val="auto"/>
              </w:rPr>
              <w:t>_Amenaza de agresión física o verbal, dentro o fuera del</w:t>
            </w:r>
          </w:p>
          <w:p w14:paraId="3339A7E0" w14:textId="77777777" w:rsidR="00651737" w:rsidRPr="00C34483" w:rsidRDefault="00651737" w:rsidP="00D13C95">
            <w:pPr>
              <w:pStyle w:val="NoSpacing"/>
              <w:jc w:val="both"/>
              <w:rPr>
                <w:rFonts w:cs="Miriam"/>
                <w:b w:val="0"/>
                <w:color w:val="auto"/>
              </w:rPr>
            </w:pPr>
            <w:r w:rsidRPr="00C34483">
              <w:rPr>
                <w:rFonts w:cs="Miriam"/>
                <w:b w:val="0"/>
                <w:color w:val="auto"/>
              </w:rPr>
              <w:t>Colegio.</w:t>
            </w:r>
          </w:p>
          <w:p w14:paraId="45EA159D" w14:textId="77777777" w:rsidR="00651737" w:rsidRPr="00C34483" w:rsidRDefault="00651737" w:rsidP="00D13C95">
            <w:pPr>
              <w:pStyle w:val="NoSpacing"/>
              <w:jc w:val="both"/>
              <w:rPr>
                <w:rFonts w:cs="Miriam"/>
                <w:b w:val="0"/>
                <w:color w:val="auto"/>
              </w:rPr>
            </w:pPr>
            <w:r w:rsidRPr="00C34483">
              <w:rPr>
                <w:rFonts w:cs="Miriam"/>
                <w:b w:val="0"/>
                <w:color w:val="auto"/>
              </w:rPr>
              <w:t>_Incitar o provocar la agresión fí</w:t>
            </w:r>
            <w:r w:rsidR="007B51E4" w:rsidRPr="00C34483">
              <w:rPr>
                <w:rFonts w:cs="Miriam"/>
                <w:b w:val="0"/>
                <w:color w:val="auto"/>
              </w:rPr>
              <w:t xml:space="preserve">sica, verbal, escrita, gestual, </w:t>
            </w:r>
            <w:r w:rsidRPr="00C34483">
              <w:rPr>
                <w:rFonts w:cs="Miriam"/>
                <w:b w:val="0"/>
                <w:color w:val="auto"/>
              </w:rPr>
              <w:t>relacional o por medios tecnológicos.</w:t>
            </w:r>
          </w:p>
          <w:p w14:paraId="404C0EB0" w14:textId="6D3EABCD" w:rsidR="00651737" w:rsidRPr="00C34483" w:rsidRDefault="00DB0DE7" w:rsidP="00DB0DE7">
            <w:pPr>
              <w:pStyle w:val="NoSpacing"/>
              <w:jc w:val="both"/>
              <w:rPr>
                <w:rFonts w:cs="Miriam"/>
                <w:b w:val="0"/>
                <w:color w:val="auto"/>
              </w:rPr>
            </w:pPr>
            <w:r>
              <w:rPr>
                <w:rFonts w:cs="Miriam"/>
                <w:b w:val="0"/>
                <w:color w:val="auto"/>
              </w:rPr>
              <w:t>_</w:t>
            </w:r>
            <w:r w:rsidR="00651737" w:rsidRPr="00C34483">
              <w:rPr>
                <w:rFonts w:cs="Miriam"/>
                <w:b w:val="0"/>
                <w:color w:val="auto"/>
              </w:rPr>
              <w:t>Situaciones Tipo 1: Agresión verbal, escrita, gestual, relacional,</w:t>
            </w:r>
          </w:p>
          <w:p w14:paraId="40DC49EF" w14:textId="77777777" w:rsidR="00651737" w:rsidRPr="00C34483" w:rsidRDefault="00651737" w:rsidP="00D13C95">
            <w:pPr>
              <w:pStyle w:val="NoSpacing"/>
              <w:jc w:val="both"/>
              <w:rPr>
                <w:rFonts w:cs="Miriam"/>
                <w:b w:val="0"/>
                <w:color w:val="auto"/>
              </w:rPr>
            </w:pPr>
            <w:r w:rsidRPr="00C34483">
              <w:rPr>
                <w:rFonts w:cs="Miriam"/>
                <w:b w:val="0"/>
                <w:color w:val="auto"/>
              </w:rPr>
              <w:t>o por medios electrónicos, contra cualquier miembro de la</w:t>
            </w:r>
          </w:p>
          <w:p w14:paraId="5E0D210D" w14:textId="77777777" w:rsidR="00651737" w:rsidRPr="00C34483" w:rsidRDefault="00651737" w:rsidP="00D13C95">
            <w:pPr>
              <w:pStyle w:val="NoSpacing"/>
              <w:jc w:val="both"/>
              <w:rPr>
                <w:rFonts w:cs="Miriam"/>
                <w:b w:val="0"/>
                <w:color w:val="auto"/>
              </w:rPr>
            </w:pPr>
            <w:r w:rsidRPr="00C34483">
              <w:rPr>
                <w:rFonts w:cs="Miriam"/>
                <w:b w:val="0"/>
                <w:color w:val="auto"/>
              </w:rPr>
              <w:t>comunidad educativa, dentro de las instalaciones del Colegio,</w:t>
            </w:r>
          </w:p>
          <w:p w14:paraId="38B9D7A6" w14:textId="77777777" w:rsidR="00651737" w:rsidRPr="00C34483" w:rsidRDefault="00651737" w:rsidP="00D13C95">
            <w:pPr>
              <w:pStyle w:val="NoSpacing"/>
              <w:jc w:val="both"/>
              <w:rPr>
                <w:rFonts w:cs="Miriam"/>
                <w:b w:val="0"/>
                <w:color w:val="auto"/>
              </w:rPr>
            </w:pPr>
            <w:r w:rsidRPr="00C34483">
              <w:rPr>
                <w:rFonts w:cs="Miriam"/>
                <w:b w:val="0"/>
                <w:color w:val="auto"/>
              </w:rPr>
              <w:t>buses, o durante cualquier actividad organizada, promovida,</w:t>
            </w:r>
          </w:p>
          <w:p w14:paraId="4C92D2AC" w14:textId="77777777" w:rsidR="00651737" w:rsidRPr="00C34483" w:rsidRDefault="00651737" w:rsidP="00D13C95">
            <w:pPr>
              <w:pStyle w:val="NoSpacing"/>
              <w:jc w:val="both"/>
              <w:rPr>
                <w:rFonts w:cs="Miriam"/>
                <w:b w:val="0"/>
                <w:color w:val="auto"/>
              </w:rPr>
            </w:pPr>
            <w:r w:rsidRPr="00C34483">
              <w:rPr>
                <w:rFonts w:cs="Miriam"/>
                <w:b w:val="0"/>
                <w:color w:val="auto"/>
              </w:rPr>
              <w:t>y/o patrocinada por el Colegio fuera de sus instalaciones, o</w:t>
            </w:r>
          </w:p>
          <w:p w14:paraId="37A8E262" w14:textId="77777777" w:rsidR="00651737" w:rsidRPr="00C34483" w:rsidRDefault="00651737" w:rsidP="00D13C95">
            <w:pPr>
              <w:pStyle w:val="NoSpacing"/>
              <w:jc w:val="both"/>
              <w:rPr>
                <w:rFonts w:cs="Miriam"/>
                <w:b w:val="0"/>
                <w:color w:val="auto"/>
              </w:rPr>
            </w:pPr>
            <w:r w:rsidRPr="00C34483">
              <w:rPr>
                <w:rFonts w:cs="Miriam"/>
                <w:b w:val="0"/>
                <w:color w:val="auto"/>
              </w:rPr>
              <w:t>que siendo fuera de las instala</w:t>
            </w:r>
            <w:r w:rsidR="007B51E4" w:rsidRPr="00C34483">
              <w:rPr>
                <w:rFonts w:cs="Miriam"/>
                <w:b w:val="0"/>
                <w:color w:val="auto"/>
              </w:rPr>
              <w:t xml:space="preserve">ciones afecte el clima escolar, </w:t>
            </w:r>
            <w:r w:rsidRPr="00C34483">
              <w:rPr>
                <w:rFonts w:cs="Miriam"/>
                <w:b w:val="0"/>
                <w:color w:val="auto"/>
              </w:rPr>
              <w:t>y que en ningún caso generan daños al cuerpo o a la salud.</w:t>
            </w:r>
          </w:p>
          <w:p w14:paraId="65019188" w14:textId="77777777" w:rsidR="00651737" w:rsidRPr="00C34483" w:rsidRDefault="00651737" w:rsidP="00D13C95">
            <w:pPr>
              <w:pStyle w:val="NoSpacing"/>
              <w:jc w:val="both"/>
              <w:rPr>
                <w:rFonts w:cs="Miriam"/>
                <w:b w:val="0"/>
                <w:color w:val="auto"/>
              </w:rPr>
            </w:pPr>
            <w:r w:rsidRPr="00C34483">
              <w:rPr>
                <w:rFonts w:cs="Miriam"/>
                <w:b w:val="0"/>
                <w:color w:val="auto"/>
              </w:rPr>
              <w:t>-Agresión intencionada a través de juego.</w:t>
            </w:r>
          </w:p>
          <w:p w14:paraId="0838F6A3" w14:textId="77777777" w:rsidR="00651737" w:rsidRPr="00C34483" w:rsidRDefault="00651737" w:rsidP="00D13C95">
            <w:pPr>
              <w:pStyle w:val="NoSpacing"/>
              <w:jc w:val="both"/>
              <w:rPr>
                <w:rFonts w:cs="Miriam"/>
                <w:b w:val="0"/>
                <w:color w:val="auto"/>
              </w:rPr>
            </w:pPr>
            <w:r w:rsidRPr="00C34483">
              <w:rPr>
                <w:rFonts w:cs="Miriam"/>
                <w:b w:val="0"/>
                <w:color w:val="auto"/>
              </w:rPr>
              <w:t>--Envío de correos electrónico</w:t>
            </w:r>
            <w:r w:rsidR="007B51E4" w:rsidRPr="00C34483">
              <w:rPr>
                <w:rFonts w:cs="Miriam"/>
                <w:b w:val="0"/>
                <w:color w:val="auto"/>
              </w:rPr>
              <w:t xml:space="preserve">s o mensajes a través de la red </w:t>
            </w:r>
            <w:r w:rsidRPr="00C34483">
              <w:rPr>
                <w:rFonts w:cs="Miriam"/>
                <w:b w:val="0"/>
                <w:color w:val="auto"/>
              </w:rPr>
              <w:t>que sean insultantes, injuriosos o amenazantes.</w:t>
            </w:r>
          </w:p>
          <w:p w14:paraId="0C5A71BB" w14:textId="77777777" w:rsidR="00651737" w:rsidRPr="00C34483" w:rsidRDefault="00651737" w:rsidP="00D13C95">
            <w:pPr>
              <w:pStyle w:val="NoSpacing"/>
              <w:jc w:val="both"/>
              <w:rPr>
                <w:rFonts w:cs="Miriam"/>
                <w:b w:val="0"/>
                <w:color w:val="auto"/>
              </w:rPr>
            </w:pPr>
            <w:r w:rsidRPr="00C34483">
              <w:rPr>
                <w:rFonts w:cs="Miriam"/>
                <w:b w:val="0"/>
                <w:color w:val="auto"/>
              </w:rPr>
              <w:t>- Actos que atenten contra la moral o el buen nombre del</w:t>
            </w:r>
          </w:p>
          <w:p w14:paraId="04C9D45A" w14:textId="77777777" w:rsidR="00651737" w:rsidRPr="00C34483" w:rsidRDefault="00651737" w:rsidP="00D13C95">
            <w:pPr>
              <w:pStyle w:val="NoSpacing"/>
              <w:jc w:val="both"/>
              <w:rPr>
                <w:rFonts w:cs="Miriam"/>
                <w:b w:val="0"/>
                <w:color w:val="auto"/>
              </w:rPr>
            </w:pPr>
            <w:r w:rsidRPr="00C34483">
              <w:rPr>
                <w:rFonts w:cs="Miriam"/>
                <w:b w:val="0"/>
                <w:color w:val="auto"/>
              </w:rPr>
              <w:t>Colegio dentro o fuera de él.</w:t>
            </w:r>
          </w:p>
          <w:p w14:paraId="4DE423C3" w14:textId="77777777" w:rsidR="00651737" w:rsidRPr="00C34483" w:rsidRDefault="00651737" w:rsidP="00D13C95">
            <w:pPr>
              <w:pStyle w:val="NoSpacing"/>
              <w:jc w:val="both"/>
              <w:rPr>
                <w:rFonts w:cs="Miriam"/>
                <w:b w:val="0"/>
                <w:color w:val="auto"/>
              </w:rPr>
            </w:pPr>
            <w:r w:rsidRPr="00C34483">
              <w:rPr>
                <w:rFonts w:cs="Miriam"/>
                <w:b w:val="0"/>
                <w:color w:val="auto"/>
              </w:rPr>
              <w:t>- Incumplimiento de una detención.</w:t>
            </w:r>
          </w:p>
          <w:p w14:paraId="443CC9FB" w14:textId="77777777" w:rsidR="00651737" w:rsidRPr="00C34483" w:rsidRDefault="00651737" w:rsidP="00D13C95">
            <w:pPr>
              <w:pStyle w:val="NoSpacing"/>
              <w:jc w:val="both"/>
              <w:rPr>
                <w:rFonts w:cs="Miriam"/>
                <w:b w:val="0"/>
                <w:color w:val="auto"/>
              </w:rPr>
            </w:pPr>
            <w:r w:rsidRPr="00C34483">
              <w:rPr>
                <w:rFonts w:cs="Miriam"/>
                <w:b w:val="0"/>
                <w:color w:val="auto"/>
              </w:rPr>
              <w:t>- Complicidad en cualquiera de los anteriores.</w:t>
            </w:r>
          </w:p>
          <w:p w14:paraId="6B1D695D" w14:textId="77777777" w:rsidR="00651737" w:rsidRPr="00C34483" w:rsidRDefault="00651737" w:rsidP="00D13C95">
            <w:pPr>
              <w:pStyle w:val="NoSpacing"/>
              <w:jc w:val="both"/>
              <w:rPr>
                <w:rFonts w:cs="Miriam"/>
                <w:b w:val="0"/>
                <w:color w:val="auto"/>
              </w:rPr>
            </w:pPr>
            <w:r w:rsidRPr="00C34483">
              <w:rPr>
                <w:rFonts w:cs="Miriam"/>
                <w:b w:val="0"/>
                <w:color w:val="auto"/>
              </w:rPr>
              <w:t>- Incitar a cualquiera de las anteriores.</w:t>
            </w:r>
          </w:p>
          <w:p w14:paraId="6260040D" w14:textId="77777777" w:rsidR="00651737" w:rsidRPr="00C34483" w:rsidRDefault="00651737" w:rsidP="00D13C95">
            <w:pPr>
              <w:pStyle w:val="NoSpacing"/>
              <w:jc w:val="both"/>
              <w:rPr>
                <w:rFonts w:cs="Miriam"/>
                <w:b w:val="0"/>
                <w:color w:val="auto"/>
              </w:rPr>
            </w:pPr>
            <w:r w:rsidRPr="00C34483">
              <w:rPr>
                <w:rFonts w:cs="Miriam"/>
                <w:b w:val="0"/>
                <w:color w:val="auto"/>
              </w:rPr>
              <w:t>- Reiteración en un mismo año lectivo de faltas leves.</w:t>
            </w:r>
          </w:p>
        </w:tc>
        <w:tc>
          <w:tcPr>
            <w:tcW w:w="4414" w:type="dxa"/>
          </w:tcPr>
          <w:p w14:paraId="18885CE3"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1. El docente dialoga con el estudiante.</w:t>
            </w:r>
          </w:p>
          <w:p w14:paraId="42603519"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2. El estudiante hace una declaración escrita del incidente y reflexión sobre lo sucedido por escrito.</w:t>
            </w:r>
          </w:p>
          <w:p w14:paraId="18A56B10" w14:textId="6878C6ED"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3. El Jefe de Sección, el Asistent</w:t>
            </w:r>
            <w:r w:rsidR="00FA4849">
              <w:rPr>
                <w:rFonts w:cs="Miriam"/>
              </w:rPr>
              <w:t xml:space="preserve">e </w:t>
            </w:r>
            <w:r w:rsidRPr="00C34483">
              <w:rPr>
                <w:rFonts w:cs="Miriam"/>
              </w:rPr>
              <w:t>o el</w:t>
            </w:r>
            <w:ins w:id="780" w:author="Secretaria Juridico" w:date="2016-03-07T13:32:00Z">
              <w:r w:rsidR="005B3160">
                <w:rPr>
                  <w:rFonts w:cs="Miriam"/>
                </w:rPr>
                <w:t xml:space="preserve"> </w:t>
              </w:r>
            </w:ins>
            <w:commentRangeStart w:id="781"/>
            <w:ins w:id="782" w:author="Secretaria Juridico" w:date="2016-03-07T13:31:00Z">
              <w:r w:rsidR="005B3160" w:rsidRPr="00831CE9">
                <w:rPr>
                  <w:rFonts w:cs="Miriam"/>
                  <w:highlight w:val="lightGray"/>
                  <w:rPrChange w:id="783" w:author="Diana Velazquez" w:date="2016-03-28T16:12:00Z">
                    <w:rPr>
                      <w:rFonts w:cs="Miriam"/>
                    </w:rPr>
                  </w:rPrChange>
                </w:rPr>
                <w:t xml:space="preserve">Coordinador de Convivencia </w:t>
              </w:r>
            </w:ins>
            <w:del w:id="784" w:author="Secretaria Juridico" w:date="2016-03-07T13:32:00Z">
              <w:r w:rsidRPr="00831CE9" w:rsidDel="005B3160">
                <w:rPr>
                  <w:rFonts w:cs="Miriam"/>
                  <w:highlight w:val="lightGray"/>
                  <w:rPrChange w:id="785" w:author="Diana Velazquez" w:date="2016-03-28T16:12:00Z">
                    <w:rPr>
                      <w:rFonts w:cs="Miriam"/>
                    </w:rPr>
                  </w:rPrChange>
                </w:rPr>
                <w:delText>Decano de Disciplina</w:delText>
              </w:r>
            </w:del>
            <w:commentRangeEnd w:id="781"/>
            <w:r w:rsidR="005B3160" w:rsidRPr="00831CE9">
              <w:rPr>
                <w:rStyle w:val="CommentReference"/>
                <w:highlight w:val="lightGray"/>
                <w:rPrChange w:id="786" w:author="Diana Velazquez" w:date="2016-03-28T16:12:00Z">
                  <w:rPr>
                    <w:rStyle w:val="CommentReference"/>
                  </w:rPr>
                </w:rPrChange>
              </w:rPr>
              <w:commentReference w:id="781"/>
            </w:r>
            <w:r w:rsidRPr="00C34483">
              <w:rPr>
                <w:rFonts w:cs="Miriam"/>
              </w:rPr>
              <w:t xml:space="preserve"> dialoga con el estudiante.</w:t>
            </w:r>
          </w:p>
          <w:p w14:paraId="1D08F5E5" w14:textId="025F3633" w:rsidR="00651737" w:rsidRPr="00C34483" w:rsidRDefault="00FA4849"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Pr>
                <w:rFonts w:cs="Miriam"/>
              </w:rPr>
              <w:t xml:space="preserve">Aplicará el procedimiento </w:t>
            </w:r>
            <w:r w:rsidR="00651737" w:rsidRPr="00C34483">
              <w:rPr>
                <w:rFonts w:cs="Miriam"/>
              </w:rPr>
              <w:t>de Prácticas Restaurativas para aquellas faltas que afecten la convivencia y las situaciones tipo 1. De ser aplicable, el Jefe de Sección</w:t>
            </w:r>
          </w:p>
          <w:p w14:paraId="7BCE04B1"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notificará al Rector la necesidad de convocar al Comité</w:t>
            </w:r>
          </w:p>
          <w:p w14:paraId="2996E47A"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de Convivencia</w:t>
            </w:r>
          </w:p>
          <w:p w14:paraId="1CC7DEA2" w14:textId="428F58DE"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 xml:space="preserve">4. El Jefe de Sección, </w:t>
            </w:r>
            <w:commentRangeStart w:id="787"/>
            <w:del w:id="788" w:author="Secretaria Juridico" w:date="2016-03-07T13:29:00Z">
              <w:r w:rsidRPr="00C34483" w:rsidDel="005B3160">
                <w:rPr>
                  <w:rFonts w:cs="Miriam"/>
                </w:rPr>
                <w:delText>el</w:delText>
              </w:r>
            </w:del>
            <w:r w:rsidRPr="00C34483">
              <w:rPr>
                <w:rFonts w:cs="Miriam"/>
              </w:rPr>
              <w:t xml:space="preserve"> Asistente </w:t>
            </w:r>
            <w:del w:id="789" w:author="Secretaria Juridico" w:date="2016-03-07T13:29:00Z">
              <w:r w:rsidRPr="00C34483" w:rsidDel="005B3160">
                <w:rPr>
                  <w:rFonts w:cs="Miriam"/>
                </w:rPr>
                <w:delText>de la sección</w:delText>
              </w:r>
            </w:del>
            <w:ins w:id="790" w:author="Secretaria Juridico" w:date="2016-03-07T13:29:00Z">
              <w:r w:rsidR="005B3160">
                <w:rPr>
                  <w:rFonts w:cs="Miriam"/>
                </w:rPr>
                <w:t xml:space="preserve"> o </w:t>
              </w:r>
              <w:r w:rsidR="005B3160" w:rsidRPr="00831CE9">
                <w:rPr>
                  <w:rFonts w:cs="Miriam"/>
                  <w:highlight w:val="lightGray"/>
                  <w:rPrChange w:id="791" w:author="Diana Velazquez" w:date="2016-03-28T16:13:00Z">
                    <w:rPr>
                      <w:rFonts w:cs="Miriam"/>
                    </w:rPr>
                  </w:rPrChange>
                </w:rPr>
                <w:t>Coordinador de Convivencia</w:t>
              </w:r>
              <w:r w:rsidR="005B3160">
                <w:rPr>
                  <w:rFonts w:cs="Miriam"/>
                </w:rPr>
                <w:t xml:space="preserve"> </w:t>
              </w:r>
            </w:ins>
            <w:ins w:id="792" w:author="Secretaria Juridico" w:date="2016-03-07T13:30:00Z">
              <w:r w:rsidR="005B3160">
                <w:rPr>
                  <w:rFonts w:cs="Miriam"/>
                </w:rPr>
                <w:t xml:space="preserve">informará de la situación a </w:t>
              </w:r>
            </w:ins>
            <w:del w:id="793" w:author="Secretaria Juridico" w:date="2016-03-07T13:30:00Z">
              <w:r w:rsidRPr="00C34483" w:rsidDel="005B3160">
                <w:rPr>
                  <w:rFonts w:cs="Miriam"/>
                </w:rPr>
                <w:delText xml:space="preserve"> o su delegado se reúne con</w:delText>
              </w:r>
            </w:del>
            <w:r w:rsidRPr="00C34483">
              <w:rPr>
                <w:rFonts w:cs="Miriam"/>
              </w:rPr>
              <w:t xml:space="preserve"> los padres</w:t>
            </w:r>
            <w:ins w:id="794" w:author="Secretaria Juridico" w:date="2016-03-07T13:30:00Z">
              <w:r w:rsidR="005B3160">
                <w:rPr>
                  <w:rFonts w:cs="Miriam"/>
                </w:rPr>
                <w:t xml:space="preserve"> </w:t>
              </w:r>
            </w:ins>
            <w:ins w:id="795" w:author="Secretaria Juridico" w:date="2016-03-07T13:31:00Z">
              <w:r w:rsidR="005B3160">
                <w:rPr>
                  <w:rFonts w:cs="Miriam"/>
                </w:rPr>
                <w:t xml:space="preserve">del estudiante, actuación de la cual dejará constancia </w:t>
              </w:r>
            </w:ins>
            <w:del w:id="796" w:author="Secretaria Juridico" w:date="2016-03-07T13:30:00Z">
              <w:r w:rsidRPr="00C34483" w:rsidDel="005B3160">
                <w:rPr>
                  <w:rFonts w:cs="Miriam"/>
                </w:rPr>
                <w:delText>.</w:delText>
              </w:r>
            </w:del>
            <w:commentRangeEnd w:id="787"/>
            <w:r w:rsidR="005B3160">
              <w:rPr>
                <w:rStyle w:val="CommentReference"/>
              </w:rPr>
              <w:commentReference w:id="787"/>
            </w:r>
          </w:p>
          <w:p w14:paraId="3AB4BD2D"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5. Una vez el Jefe de Sección impone la sanción, ésta será notificada a los padres y al estudiante, por él, su Asistente o delegado.</w:t>
            </w:r>
          </w:p>
          <w:p w14:paraId="42CA3666"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6. El estudiante deberá presentarse en el Colegio en</w:t>
            </w:r>
          </w:p>
          <w:p w14:paraId="6295B2BB"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compañía de sus padres en el día y hora citados (cuando</w:t>
            </w:r>
          </w:p>
          <w:p w14:paraId="23F69B4F"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el caso lo amerite)</w:t>
            </w:r>
          </w:p>
          <w:p w14:paraId="46B0E457"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7. La información referente a la falta y a la sanción se le pasa al tutor correspondiente.</w:t>
            </w:r>
          </w:p>
          <w:p w14:paraId="0B34B1C1"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7F93EBE9"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68CE4FB0"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Sanciones posibles</w:t>
            </w:r>
          </w:p>
          <w:p w14:paraId="4DD4117E"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_Suspensión Interna o Externa por un periodo de hasta</w:t>
            </w:r>
          </w:p>
          <w:p w14:paraId="5BAFE098"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diez (10) días académicos hábiles</w:t>
            </w:r>
          </w:p>
          <w:p w14:paraId="05480E8C"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_Suspensión del dere</w:t>
            </w:r>
            <w:r w:rsidR="007B51E4" w:rsidRPr="00C34483">
              <w:rPr>
                <w:rFonts w:cs="Miriam"/>
              </w:rPr>
              <w:t xml:space="preserve">cho a participar en actividades </w:t>
            </w:r>
            <w:r w:rsidRPr="00C34483">
              <w:rPr>
                <w:rFonts w:cs="Miriam"/>
              </w:rPr>
              <w:t>extracurriculares o co</w:t>
            </w:r>
            <w:r w:rsidR="007B51E4" w:rsidRPr="00C34483">
              <w:rPr>
                <w:rFonts w:cs="Miriam"/>
              </w:rPr>
              <w:t xml:space="preserve">mplementarias como: deportivas, </w:t>
            </w:r>
            <w:r w:rsidRPr="00C34483">
              <w:rPr>
                <w:rFonts w:cs="Miriam"/>
              </w:rPr>
              <w:t>intercambios culturales, ceremonia de grado, etc.</w:t>
            </w:r>
          </w:p>
          <w:p w14:paraId="3862D6D8"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_En el evento en que la sanción considerada a juicio del</w:t>
            </w:r>
          </w:p>
          <w:p w14:paraId="42D8E8F8"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Jefe de Sección o del Asistente sea el Condicionamiento</w:t>
            </w:r>
          </w:p>
          <w:p w14:paraId="166E5D65"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de la Renovación de Matrícula al cumplimiento de</w:t>
            </w:r>
          </w:p>
          <w:p w14:paraId="2301A35D"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Acuerdos de Convivencia</w:t>
            </w:r>
            <w:r w:rsidR="007B51E4" w:rsidRPr="00C34483">
              <w:rPr>
                <w:rFonts w:cs="Miriam"/>
              </w:rPr>
              <w:t xml:space="preserve">, o No Renovación de Matrícula, </w:t>
            </w:r>
            <w:r w:rsidRPr="00C34483">
              <w:rPr>
                <w:rFonts w:cs="Miriam"/>
              </w:rPr>
              <w:t>la decisión la tomará el Rector. El Rector escuchará a los</w:t>
            </w:r>
          </w:p>
          <w:p w14:paraId="10E4FF0E"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estudiantes involucrados en el proceso disciplinario y a</w:t>
            </w:r>
          </w:p>
          <w:p w14:paraId="3C196E83" w14:textId="77777777" w:rsidR="00651737" w:rsidRPr="00C34483" w:rsidRDefault="00651737"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los padres del agresor y el agredido (de ser aplicable)</w:t>
            </w:r>
          </w:p>
        </w:tc>
      </w:tr>
    </w:tbl>
    <w:p w14:paraId="51C0AA77" w14:textId="3FA26A7A" w:rsidR="00831CE9" w:rsidRDefault="00831CE9" w:rsidP="00D13C95">
      <w:pPr>
        <w:pStyle w:val="NoSpacing"/>
        <w:jc w:val="both"/>
        <w:rPr>
          <w:ins w:id="797" w:author="Diana Velazquez" w:date="2016-03-28T16:13:00Z"/>
          <w:rFonts w:cs="Miriam"/>
        </w:rPr>
      </w:pPr>
    </w:p>
    <w:p w14:paraId="54DBA68E" w14:textId="77777777" w:rsidR="00831CE9" w:rsidRDefault="00831CE9">
      <w:pPr>
        <w:rPr>
          <w:ins w:id="798" w:author="Diana Velazquez" w:date="2016-03-28T16:13:00Z"/>
          <w:rFonts w:cs="Miriam"/>
        </w:rPr>
      </w:pPr>
      <w:ins w:id="799" w:author="Diana Velazquez" w:date="2016-03-28T16:13:00Z">
        <w:r>
          <w:rPr>
            <w:rFonts w:cs="Miriam"/>
          </w:rPr>
          <w:br w:type="page"/>
        </w:r>
      </w:ins>
    </w:p>
    <w:p w14:paraId="775CD69E" w14:textId="77777777" w:rsidR="00651737" w:rsidRPr="00D13C95" w:rsidRDefault="00651737" w:rsidP="00D13C95">
      <w:pPr>
        <w:pStyle w:val="NoSpacing"/>
        <w:jc w:val="both"/>
        <w:rPr>
          <w:rFonts w:cs="Miriam"/>
        </w:rPr>
      </w:pPr>
    </w:p>
    <w:p w14:paraId="67588692" w14:textId="77777777" w:rsidR="007B51E4" w:rsidRPr="00D13C95" w:rsidRDefault="007B51E4" w:rsidP="00D13C95">
      <w:pPr>
        <w:pStyle w:val="NoSpacing"/>
        <w:jc w:val="both"/>
        <w:rPr>
          <w:rFonts w:cs="Miriam"/>
          <w:b/>
        </w:rPr>
      </w:pPr>
      <w:r w:rsidRPr="00D13C95">
        <w:rPr>
          <w:rFonts w:cs="Miriam"/>
          <w:b/>
        </w:rPr>
        <w:t>_4.4 FALTAS MUY GRAVES</w:t>
      </w:r>
    </w:p>
    <w:p w14:paraId="4A2F8C18" w14:textId="2285498F" w:rsidR="007B51E4" w:rsidRDefault="007B51E4" w:rsidP="00D13C95">
      <w:pPr>
        <w:pStyle w:val="NoSpacing"/>
        <w:jc w:val="both"/>
        <w:rPr>
          <w:rFonts w:cs="Miriam"/>
        </w:rPr>
      </w:pPr>
      <w:r w:rsidRPr="00D13C95">
        <w:rPr>
          <w:rFonts w:cs="Miriam"/>
        </w:rPr>
        <w:t>Faltas muy graves son aquellas que presentan peligro físico o psicológico para la comunidad escolar, dentro o fuera del Colegio. Cuando una de estas se presenta deberá haber una respuesta inmediata por parte del profesor a cargo, seguido del registro de la falta.</w:t>
      </w:r>
    </w:p>
    <w:p w14:paraId="1D1E54A1" w14:textId="77777777" w:rsidR="005174F1" w:rsidRPr="00D13C95" w:rsidRDefault="005174F1" w:rsidP="00D13C95">
      <w:pPr>
        <w:pStyle w:val="NoSpacing"/>
        <w:jc w:val="both"/>
        <w:rPr>
          <w:rFonts w:cs="Miriam"/>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5E984F4B" w14:textId="77777777" w:rsidTr="00517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2FA16B26" w14:textId="77777777" w:rsidR="007B51E4" w:rsidRPr="00C34483" w:rsidRDefault="007B51E4" w:rsidP="00D13C95">
            <w:pPr>
              <w:pStyle w:val="NoSpacing"/>
              <w:jc w:val="both"/>
              <w:rPr>
                <w:rFonts w:cs="Miriam"/>
                <w:color w:val="auto"/>
              </w:rPr>
            </w:pPr>
            <w:r w:rsidRPr="00C34483">
              <w:rPr>
                <w:rFonts w:cs="Miriam"/>
                <w:color w:val="auto"/>
              </w:rPr>
              <w:t>_4.4.1 FALTAS MUY GRAVES EN LA SECCION DE EARLY CHILDHOOD (PREKINDER, KINDER, PRIMERO)</w:t>
            </w:r>
          </w:p>
        </w:tc>
      </w:tr>
      <w:tr w:rsidR="00C34483" w:rsidRPr="00C34483" w14:paraId="30A8DED0" w14:textId="77777777" w:rsidTr="00517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1426DCD2" w14:textId="77777777" w:rsidR="007B51E4" w:rsidRPr="00C34483" w:rsidRDefault="007B51E4" w:rsidP="00D13C95">
            <w:pPr>
              <w:pStyle w:val="NoSpacing"/>
              <w:jc w:val="both"/>
              <w:rPr>
                <w:rFonts w:cs="Miriam"/>
                <w:color w:val="auto"/>
              </w:rPr>
            </w:pPr>
            <w:r w:rsidRPr="00C34483">
              <w:rPr>
                <w:rFonts w:cs="Miriam"/>
                <w:color w:val="auto"/>
              </w:rPr>
              <w:t>Faltas:</w:t>
            </w:r>
          </w:p>
        </w:tc>
        <w:tc>
          <w:tcPr>
            <w:tcW w:w="4414" w:type="dxa"/>
          </w:tcPr>
          <w:p w14:paraId="31F21F55" w14:textId="77777777" w:rsidR="007B51E4" w:rsidRPr="00C34483" w:rsidRDefault="007B51E4"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Protocolo: procedimiento para su control y enmienda:</w:t>
            </w:r>
          </w:p>
        </w:tc>
      </w:tr>
      <w:tr w:rsidR="00C34483" w:rsidRPr="00C34483" w14:paraId="2D8BEF8C" w14:textId="77777777" w:rsidTr="005174F1">
        <w:tc>
          <w:tcPr>
            <w:cnfStyle w:val="001000000000" w:firstRow="0" w:lastRow="0" w:firstColumn="1" w:lastColumn="0" w:oddVBand="0" w:evenVBand="0" w:oddHBand="0" w:evenHBand="0" w:firstRowFirstColumn="0" w:firstRowLastColumn="0" w:lastRowFirstColumn="0" w:lastRowLastColumn="0"/>
            <w:tcW w:w="4414" w:type="dxa"/>
          </w:tcPr>
          <w:p w14:paraId="5978B0B8" w14:textId="77777777" w:rsidR="007B51E4" w:rsidRPr="00C34483" w:rsidRDefault="007B51E4" w:rsidP="00D13C95">
            <w:pPr>
              <w:pStyle w:val="NoSpacing"/>
              <w:jc w:val="both"/>
              <w:rPr>
                <w:rFonts w:cs="Miriam"/>
                <w:b w:val="0"/>
                <w:color w:val="auto"/>
              </w:rPr>
            </w:pPr>
            <w:r w:rsidRPr="00C34483">
              <w:rPr>
                <w:rFonts w:cs="Miriam"/>
                <w:color w:val="auto"/>
              </w:rPr>
              <w:t>_</w:t>
            </w:r>
            <w:r w:rsidRPr="00C34483">
              <w:rPr>
                <w:rFonts w:cs="Miriam"/>
                <w:b w:val="0"/>
                <w:color w:val="auto"/>
              </w:rPr>
              <w:t xml:space="preserve">Situación tipo II: </w:t>
            </w:r>
            <w:r w:rsidR="00C34483" w:rsidRPr="00C34483">
              <w:rPr>
                <w:rFonts w:cs="Miriam"/>
                <w:b w:val="0"/>
                <w:color w:val="auto"/>
              </w:rPr>
              <w:t xml:space="preserve">Agresión Escolar, acoso escolar </w:t>
            </w:r>
            <w:r w:rsidRPr="00C34483">
              <w:rPr>
                <w:rFonts w:cs="Miriam"/>
                <w:b w:val="0"/>
                <w:color w:val="auto"/>
              </w:rPr>
              <w:t>(Bullying) o Ciberacoso (c</w:t>
            </w:r>
            <w:r w:rsidR="00C34483" w:rsidRPr="00C34483">
              <w:rPr>
                <w:rFonts w:cs="Miriam"/>
                <w:b w:val="0"/>
                <w:color w:val="auto"/>
              </w:rPr>
              <w:t xml:space="preserve">yberbullying), que sea repetida </w:t>
            </w:r>
            <w:r w:rsidRPr="00C34483">
              <w:rPr>
                <w:rFonts w:cs="Miriam"/>
                <w:b w:val="0"/>
                <w:color w:val="auto"/>
              </w:rPr>
              <w:t xml:space="preserve">o sistemática, o que cause </w:t>
            </w:r>
            <w:r w:rsidR="00C34483" w:rsidRPr="00C34483">
              <w:rPr>
                <w:rFonts w:cs="Miriam"/>
                <w:b w:val="0"/>
                <w:color w:val="auto"/>
              </w:rPr>
              <w:t xml:space="preserve">daños al cuerpo o a la salud </w:t>
            </w:r>
            <w:r w:rsidRPr="00C34483">
              <w:rPr>
                <w:rFonts w:cs="Miriam"/>
                <w:b w:val="0"/>
                <w:color w:val="auto"/>
              </w:rPr>
              <w:t>sin generar incapacidad alguna.</w:t>
            </w:r>
          </w:p>
          <w:p w14:paraId="062076E9" w14:textId="77777777" w:rsidR="007B51E4" w:rsidRPr="00C34483" w:rsidRDefault="007B51E4" w:rsidP="00D13C95">
            <w:pPr>
              <w:pStyle w:val="NoSpacing"/>
              <w:jc w:val="both"/>
              <w:rPr>
                <w:rFonts w:cs="Miriam"/>
                <w:b w:val="0"/>
                <w:color w:val="auto"/>
              </w:rPr>
            </w:pPr>
            <w:r w:rsidRPr="00C34483">
              <w:rPr>
                <w:rFonts w:cs="Miriam"/>
                <w:b w:val="0"/>
                <w:color w:val="auto"/>
              </w:rPr>
              <w:t>_Reiteración de las faltas graves en un mismo año lectivo.</w:t>
            </w:r>
          </w:p>
          <w:p w14:paraId="267E89FC" w14:textId="77777777" w:rsidR="007B51E4" w:rsidRPr="00C34483" w:rsidRDefault="007B51E4" w:rsidP="00D13C95">
            <w:pPr>
              <w:pStyle w:val="NoSpacing"/>
              <w:jc w:val="both"/>
              <w:rPr>
                <w:rFonts w:cs="Miriam"/>
                <w:color w:val="auto"/>
              </w:rPr>
            </w:pPr>
            <w:r w:rsidRPr="00C34483">
              <w:rPr>
                <w:rFonts w:cs="Miriam"/>
                <w:b w:val="0"/>
                <w:color w:val="auto"/>
              </w:rPr>
              <w:t xml:space="preserve">_Situaciones Tipo III: </w:t>
            </w:r>
            <w:r w:rsidR="00C34483" w:rsidRPr="00C34483">
              <w:rPr>
                <w:rFonts w:cs="Miriam"/>
                <w:b w:val="0"/>
                <w:color w:val="auto"/>
              </w:rPr>
              <w:t xml:space="preserve">Situaciones de agresión escolar </w:t>
            </w:r>
            <w:r w:rsidRPr="00C34483">
              <w:rPr>
                <w:rFonts w:cs="Miriam"/>
                <w:b w:val="0"/>
                <w:color w:val="auto"/>
              </w:rPr>
              <w:t>que sean constitutivas d</w:t>
            </w:r>
            <w:r w:rsidR="00C34483" w:rsidRPr="00C34483">
              <w:rPr>
                <w:rFonts w:cs="Miriam"/>
                <w:b w:val="0"/>
                <w:color w:val="auto"/>
              </w:rPr>
              <w:t xml:space="preserve">e presuntos delitos y cualquier </w:t>
            </w:r>
            <w:r w:rsidRPr="00C34483">
              <w:rPr>
                <w:rFonts w:cs="Miriam"/>
                <w:b w:val="0"/>
                <w:color w:val="auto"/>
              </w:rPr>
              <w:t>acto que sea tipificado c</w:t>
            </w:r>
            <w:r w:rsidR="00C34483" w:rsidRPr="00C34483">
              <w:rPr>
                <w:rFonts w:cs="Miriam"/>
                <w:b w:val="0"/>
                <w:color w:val="auto"/>
              </w:rPr>
              <w:t xml:space="preserve">omo delito por la legislación </w:t>
            </w:r>
            <w:r w:rsidRPr="00C34483">
              <w:rPr>
                <w:rFonts w:cs="Miriam"/>
                <w:b w:val="0"/>
                <w:color w:val="auto"/>
              </w:rPr>
              <w:t>Colombiana.</w:t>
            </w:r>
          </w:p>
        </w:tc>
        <w:tc>
          <w:tcPr>
            <w:tcW w:w="4414" w:type="dxa"/>
          </w:tcPr>
          <w:p w14:paraId="5F804B02" w14:textId="045B825F"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Se sigue el procedimiento para las faltas leves</w:t>
            </w:r>
            <w:ins w:id="800" w:author="Portatil CCB" w:date="2016-02-25T10:36:00Z">
              <w:r w:rsidR="00C13F29">
                <w:rPr>
                  <w:rFonts w:cs="Miriam"/>
                </w:rPr>
                <w:t xml:space="preserve"> </w:t>
              </w:r>
              <w:commentRangeStart w:id="801"/>
              <w:r w:rsidR="00C13F29">
                <w:rPr>
                  <w:rFonts w:cs="Miriam"/>
                </w:rPr>
                <w:t>y graves según el caso</w:t>
              </w:r>
            </w:ins>
            <w:commentRangeEnd w:id="801"/>
            <w:r w:rsidR="00CB68FD">
              <w:rPr>
                <w:rStyle w:val="CommentReference"/>
              </w:rPr>
              <w:commentReference w:id="801"/>
            </w:r>
            <w:r w:rsidRPr="00C34483">
              <w:rPr>
                <w:rFonts w:cs="Miriam"/>
              </w:rPr>
              <w:t>.</w:t>
            </w:r>
          </w:p>
          <w:p w14:paraId="57CA69FC" w14:textId="49282651" w:rsidR="007B51E4" w:rsidRPr="00831CE9" w:rsidDel="00831CE9"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del w:id="802" w:author="Diana Velazquez" w:date="2016-03-28T16:19:00Z"/>
                <w:rFonts w:cs="Miriam"/>
              </w:rPr>
            </w:pPr>
            <w:r w:rsidRPr="00831CE9">
              <w:rPr>
                <w:rFonts w:cs="Miriam"/>
              </w:rPr>
              <w:t xml:space="preserve">Aplicará el procedimiento </w:t>
            </w:r>
            <w:commentRangeStart w:id="803"/>
            <w:r w:rsidRPr="00831CE9">
              <w:rPr>
                <w:rFonts w:cs="Miriam"/>
                <w:color w:val="FF0000"/>
              </w:rPr>
              <w:t>4.</w:t>
            </w:r>
            <w:r w:rsidR="00984ED1" w:rsidRPr="00831CE9">
              <w:rPr>
                <w:rFonts w:cs="Miriam"/>
                <w:color w:val="FF0000"/>
              </w:rPr>
              <w:t>8</w:t>
            </w:r>
            <w:r w:rsidRPr="00831CE9">
              <w:rPr>
                <w:rFonts w:cs="Miriam"/>
                <w:color w:val="FF0000"/>
              </w:rPr>
              <w:t xml:space="preserve"> </w:t>
            </w:r>
            <w:commentRangeEnd w:id="803"/>
            <w:r w:rsidR="00CB68FD" w:rsidRPr="00831CE9">
              <w:rPr>
                <w:rStyle w:val="CommentReference"/>
              </w:rPr>
              <w:commentReference w:id="803"/>
            </w:r>
            <w:r w:rsidRPr="00831CE9">
              <w:rPr>
                <w:rFonts w:cs="Miriam"/>
              </w:rPr>
              <w:t>de Practicas Restaurativas</w:t>
            </w:r>
            <w:ins w:id="804" w:author="Diana Velazquez" w:date="2016-03-28T16:19:00Z">
              <w:r w:rsidR="00831CE9" w:rsidRPr="00831CE9">
                <w:rPr>
                  <w:rFonts w:cs="Miriam"/>
                  <w:rPrChange w:id="805" w:author="Diana Velazquez" w:date="2016-03-28T16:19:00Z">
                    <w:rPr>
                      <w:rFonts w:cs="Miriam"/>
                      <w:highlight w:val="lightGray"/>
                    </w:rPr>
                  </w:rPrChange>
                </w:rPr>
                <w:t xml:space="preserve"> </w:t>
              </w:r>
            </w:ins>
            <w:del w:id="806" w:author="Diana Velazquez" w:date="2016-03-28T16:19:00Z">
              <w:r w:rsidRPr="00831CE9" w:rsidDel="00831CE9">
                <w:rPr>
                  <w:rFonts w:cs="Miriam"/>
                </w:rPr>
                <w:delText>:</w:delText>
              </w:r>
            </w:del>
          </w:p>
          <w:p w14:paraId="0B50D5B9" w14:textId="1A605DF1" w:rsidR="007B51E4" w:rsidRPr="00831CE9" w:rsidRDefault="00C34483"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del w:id="807" w:author="Diana Velazquez" w:date="2016-03-28T16:19:00Z">
              <w:r w:rsidRPr="00831CE9" w:rsidDel="00831CE9">
                <w:rPr>
                  <w:rFonts w:cs="Miriam"/>
                </w:rPr>
                <w:delText>P</w:delText>
              </w:r>
            </w:del>
            <w:ins w:id="808" w:author="Diana Velazquez" w:date="2016-03-28T16:19:00Z">
              <w:r w:rsidR="00831CE9" w:rsidRPr="00831CE9">
                <w:rPr>
                  <w:rFonts w:cs="Miriam"/>
                  <w:rPrChange w:id="809" w:author="Diana Velazquez" w:date="2016-03-28T16:19:00Z">
                    <w:rPr>
                      <w:rFonts w:cs="Miriam"/>
                      <w:highlight w:val="lightGray"/>
                    </w:rPr>
                  </w:rPrChange>
                </w:rPr>
                <w:t>p</w:t>
              </w:r>
            </w:ins>
            <w:r w:rsidRPr="00831CE9">
              <w:rPr>
                <w:rFonts w:cs="Miriam"/>
              </w:rPr>
              <w:t>ara</w:t>
            </w:r>
            <w:r w:rsidR="007B51E4" w:rsidRPr="00831CE9">
              <w:rPr>
                <w:rFonts w:cs="Miriam"/>
              </w:rPr>
              <w:t xml:space="preserve"> aquellas faltas que afecten la convivencia.</w:t>
            </w:r>
          </w:p>
          <w:p w14:paraId="3723C045" w14:textId="27D3F98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831CE9">
              <w:rPr>
                <w:rFonts w:cs="Miriam"/>
              </w:rPr>
              <w:t>Para las situaciones</w:t>
            </w:r>
            <w:r w:rsidR="00C34483" w:rsidRPr="00831CE9">
              <w:rPr>
                <w:rFonts w:cs="Miriam"/>
              </w:rPr>
              <w:t xml:space="preserve"> tipo II y tipo III aplicará el </w:t>
            </w:r>
            <w:r w:rsidRPr="00831CE9">
              <w:rPr>
                <w:rFonts w:cs="Miriam"/>
              </w:rPr>
              <w:t>procedim</w:t>
            </w:r>
            <w:r w:rsidR="00984ED1" w:rsidRPr="00831CE9">
              <w:rPr>
                <w:rFonts w:cs="Miriam"/>
              </w:rPr>
              <w:t xml:space="preserve">iento previsto en el numeral </w:t>
            </w:r>
            <w:r w:rsidR="00984ED1" w:rsidRPr="00831CE9">
              <w:rPr>
                <w:rFonts w:cs="Miriam"/>
                <w:color w:val="FF0000"/>
              </w:rPr>
              <w:t>4.9</w:t>
            </w:r>
            <w:r w:rsidRPr="00831CE9">
              <w:rPr>
                <w:rFonts w:cs="Miriam"/>
              </w:rPr>
              <w:t>.</w:t>
            </w:r>
          </w:p>
          <w:p w14:paraId="7193FB65"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Sanciones Posibles: D</w:t>
            </w:r>
            <w:r w:rsidR="00C34483" w:rsidRPr="00C34483">
              <w:rPr>
                <w:rFonts w:cs="Miriam"/>
              </w:rPr>
              <w:t xml:space="preserve">e conformidad con la gravedad o </w:t>
            </w:r>
            <w:r w:rsidRPr="00C34483">
              <w:rPr>
                <w:rFonts w:cs="Miriam"/>
              </w:rPr>
              <w:t>reiteración de la falta:</w:t>
            </w:r>
          </w:p>
          <w:p w14:paraId="552033D9" w14:textId="4FD263E8" w:rsidR="007B51E4" w:rsidRDefault="007B51E4">
            <w:pPr>
              <w:pStyle w:val="NoSpacing"/>
              <w:numPr>
                <w:ilvl w:val="0"/>
                <w:numId w:val="41"/>
              </w:numPr>
              <w:jc w:val="both"/>
              <w:cnfStyle w:val="000000000000" w:firstRow="0" w:lastRow="0" w:firstColumn="0" w:lastColumn="0" w:oddVBand="0" w:evenVBand="0" w:oddHBand="0" w:evenHBand="0" w:firstRowFirstColumn="0" w:firstRowLastColumn="0" w:lastRowFirstColumn="0" w:lastRowLastColumn="0"/>
              <w:rPr>
                <w:ins w:id="810" w:author="Diana Velazquez" w:date="2016-03-28T16:16:00Z"/>
                <w:rFonts w:cs="Miriam"/>
              </w:rPr>
              <w:pPrChange w:id="811" w:author="Diana Velazquez" w:date="2016-03-28T16:16:00Z">
                <w:pPr>
                  <w:pStyle w:val="NoSpacing"/>
                  <w:jc w:val="both"/>
                  <w:cnfStyle w:val="000000000000" w:firstRow="0" w:lastRow="0" w:firstColumn="0" w:lastColumn="0" w:oddVBand="0" w:evenVBand="0" w:oddHBand="0" w:evenHBand="0" w:firstRowFirstColumn="0" w:firstRowLastColumn="0" w:lastRowFirstColumn="0" w:lastRowLastColumn="0"/>
                </w:pPr>
              </w:pPrChange>
            </w:pPr>
            <w:del w:id="812" w:author="Diana Velazquez" w:date="2016-03-28T16:16:00Z">
              <w:r w:rsidRPr="00C34483" w:rsidDel="00831CE9">
                <w:rPr>
                  <w:rFonts w:cs="Miriam"/>
                </w:rPr>
                <w:delText>_</w:delText>
              </w:r>
            </w:del>
            <w:r w:rsidRPr="00C34483">
              <w:rPr>
                <w:rFonts w:cs="Miriam"/>
              </w:rPr>
              <w:t xml:space="preserve">El Jefe de Sección o </w:t>
            </w:r>
            <w:commentRangeStart w:id="813"/>
            <w:del w:id="814" w:author="Portatil CCB" w:date="2016-02-29T22:45:00Z">
              <w:r w:rsidRPr="00C34483" w:rsidDel="00FA4849">
                <w:rPr>
                  <w:rFonts w:cs="Miriam"/>
                </w:rPr>
                <w:delText>s</w:delText>
              </w:r>
              <w:r w:rsidR="005174F1" w:rsidRPr="00C34483" w:rsidDel="00FA4849">
                <w:rPr>
                  <w:rFonts w:cs="Miriam"/>
                </w:rPr>
                <w:delText xml:space="preserve">u </w:delText>
              </w:r>
            </w:del>
            <w:ins w:id="815" w:author="Portatil CCB" w:date="2016-02-29T22:45:00Z">
              <w:r w:rsidR="00FA4849">
                <w:rPr>
                  <w:rFonts w:cs="Miriam"/>
                </w:rPr>
                <w:t>el</w:t>
              </w:r>
              <w:r w:rsidR="00FA4849" w:rsidRPr="00C34483">
                <w:rPr>
                  <w:rFonts w:cs="Miriam"/>
                </w:rPr>
                <w:t xml:space="preserve"> </w:t>
              </w:r>
            </w:ins>
            <w:r w:rsidR="005174F1" w:rsidRPr="00831CE9">
              <w:rPr>
                <w:rFonts w:cs="Miriam"/>
                <w:highlight w:val="lightGray"/>
                <w:rPrChange w:id="816" w:author="Diana Velazquez" w:date="2016-03-28T16:20:00Z">
                  <w:rPr>
                    <w:rFonts w:cs="Miriam"/>
                  </w:rPr>
                </w:rPrChange>
              </w:rPr>
              <w:t xml:space="preserve">Asistente </w:t>
            </w:r>
            <w:ins w:id="817" w:author="Portatil CCB" w:date="2016-02-29T22:45:00Z">
              <w:r w:rsidR="00FA4849" w:rsidRPr="00831CE9">
                <w:rPr>
                  <w:rFonts w:cs="Miriam"/>
                  <w:highlight w:val="lightGray"/>
                  <w:rPrChange w:id="818" w:author="Diana Velazquez" w:date="2016-03-28T16:20:00Z">
                    <w:rPr>
                      <w:rFonts w:cs="Miriam"/>
                    </w:rPr>
                  </w:rPrChange>
                </w:rPr>
                <w:t xml:space="preserve">en Jefe </w:t>
              </w:r>
            </w:ins>
            <w:commentRangeEnd w:id="813"/>
            <w:r w:rsidR="00CB68FD" w:rsidRPr="00831CE9">
              <w:rPr>
                <w:rStyle w:val="CommentReference"/>
                <w:highlight w:val="lightGray"/>
                <w:rPrChange w:id="819" w:author="Diana Velazquez" w:date="2016-03-28T16:20:00Z">
                  <w:rPr>
                    <w:rStyle w:val="CommentReference"/>
                  </w:rPr>
                </w:rPrChange>
              </w:rPr>
              <w:commentReference w:id="813"/>
            </w:r>
            <w:r w:rsidR="005174F1" w:rsidRPr="00C34483">
              <w:rPr>
                <w:rFonts w:cs="Miriam"/>
              </w:rPr>
              <w:t xml:space="preserve">definirá si se debe </w:t>
            </w:r>
            <w:r w:rsidRPr="00C34483">
              <w:rPr>
                <w:rFonts w:cs="Miriam"/>
              </w:rPr>
              <w:t>aplicar suspensión interna o externa.</w:t>
            </w:r>
          </w:p>
          <w:p w14:paraId="1A0F8549" w14:textId="4845162B" w:rsidR="00831CE9" w:rsidRPr="00C34483" w:rsidRDefault="00831CE9">
            <w:pPr>
              <w:pStyle w:val="NoSpacing"/>
              <w:ind w:left="708"/>
              <w:jc w:val="both"/>
              <w:cnfStyle w:val="000000000000" w:firstRow="0" w:lastRow="0" w:firstColumn="0" w:lastColumn="0" w:oddVBand="0" w:evenVBand="0" w:oddHBand="0" w:evenHBand="0" w:firstRowFirstColumn="0" w:firstRowLastColumn="0" w:lastRowFirstColumn="0" w:lastRowLastColumn="0"/>
              <w:rPr>
                <w:rFonts w:cs="Miriam"/>
              </w:rPr>
              <w:pPrChange w:id="820" w:author="Diana Velazquez" w:date="2016-03-28T16:17:00Z">
                <w:pPr>
                  <w:pStyle w:val="NoSpacing"/>
                  <w:jc w:val="both"/>
                  <w:cnfStyle w:val="000000000000" w:firstRow="0" w:lastRow="0" w:firstColumn="0" w:lastColumn="0" w:oddVBand="0" w:evenVBand="0" w:oddHBand="0" w:evenHBand="0" w:firstRowFirstColumn="0" w:firstRowLastColumn="0" w:lastRowFirstColumn="0" w:lastRowLastColumn="0"/>
                </w:pPr>
              </w:pPrChange>
            </w:pPr>
            <w:ins w:id="821" w:author="Diana Velazquez" w:date="2016-03-28T16:17:00Z">
              <w:r w:rsidRPr="00831CE9">
                <w:rPr>
                  <w:rFonts w:cs="Miriam"/>
                  <w:highlight w:val="lightGray"/>
                  <w:rPrChange w:id="822" w:author="Diana Velazquez" w:date="2016-03-28T16:17:00Z">
                    <w:rPr>
                      <w:rFonts w:cs="Miriam"/>
                    </w:rPr>
                  </w:rPrChange>
                </w:rPr>
                <w:t xml:space="preserve">El Jefe de Sección </w:t>
              </w:r>
              <w:r>
                <w:rPr>
                  <w:rFonts w:cs="Miriam"/>
                  <w:highlight w:val="lightGray"/>
                </w:rPr>
                <w:t xml:space="preserve">o el Asistente en Jefe </w:t>
              </w:r>
              <w:r w:rsidRPr="00831CE9">
                <w:rPr>
                  <w:rFonts w:cs="Miriam"/>
                  <w:highlight w:val="lightGray"/>
                  <w:rPrChange w:id="823" w:author="Diana Velazquez" w:date="2016-03-28T16:17:00Z">
                    <w:rPr>
                      <w:rFonts w:cs="Miriam"/>
                    </w:rPr>
                  </w:rPrChange>
                </w:rPr>
                <w:t xml:space="preserve">se reúne con la familia para notificar la </w:t>
              </w:r>
              <w:commentRangeStart w:id="824"/>
              <w:r w:rsidRPr="00831CE9">
                <w:rPr>
                  <w:rFonts w:cs="Miriam"/>
                  <w:highlight w:val="lightGray"/>
                  <w:rPrChange w:id="825" w:author="Diana Velazquez" w:date="2016-03-28T16:17:00Z">
                    <w:rPr>
                      <w:rFonts w:cs="Miriam"/>
                    </w:rPr>
                  </w:rPrChange>
                </w:rPr>
                <w:t>sanción</w:t>
              </w:r>
              <w:commentRangeEnd w:id="824"/>
              <w:r>
                <w:rPr>
                  <w:rStyle w:val="CommentReference"/>
                </w:rPr>
                <w:commentReference w:id="824"/>
              </w:r>
            </w:ins>
          </w:p>
          <w:p w14:paraId="4F71E3DF" w14:textId="68E35EE2" w:rsidR="007B51E4" w:rsidRPr="00C34483" w:rsidRDefault="007B51E4">
            <w:pPr>
              <w:pStyle w:val="NoSpacing"/>
              <w:numPr>
                <w:ilvl w:val="0"/>
                <w:numId w:val="41"/>
              </w:numPr>
              <w:jc w:val="both"/>
              <w:cnfStyle w:val="000000000000" w:firstRow="0" w:lastRow="0" w:firstColumn="0" w:lastColumn="0" w:oddVBand="0" w:evenVBand="0" w:oddHBand="0" w:evenHBand="0" w:firstRowFirstColumn="0" w:firstRowLastColumn="0" w:lastRowFirstColumn="0" w:lastRowLastColumn="0"/>
              <w:rPr>
                <w:rFonts w:cs="Miriam"/>
              </w:rPr>
              <w:pPrChange w:id="826" w:author="Diana Velazquez" w:date="2016-03-28T16:16:00Z">
                <w:pPr>
                  <w:pStyle w:val="NoSpacing"/>
                  <w:jc w:val="both"/>
                  <w:cnfStyle w:val="000000000000" w:firstRow="0" w:lastRow="0" w:firstColumn="0" w:lastColumn="0" w:oddVBand="0" w:evenVBand="0" w:oddHBand="0" w:evenHBand="0" w:firstRowFirstColumn="0" w:firstRowLastColumn="0" w:lastRowFirstColumn="0" w:lastRowLastColumn="0"/>
                </w:pPr>
              </w:pPrChange>
            </w:pPr>
            <w:r w:rsidRPr="00C34483">
              <w:rPr>
                <w:rFonts w:cs="Miriam"/>
              </w:rPr>
              <w:t>En el evento en que la sanción considerada a juic</w:t>
            </w:r>
            <w:r w:rsidR="00C34483" w:rsidRPr="00C34483">
              <w:rPr>
                <w:rFonts w:cs="Miriam"/>
              </w:rPr>
              <w:t xml:space="preserve">io del </w:t>
            </w:r>
            <w:r w:rsidRPr="00C34483">
              <w:rPr>
                <w:rFonts w:cs="Miriam"/>
              </w:rPr>
              <w:t>Jefe de Sección o del Asi</w:t>
            </w:r>
            <w:r w:rsidR="00C34483" w:rsidRPr="00C34483">
              <w:rPr>
                <w:rFonts w:cs="Miriam"/>
              </w:rPr>
              <w:t xml:space="preserve">stente, sea el Condicionamiento </w:t>
            </w:r>
            <w:r w:rsidRPr="00C34483">
              <w:rPr>
                <w:rFonts w:cs="Miriam"/>
              </w:rPr>
              <w:t xml:space="preserve">de la Renovación </w:t>
            </w:r>
            <w:r w:rsidR="00C34483" w:rsidRPr="00C34483">
              <w:rPr>
                <w:rFonts w:cs="Miriam"/>
              </w:rPr>
              <w:t xml:space="preserve">de Matrícula al cumplimiento de </w:t>
            </w:r>
            <w:r w:rsidRPr="00C34483">
              <w:rPr>
                <w:rFonts w:cs="Miriam"/>
              </w:rPr>
              <w:t>Acuerdos de Convivencia</w:t>
            </w:r>
            <w:r w:rsidR="00C34483" w:rsidRPr="00C34483">
              <w:rPr>
                <w:rFonts w:cs="Miriam"/>
              </w:rPr>
              <w:t xml:space="preserve">, o No Renovación de Matrícula, </w:t>
            </w:r>
            <w:r w:rsidRPr="00C34483">
              <w:rPr>
                <w:rFonts w:cs="Miriam"/>
              </w:rPr>
              <w:t>la decisión se tomará por e</w:t>
            </w:r>
            <w:r w:rsidR="00C34483" w:rsidRPr="00C34483">
              <w:rPr>
                <w:rFonts w:cs="Miriam"/>
              </w:rPr>
              <w:t xml:space="preserve">l Rector. El Rector escuchará a </w:t>
            </w:r>
            <w:r w:rsidRPr="00C34483">
              <w:rPr>
                <w:rFonts w:cs="Miriam"/>
              </w:rPr>
              <w:t xml:space="preserve">los estudiantes involucrados </w:t>
            </w:r>
            <w:r w:rsidR="00C34483" w:rsidRPr="00C34483">
              <w:rPr>
                <w:rFonts w:cs="Miriam"/>
              </w:rPr>
              <w:t xml:space="preserve">en el proceso disciplinario y </w:t>
            </w:r>
            <w:r w:rsidRPr="00C34483">
              <w:rPr>
                <w:rFonts w:cs="Miriam"/>
              </w:rPr>
              <w:t>a los padres del agresor y el agredido (de ser aplicable).</w:t>
            </w:r>
          </w:p>
          <w:p w14:paraId="5F3FCC42" w14:textId="77777777" w:rsidR="007B51E4" w:rsidRPr="00C34483" w:rsidRDefault="007B51E4">
            <w:pPr>
              <w:pStyle w:val="NoSpacing"/>
              <w:ind w:left="708"/>
              <w:jc w:val="both"/>
              <w:cnfStyle w:val="000000000000" w:firstRow="0" w:lastRow="0" w:firstColumn="0" w:lastColumn="0" w:oddVBand="0" w:evenVBand="0" w:oddHBand="0" w:evenHBand="0" w:firstRowFirstColumn="0" w:firstRowLastColumn="0" w:lastRowFirstColumn="0" w:lastRowLastColumn="0"/>
              <w:rPr>
                <w:rFonts w:cs="Miriam"/>
              </w:rPr>
              <w:pPrChange w:id="827" w:author="Diana Velazquez" w:date="2016-03-28T16:16:00Z">
                <w:pPr>
                  <w:pStyle w:val="NoSpacing"/>
                  <w:jc w:val="both"/>
                  <w:cnfStyle w:val="000000000000" w:firstRow="0" w:lastRow="0" w:firstColumn="0" w:lastColumn="0" w:oddVBand="0" w:evenVBand="0" w:oddHBand="0" w:evenHBand="0" w:firstRowFirstColumn="0" w:firstRowLastColumn="0" w:lastRowFirstColumn="0" w:lastRowLastColumn="0"/>
                </w:pPr>
              </w:pPrChange>
            </w:pPr>
            <w:del w:id="828" w:author="Diana Velazquez" w:date="2016-03-28T16:15:00Z">
              <w:r w:rsidRPr="00C34483" w:rsidDel="00831CE9">
                <w:rPr>
                  <w:rFonts w:cs="Miriam"/>
                </w:rPr>
                <w:delText>_</w:delText>
              </w:r>
            </w:del>
            <w:r w:rsidRPr="00C34483">
              <w:rPr>
                <w:rFonts w:cs="Miriam"/>
              </w:rPr>
              <w:t>El Rector y el Jefe de S</w:t>
            </w:r>
            <w:r w:rsidR="00C34483" w:rsidRPr="00C34483">
              <w:rPr>
                <w:rFonts w:cs="Miriam"/>
              </w:rPr>
              <w:t xml:space="preserve">ección se reúnen con la familia </w:t>
            </w:r>
            <w:r w:rsidRPr="00C34483">
              <w:rPr>
                <w:rFonts w:cs="Miriam"/>
              </w:rPr>
              <w:t>para notificar la sanción.</w:t>
            </w:r>
          </w:p>
        </w:tc>
      </w:tr>
      <w:tr w:rsidR="00831CE9" w:rsidRPr="00C34483" w14:paraId="7431156A" w14:textId="77777777" w:rsidTr="005174F1">
        <w:trPr>
          <w:cnfStyle w:val="000000100000" w:firstRow="0" w:lastRow="0" w:firstColumn="0" w:lastColumn="0" w:oddVBand="0" w:evenVBand="0" w:oddHBand="1" w:evenHBand="0" w:firstRowFirstColumn="0" w:firstRowLastColumn="0" w:lastRowFirstColumn="0" w:lastRowLastColumn="0"/>
          <w:ins w:id="829" w:author="Diana Velazquez" w:date="2016-03-28T16:16:00Z"/>
        </w:trPr>
        <w:tc>
          <w:tcPr>
            <w:cnfStyle w:val="001000000000" w:firstRow="0" w:lastRow="0" w:firstColumn="1" w:lastColumn="0" w:oddVBand="0" w:evenVBand="0" w:oddHBand="0" w:evenHBand="0" w:firstRowFirstColumn="0" w:firstRowLastColumn="0" w:lastRowFirstColumn="0" w:lastRowLastColumn="0"/>
            <w:tcW w:w="4414" w:type="dxa"/>
          </w:tcPr>
          <w:p w14:paraId="572BEEFC" w14:textId="77777777" w:rsidR="00831CE9" w:rsidRPr="00C34483" w:rsidRDefault="00831CE9" w:rsidP="00D13C95">
            <w:pPr>
              <w:pStyle w:val="NoSpacing"/>
              <w:jc w:val="both"/>
              <w:rPr>
                <w:ins w:id="830" w:author="Diana Velazquez" w:date="2016-03-28T16:16:00Z"/>
                <w:rFonts w:cs="Miriam"/>
              </w:rPr>
            </w:pPr>
          </w:p>
        </w:tc>
        <w:tc>
          <w:tcPr>
            <w:tcW w:w="4414" w:type="dxa"/>
          </w:tcPr>
          <w:p w14:paraId="4B7C21FF" w14:textId="77777777" w:rsidR="00831CE9" w:rsidRPr="00C34483" w:rsidRDefault="00831CE9" w:rsidP="00D13C95">
            <w:pPr>
              <w:pStyle w:val="NoSpacing"/>
              <w:jc w:val="both"/>
              <w:cnfStyle w:val="000000100000" w:firstRow="0" w:lastRow="0" w:firstColumn="0" w:lastColumn="0" w:oddVBand="0" w:evenVBand="0" w:oddHBand="1" w:evenHBand="0" w:firstRowFirstColumn="0" w:firstRowLastColumn="0" w:lastRowFirstColumn="0" w:lastRowLastColumn="0"/>
              <w:rPr>
                <w:ins w:id="831" w:author="Diana Velazquez" w:date="2016-03-28T16:16:00Z"/>
                <w:rFonts w:cs="Miriam"/>
              </w:rPr>
            </w:pPr>
          </w:p>
        </w:tc>
      </w:tr>
    </w:tbl>
    <w:p w14:paraId="6C719317" w14:textId="50EA483D" w:rsidR="00831CE9" w:rsidRDefault="00831CE9" w:rsidP="00D13C95">
      <w:pPr>
        <w:pStyle w:val="NoSpacing"/>
        <w:jc w:val="both"/>
        <w:rPr>
          <w:ins w:id="832" w:author="Diana Velazquez" w:date="2016-03-28T16:18:00Z"/>
          <w:rFonts w:cs="Miriam"/>
        </w:rPr>
      </w:pPr>
    </w:p>
    <w:p w14:paraId="46E23416" w14:textId="77777777" w:rsidR="00831CE9" w:rsidRDefault="00831CE9">
      <w:pPr>
        <w:rPr>
          <w:ins w:id="833" w:author="Diana Velazquez" w:date="2016-03-28T16:18:00Z"/>
          <w:rFonts w:cs="Miriam"/>
        </w:rPr>
      </w:pPr>
      <w:ins w:id="834" w:author="Diana Velazquez" w:date="2016-03-28T16:18:00Z">
        <w:r>
          <w:rPr>
            <w:rFonts w:cs="Miriam"/>
          </w:rPr>
          <w:br w:type="page"/>
        </w:r>
      </w:ins>
    </w:p>
    <w:p w14:paraId="775D49EF" w14:textId="77777777" w:rsidR="007B51E4" w:rsidRPr="00D13C95" w:rsidRDefault="007B51E4" w:rsidP="00D13C95">
      <w:pPr>
        <w:pStyle w:val="NoSpacing"/>
        <w:jc w:val="both"/>
        <w:rPr>
          <w:rFonts w:cs="Miriam"/>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0BC99F90" w14:textId="77777777" w:rsidTr="00C344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5C24D343" w14:textId="77777777" w:rsidR="007B51E4" w:rsidRPr="00C34483" w:rsidRDefault="007B51E4" w:rsidP="00D13C95">
            <w:pPr>
              <w:pStyle w:val="NoSpacing"/>
              <w:jc w:val="both"/>
              <w:rPr>
                <w:rFonts w:cs="Miriam"/>
                <w:color w:val="auto"/>
              </w:rPr>
            </w:pPr>
            <w:r w:rsidRPr="00C34483">
              <w:rPr>
                <w:rFonts w:cs="Miriam"/>
                <w:color w:val="auto"/>
              </w:rPr>
              <w:t>_4.4.2 FALTAS MUY GRAVES EN PRIMARIA Y BACHILLERATO</w:t>
            </w:r>
          </w:p>
        </w:tc>
      </w:tr>
      <w:tr w:rsidR="00C34483" w:rsidRPr="00C34483" w14:paraId="65D81AA6" w14:textId="77777777" w:rsidTr="00C344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50FB1235" w14:textId="77777777" w:rsidR="007B51E4" w:rsidRPr="00C34483" w:rsidRDefault="007B51E4" w:rsidP="00D13C95">
            <w:pPr>
              <w:pStyle w:val="NoSpacing"/>
              <w:jc w:val="both"/>
              <w:rPr>
                <w:rFonts w:cs="Miriam"/>
                <w:color w:val="auto"/>
              </w:rPr>
            </w:pPr>
            <w:r w:rsidRPr="00C34483">
              <w:rPr>
                <w:rFonts w:cs="Miriam"/>
                <w:color w:val="auto"/>
              </w:rPr>
              <w:t>Faltas:</w:t>
            </w:r>
          </w:p>
        </w:tc>
        <w:tc>
          <w:tcPr>
            <w:tcW w:w="4414" w:type="dxa"/>
          </w:tcPr>
          <w:p w14:paraId="4AF64C40" w14:textId="77777777" w:rsidR="007B51E4" w:rsidRPr="00C34483" w:rsidRDefault="007B51E4"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Protocolo: procedimiento para su control y enmienda:</w:t>
            </w:r>
          </w:p>
        </w:tc>
      </w:tr>
      <w:tr w:rsidR="00C34483" w:rsidRPr="00C34483" w14:paraId="0158CD3D" w14:textId="77777777" w:rsidTr="00C34483">
        <w:tc>
          <w:tcPr>
            <w:cnfStyle w:val="001000000000" w:firstRow="0" w:lastRow="0" w:firstColumn="1" w:lastColumn="0" w:oddVBand="0" w:evenVBand="0" w:oddHBand="0" w:evenHBand="0" w:firstRowFirstColumn="0" w:firstRowLastColumn="0" w:lastRowFirstColumn="0" w:lastRowLastColumn="0"/>
            <w:tcW w:w="4414" w:type="dxa"/>
          </w:tcPr>
          <w:p w14:paraId="2E83459F" w14:textId="77777777" w:rsidR="007B51E4" w:rsidRPr="00C34483" w:rsidRDefault="007B51E4" w:rsidP="00D13C95">
            <w:pPr>
              <w:pStyle w:val="NoSpacing"/>
              <w:jc w:val="both"/>
              <w:rPr>
                <w:rFonts w:cs="Miriam"/>
                <w:b w:val="0"/>
                <w:color w:val="auto"/>
              </w:rPr>
            </w:pPr>
            <w:r w:rsidRPr="00C34483">
              <w:rPr>
                <w:rFonts w:cs="Miriam"/>
                <w:b w:val="0"/>
                <w:color w:val="auto"/>
              </w:rPr>
              <w:t>_Grabar, fotografiar o dif</w:t>
            </w:r>
            <w:r w:rsidR="00C34483">
              <w:rPr>
                <w:rFonts w:cs="Miriam"/>
                <w:b w:val="0"/>
                <w:color w:val="auto"/>
              </w:rPr>
              <w:t xml:space="preserve">undir los actos de agresión o a </w:t>
            </w:r>
            <w:r w:rsidRPr="00C34483">
              <w:rPr>
                <w:rFonts w:cs="Miriam"/>
                <w:b w:val="0"/>
                <w:color w:val="auto"/>
              </w:rPr>
              <w:t>miembros de la comunid</w:t>
            </w:r>
            <w:r w:rsidR="00C34483">
              <w:rPr>
                <w:rFonts w:cs="Miriam"/>
                <w:b w:val="0"/>
                <w:color w:val="auto"/>
              </w:rPr>
              <w:t xml:space="preserve">ad sin su autorización (a menos </w:t>
            </w:r>
            <w:r w:rsidRPr="00C34483">
              <w:rPr>
                <w:rFonts w:cs="Miriam"/>
                <w:b w:val="0"/>
                <w:color w:val="auto"/>
              </w:rPr>
              <w:t>que se usen para fines disciplinarios).</w:t>
            </w:r>
          </w:p>
          <w:p w14:paraId="7D12AD24" w14:textId="0F1D4636" w:rsidR="007B51E4" w:rsidRPr="00C34483" w:rsidRDefault="007B51E4" w:rsidP="00D13C95">
            <w:pPr>
              <w:pStyle w:val="NoSpacing"/>
              <w:jc w:val="both"/>
              <w:rPr>
                <w:rFonts w:cs="Miriam"/>
                <w:b w:val="0"/>
                <w:color w:val="auto"/>
              </w:rPr>
            </w:pPr>
            <w:r w:rsidRPr="00C34483">
              <w:rPr>
                <w:rFonts w:cs="Miriam"/>
                <w:b w:val="0"/>
                <w:color w:val="auto"/>
              </w:rPr>
              <w:t xml:space="preserve">_Situación tipo II: </w:t>
            </w:r>
            <w:r w:rsidR="00C34483">
              <w:rPr>
                <w:rFonts w:cs="Miriam"/>
                <w:b w:val="0"/>
                <w:color w:val="auto"/>
              </w:rPr>
              <w:t xml:space="preserve">Agresión escolar, acoso escolar </w:t>
            </w:r>
            <w:r w:rsidRPr="00C34483">
              <w:rPr>
                <w:rFonts w:cs="Miriam"/>
                <w:b w:val="0"/>
                <w:color w:val="auto"/>
              </w:rPr>
              <w:t>(bullying) o ciberacoso (cyberbullying), que sea repetida</w:t>
            </w:r>
            <w:r w:rsidR="00C34483">
              <w:rPr>
                <w:rFonts w:cs="Miriam"/>
                <w:b w:val="0"/>
                <w:color w:val="auto"/>
              </w:rPr>
              <w:t xml:space="preserve"> </w:t>
            </w:r>
            <w:r w:rsidRPr="00C34483">
              <w:rPr>
                <w:rFonts w:cs="Miriam"/>
                <w:b w:val="0"/>
                <w:color w:val="auto"/>
              </w:rPr>
              <w:t>o sistem</w:t>
            </w:r>
            <w:ins w:id="835" w:author="Portatil CCB" w:date="2016-02-29T20:09:00Z">
              <w:r w:rsidR="00FE1B79" w:rsidRPr="00831CE9">
                <w:rPr>
                  <w:rFonts w:cs="Miriam"/>
                  <w:highlight w:val="green"/>
                  <w:rPrChange w:id="836" w:author="Diana Velazquez" w:date="2016-03-28T16:20:00Z">
                    <w:rPr>
                      <w:rFonts w:cs="Miriam"/>
                    </w:rPr>
                  </w:rPrChange>
                </w:rPr>
                <w:t>á</w:t>
              </w:r>
            </w:ins>
            <w:del w:id="837" w:author="Portatil CCB" w:date="2016-02-29T20:09:00Z">
              <w:r w:rsidRPr="00C34483" w:rsidDel="00FE1B79">
                <w:rPr>
                  <w:rFonts w:cs="Miriam"/>
                  <w:b w:val="0"/>
                  <w:color w:val="auto"/>
                </w:rPr>
                <w:delText>a</w:delText>
              </w:r>
            </w:del>
            <w:r w:rsidRPr="00C34483">
              <w:rPr>
                <w:rFonts w:cs="Miriam"/>
                <w:b w:val="0"/>
                <w:color w:val="auto"/>
              </w:rPr>
              <w:t>tica, o que cau</w:t>
            </w:r>
            <w:r w:rsidR="00C34483">
              <w:rPr>
                <w:rFonts w:cs="Miriam"/>
                <w:b w:val="0"/>
                <w:color w:val="auto"/>
              </w:rPr>
              <w:t xml:space="preserve">se daños al cuerpo o a la salud </w:t>
            </w:r>
            <w:r w:rsidRPr="00C34483">
              <w:rPr>
                <w:rFonts w:cs="Miriam"/>
                <w:b w:val="0"/>
                <w:color w:val="auto"/>
              </w:rPr>
              <w:t>sin generar incapacidad alguna.</w:t>
            </w:r>
          </w:p>
          <w:p w14:paraId="508929C0" w14:textId="77777777" w:rsidR="007B51E4" w:rsidRPr="00C34483" w:rsidRDefault="007B51E4" w:rsidP="00D13C95">
            <w:pPr>
              <w:pStyle w:val="NoSpacing"/>
              <w:jc w:val="both"/>
              <w:rPr>
                <w:rFonts w:cs="Miriam"/>
                <w:b w:val="0"/>
                <w:color w:val="auto"/>
              </w:rPr>
            </w:pPr>
            <w:r w:rsidRPr="00C34483">
              <w:rPr>
                <w:rFonts w:cs="Miriam"/>
                <w:b w:val="0"/>
                <w:color w:val="auto"/>
              </w:rPr>
              <w:t xml:space="preserve">_Situaciones Tipo III: </w:t>
            </w:r>
            <w:r w:rsidR="00C34483">
              <w:rPr>
                <w:rFonts w:cs="Miriam"/>
                <w:b w:val="0"/>
                <w:color w:val="auto"/>
              </w:rPr>
              <w:t xml:space="preserve">Situaciones de agresión escolar </w:t>
            </w:r>
            <w:r w:rsidRPr="00C34483">
              <w:rPr>
                <w:rFonts w:cs="Miriam"/>
                <w:b w:val="0"/>
                <w:color w:val="auto"/>
              </w:rPr>
              <w:t>que sean constitutivas d</w:t>
            </w:r>
            <w:r w:rsidR="00C34483">
              <w:rPr>
                <w:rFonts w:cs="Miriam"/>
                <w:b w:val="0"/>
                <w:color w:val="auto"/>
              </w:rPr>
              <w:t xml:space="preserve">e presuntos delitos y cualquier </w:t>
            </w:r>
            <w:r w:rsidRPr="00C34483">
              <w:rPr>
                <w:rFonts w:cs="Miriam"/>
                <w:b w:val="0"/>
                <w:color w:val="auto"/>
              </w:rPr>
              <w:t>acto que sea tipificado</w:t>
            </w:r>
            <w:r w:rsidR="00C34483">
              <w:rPr>
                <w:rFonts w:cs="Miriam"/>
                <w:b w:val="0"/>
                <w:color w:val="auto"/>
              </w:rPr>
              <w:t xml:space="preserve"> como delito por la legislación </w:t>
            </w:r>
            <w:r w:rsidRPr="00C34483">
              <w:rPr>
                <w:rFonts w:cs="Miriam"/>
                <w:b w:val="0"/>
                <w:color w:val="auto"/>
              </w:rPr>
              <w:t>Colombiana.</w:t>
            </w:r>
          </w:p>
          <w:p w14:paraId="39138557" w14:textId="77777777" w:rsidR="007B51E4" w:rsidRPr="00C34483" w:rsidRDefault="007B51E4" w:rsidP="00D13C95">
            <w:pPr>
              <w:pStyle w:val="NoSpacing"/>
              <w:jc w:val="both"/>
              <w:rPr>
                <w:rFonts w:cs="Miriam"/>
                <w:b w:val="0"/>
                <w:color w:val="auto"/>
              </w:rPr>
            </w:pPr>
            <w:r w:rsidRPr="00C34483">
              <w:rPr>
                <w:rFonts w:cs="Miriam"/>
                <w:b w:val="0"/>
                <w:color w:val="auto"/>
              </w:rPr>
              <w:t>_Todo tipo de acoso o violencia sexual.</w:t>
            </w:r>
          </w:p>
          <w:p w14:paraId="3CEF253C" w14:textId="77777777" w:rsidR="007B51E4" w:rsidRPr="00C34483" w:rsidRDefault="007B51E4" w:rsidP="00D13C95">
            <w:pPr>
              <w:pStyle w:val="NoSpacing"/>
              <w:jc w:val="both"/>
              <w:rPr>
                <w:rFonts w:cs="Miriam"/>
                <w:b w:val="0"/>
                <w:color w:val="auto"/>
              </w:rPr>
            </w:pPr>
            <w:r w:rsidRPr="00C34483">
              <w:rPr>
                <w:rFonts w:cs="Miriam"/>
                <w:b w:val="0"/>
                <w:color w:val="auto"/>
              </w:rPr>
              <w:t>_Robo / Hurto comprobado.</w:t>
            </w:r>
          </w:p>
          <w:p w14:paraId="3D744557" w14:textId="77777777" w:rsidR="007B51E4" w:rsidRPr="00C34483" w:rsidRDefault="007B51E4" w:rsidP="00D13C95">
            <w:pPr>
              <w:pStyle w:val="NoSpacing"/>
              <w:jc w:val="both"/>
              <w:rPr>
                <w:rFonts w:cs="Miriam"/>
                <w:b w:val="0"/>
                <w:color w:val="auto"/>
              </w:rPr>
            </w:pPr>
            <w:r w:rsidRPr="00C34483">
              <w:rPr>
                <w:rFonts w:cs="Miriam"/>
                <w:b w:val="0"/>
                <w:color w:val="auto"/>
              </w:rPr>
              <w:t>_Fumar, beber, estar bajo l</w:t>
            </w:r>
            <w:r w:rsidR="00C34483">
              <w:rPr>
                <w:rFonts w:cs="Miriam"/>
                <w:b w:val="0"/>
                <w:color w:val="auto"/>
              </w:rPr>
              <w:t xml:space="preserve">a influencia o portar alcohol o </w:t>
            </w:r>
            <w:r w:rsidRPr="00C34483">
              <w:rPr>
                <w:rFonts w:cs="Miriam"/>
                <w:b w:val="0"/>
                <w:color w:val="auto"/>
              </w:rPr>
              <w:t>sustancias psicoactivas</w:t>
            </w:r>
            <w:r w:rsidR="00C34483">
              <w:rPr>
                <w:rFonts w:cs="Miriam"/>
                <w:b w:val="0"/>
                <w:color w:val="auto"/>
              </w:rPr>
              <w:t xml:space="preserve"> que no hayan sido recetadas en </w:t>
            </w:r>
            <w:r w:rsidRPr="00C34483">
              <w:rPr>
                <w:rFonts w:cs="Miriam"/>
                <w:b w:val="0"/>
                <w:color w:val="auto"/>
              </w:rPr>
              <w:t>los predios del Colegio, bus</w:t>
            </w:r>
            <w:r w:rsidR="00C34483">
              <w:rPr>
                <w:rFonts w:cs="Miriam"/>
                <w:b w:val="0"/>
                <w:color w:val="auto"/>
              </w:rPr>
              <w:t xml:space="preserve">es, o en actividades escolares, </w:t>
            </w:r>
            <w:r w:rsidRPr="00C34483">
              <w:rPr>
                <w:rFonts w:cs="Miriam"/>
                <w:b w:val="0"/>
                <w:color w:val="auto"/>
              </w:rPr>
              <w:t>o en cualquier activ</w:t>
            </w:r>
            <w:r w:rsidR="00C34483">
              <w:rPr>
                <w:rFonts w:cs="Miriam"/>
                <w:b w:val="0"/>
                <w:color w:val="auto"/>
              </w:rPr>
              <w:t xml:space="preserve">idad organizada, promovida, y/o </w:t>
            </w:r>
            <w:r w:rsidRPr="00C34483">
              <w:rPr>
                <w:rFonts w:cs="Miriam"/>
                <w:b w:val="0"/>
                <w:color w:val="auto"/>
              </w:rPr>
              <w:t>patrocinada por el Colegio fuera de sus instalaciones.</w:t>
            </w:r>
          </w:p>
          <w:p w14:paraId="3094EC94" w14:textId="77777777" w:rsidR="007B51E4" w:rsidRPr="00C34483" w:rsidRDefault="007B51E4" w:rsidP="00D13C95">
            <w:pPr>
              <w:pStyle w:val="NoSpacing"/>
              <w:jc w:val="both"/>
              <w:rPr>
                <w:rFonts w:cs="Miriam"/>
                <w:b w:val="0"/>
                <w:color w:val="auto"/>
              </w:rPr>
            </w:pPr>
            <w:r w:rsidRPr="00C34483">
              <w:rPr>
                <w:rFonts w:cs="Miriam"/>
                <w:b w:val="0"/>
                <w:color w:val="auto"/>
              </w:rPr>
              <w:t>_Poseer o utilizar expl</w:t>
            </w:r>
            <w:r w:rsidR="00C34483">
              <w:rPr>
                <w:rFonts w:cs="Miriam"/>
                <w:b w:val="0"/>
                <w:color w:val="auto"/>
              </w:rPr>
              <w:t xml:space="preserve">osivos o compuestos químicos en </w:t>
            </w:r>
            <w:r w:rsidRPr="00C34483">
              <w:rPr>
                <w:rFonts w:cs="Miriam"/>
                <w:b w:val="0"/>
                <w:color w:val="auto"/>
              </w:rPr>
              <w:t>el Colegio (incluyendo fuegos artificiales).</w:t>
            </w:r>
          </w:p>
          <w:p w14:paraId="5C44B8AA" w14:textId="77777777" w:rsidR="007B51E4" w:rsidRPr="00C34483" w:rsidRDefault="007B51E4" w:rsidP="00D13C95">
            <w:pPr>
              <w:pStyle w:val="NoSpacing"/>
              <w:jc w:val="both"/>
              <w:rPr>
                <w:rFonts w:cs="Miriam"/>
                <w:b w:val="0"/>
                <w:color w:val="auto"/>
              </w:rPr>
            </w:pPr>
            <w:r w:rsidRPr="00C34483">
              <w:rPr>
                <w:rFonts w:cs="Miriam"/>
                <w:b w:val="0"/>
                <w:color w:val="auto"/>
              </w:rPr>
              <w:t>_Portar armas en el Colegio (incluyendo navajas).</w:t>
            </w:r>
          </w:p>
          <w:p w14:paraId="536D35DC" w14:textId="77777777" w:rsidR="007B51E4" w:rsidRPr="00C34483" w:rsidRDefault="007B51E4" w:rsidP="00D13C95">
            <w:pPr>
              <w:pStyle w:val="NoSpacing"/>
              <w:jc w:val="both"/>
              <w:rPr>
                <w:rFonts w:cs="Miriam"/>
                <w:b w:val="0"/>
                <w:color w:val="auto"/>
              </w:rPr>
            </w:pPr>
            <w:r w:rsidRPr="00C34483">
              <w:rPr>
                <w:rFonts w:cs="Miriam"/>
                <w:b w:val="0"/>
                <w:color w:val="auto"/>
              </w:rPr>
              <w:t>_Complicidad en cualquiera de los anteriores.</w:t>
            </w:r>
          </w:p>
          <w:p w14:paraId="1FB82C8A" w14:textId="77777777" w:rsidR="007B51E4" w:rsidRPr="00C34483" w:rsidRDefault="007B51E4" w:rsidP="00D13C95">
            <w:pPr>
              <w:pStyle w:val="NoSpacing"/>
              <w:jc w:val="both"/>
              <w:rPr>
                <w:rFonts w:cs="Miriam"/>
                <w:b w:val="0"/>
                <w:color w:val="auto"/>
              </w:rPr>
            </w:pPr>
            <w:r w:rsidRPr="00C34483">
              <w:rPr>
                <w:rFonts w:cs="Miriam"/>
                <w:b w:val="0"/>
                <w:color w:val="auto"/>
              </w:rPr>
              <w:t>_Incumplimiento de las sanciones impuestas.</w:t>
            </w:r>
          </w:p>
          <w:p w14:paraId="77916805" w14:textId="77777777" w:rsidR="007B51E4" w:rsidRPr="00C34483" w:rsidRDefault="007B51E4" w:rsidP="00D13C95">
            <w:pPr>
              <w:pStyle w:val="NoSpacing"/>
              <w:jc w:val="both"/>
              <w:rPr>
                <w:rFonts w:cs="Miriam"/>
                <w:b w:val="0"/>
                <w:color w:val="auto"/>
              </w:rPr>
            </w:pPr>
            <w:r w:rsidRPr="00C34483">
              <w:rPr>
                <w:rFonts w:cs="Miriam"/>
                <w:b w:val="0"/>
                <w:color w:val="auto"/>
              </w:rPr>
              <w:t>_Incitar a cometer cualquiera de las faltas anteriores.</w:t>
            </w:r>
          </w:p>
          <w:p w14:paraId="2050895F" w14:textId="6132C860" w:rsidR="007B51E4" w:rsidRPr="00C34483" w:rsidRDefault="007B51E4" w:rsidP="00C12D71">
            <w:pPr>
              <w:pStyle w:val="NoSpacing"/>
              <w:jc w:val="both"/>
              <w:rPr>
                <w:rFonts w:cs="Miriam"/>
                <w:b w:val="0"/>
                <w:color w:val="auto"/>
              </w:rPr>
            </w:pPr>
            <w:r w:rsidRPr="00C34483">
              <w:rPr>
                <w:rFonts w:cs="Miriam"/>
                <w:b w:val="0"/>
                <w:color w:val="auto"/>
              </w:rPr>
              <w:t xml:space="preserve">_Reiteración </w:t>
            </w:r>
            <w:commentRangeStart w:id="838"/>
            <w:del w:id="839" w:author="Secretaria Juridico" w:date="2016-03-07T13:37:00Z">
              <w:r w:rsidRPr="00C34483" w:rsidDel="00C12D71">
                <w:rPr>
                  <w:rFonts w:cs="Miriam"/>
                  <w:b w:val="0"/>
                  <w:color w:val="auto"/>
                </w:rPr>
                <w:delText>en hasta</w:delText>
              </w:r>
              <w:r w:rsidR="00C34483" w:rsidDel="00C12D71">
                <w:rPr>
                  <w:rFonts w:cs="Miriam"/>
                  <w:b w:val="0"/>
                  <w:color w:val="auto"/>
                </w:rPr>
                <w:delText xml:space="preserve"> dos años lectivos </w:delText>
              </w:r>
            </w:del>
            <w:commentRangeEnd w:id="838"/>
            <w:r w:rsidR="00C12D71">
              <w:rPr>
                <w:rStyle w:val="CommentReference"/>
                <w:b w:val="0"/>
                <w:bCs w:val="0"/>
                <w:color w:val="auto"/>
              </w:rPr>
              <w:commentReference w:id="838"/>
            </w:r>
            <w:r w:rsidR="00C34483">
              <w:rPr>
                <w:rFonts w:cs="Miriam"/>
                <w:b w:val="0"/>
                <w:color w:val="auto"/>
              </w:rPr>
              <w:t xml:space="preserve">de conductas </w:t>
            </w:r>
            <w:r w:rsidRPr="00C34483">
              <w:rPr>
                <w:rFonts w:cs="Miriam"/>
                <w:b w:val="0"/>
                <w:color w:val="auto"/>
              </w:rPr>
              <w:t>contrarias a las normas d</w:t>
            </w:r>
            <w:r w:rsidR="00C34483">
              <w:rPr>
                <w:rFonts w:cs="Miriam"/>
                <w:b w:val="0"/>
                <w:color w:val="auto"/>
              </w:rPr>
              <w:t xml:space="preserve">e convivencia (de faltas graves </w:t>
            </w:r>
            <w:r w:rsidRPr="00C34483">
              <w:rPr>
                <w:rFonts w:cs="Miriam"/>
                <w:b w:val="0"/>
                <w:color w:val="auto"/>
              </w:rPr>
              <w:t>o muy graves).</w:t>
            </w:r>
          </w:p>
        </w:tc>
        <w:tc>
          <w:tcPr>
            <w:tcW w:w="4414" w:type="dxa"/>
          </w:tcPr>
          <w:p w14:paraId="4CB2B73C"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_Se siguen los pasos 1 a</w:t>
            </w:r>
            <w:r w:rsidR="00C34483">
              <w:rPr>
                <w:rFonts w:cs="Miriam"/>
              </w:rPr>
              <w:t xml:space="preserve"> 3 contemplados para las Faltas </w:t>
            </w:r>
            <w:r w:rsidRPr="00C34483">
              <w:rPr>
                <w:rFonts w:cs="Miriam"/>
              </w:rPr>
              <w:t>Graves.</w:t>
            </w:r>
          </w:p>
          <w:p w14:paraId="7F2C5BB3" w14:textId="6AB40D6A"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w:t>
            </w:r>
            <w:commentRangeStart w:id="840"/>
            <w:r w:rsidRPr="00C34483">
              <w:rPr>
                <w:rFonts w:cs="Miriam"/>
              </w:rPr>
              <w:t>El Jefe de Sección</w:t>
            </w:r>
            <w:r w:rsidR="00C34483">
              <w:rPr>
                <w:rFonts w:cs="Miriam"/>
              </w:rPr>
              <w:t xml:space="preserve"> o su </w:t>
            </w:r>
            <w:ins w:id="841" w:author="Secretaria Juridico" w:date="2016-03-07T13:40:00Z">
              <w:r w:rsidR="003D5B2E">
                <w:rPr>
                  <w:rFonts w:cs="Miriam"/>
                </w:rPr>
                <w:t>A</w:t>
              </w:r>
            </w:ins>
            <w:del w:id="842" w:author="Secretaria Juridico" w:date="2016-03-07T13:40:00Z">
              <w:r w:rsidR="00174AA6" w:rsidDel="003D5B2E">
                <w:rPr>
                  <w:rFonts w:cs="Miriam"/>
                </w:rPr>
                <w:delText>a</w:delText>
              </w:r>
            </w:del>
            <w:r w:rsidR="00C34483">
              <w:rPr>
                <w:rFonts w:cs="Miriam"/>
              </w:rPr>
              <w:t>sistente</w:t>
            </w:r>
            <w:ins w:id="843" w:author="Secretaria Juridico" w:date="2016-03-07T13:40:00Z">
              <w:r w:rsidR="003D5B2E">
                <w:rPr>
                  <w:rFonts w:cs="Miriam"/>
                </w:rPr>
                <w:t xml:space="preserve"> o </w:t>
              </w:r>
              <w:r w:rsidR="003D5B2E" w:rsidRPr="00831CE9">
                <w:rPr>
                  <w:rFonts w:cs="Miriam"/>
                  <w:highlight w:val="lightGray"/>
                  <w:rPrChange w:id="844" w:author="Diana Velazquez" w:date="2016-03-28T16:18:00Z">
                    <w:rPr>
                      <w:rFonts w:cs="Miriam"/>
                    </w:rPr>
                  </w:rPrChange>
                </w:rPr>
                <w:t>Coordinador de Convivencia</w:t>
              </w:r>
              <w:r w:rsidR="003D5B2E">
                <w:rPr>
                  <w:rFonts w:cs="Miriam"/>
                </w:rPr>
                <w:t xml:space="preserve"> </w:t>
              </w:r>
            </w:ins>
            <w:del w:id="845" w:author="Secretaria Juridico" w:date="2016-03-07T13:40:00Z">
              <w:r w:rsidR="00C34483" w:rsidDel="003D5B2E">
                <w:rPr>
                  <w:rFonts w:cs="Miriam"/>
                </w:rPr>
                <w:delText xml:space="preserve"> </w:delText>
              </w:r>
            </w:del>
            <w:r w:rsidR="00C34483">
              <w:rPr>
                <w:rFonts w:cs="Miriam"/>
              </w:rPr>
              <w:t xml:space="preserve">informará de la </w:t>
            </w:r>
            <w:r w:rsidRPr="00C34483">
              <w:rPr>
                <w:rFonts w:cs="Miriam"/>
              </w:rPr>
              <w:t>situación a los padr</w:t>
            </w:r>
            <w:r w:rsidR="00C34483">
              <w:rPr>
                <w:rFonts w:cs="Miriam"/>
              </w:rPr>
              <w:t>es de</w:t>
            </w:r>
            <w:ins w:id="846" w:author="Secretaria Juridico" w:date="2016-03-07T13:40:00Z">
              <w:r w:rsidR="003D5B2E">
                <w:rPr>
                  <w:rFonts w:cs="Miriam"/>
                </w:rPr>
                <w:t xml:space="preserve">l estudiante </w:t>
              </w:r>
            </w:ins>
            <w:del w:id="847" w:author="Secretaria Juridico" w:date="2016-03-07T13:40:00Z">
              <w:r w:rsidR="00C34483" w:rsidDel="003D5B2E">
                <w:rPr>
                  <w:rFonts w:cs="Miriam"/>
                </w:rPr>
                <w:delText xml:space="preserve"> los alumnos involucrados,</w:delText>
              </w:r>
            </w:del>
            <w:r w:rsidR="00C34483">
              <w:rPr>
                <w:rFonts w:cs="Miriam"/>
              </w:rPr>
              <w:t xml:space="preserve"> </w:t>
            </w:r>
            <w:commentRangeEnd w:id="840"/>
            <w:r w:rsidR="003D5B2E">
              <w:rPr>
                <w:rStyle w:val="CommentReference"/>
              </w:rPr>
              <w:commentReference w:id="840"/>
            </w:r>
            <w:r w:rsidRPr="00C34483">
              <w:rPr>
                <w:rFonts w:cs="Miriam"/>
              </w:rPr>
              <w:t>actuación de la cual se dejará constancia.</w:t>
            </w:r>
          </w:p>
          <w:p w14:paraId="63C6D93D" w14:textId="36D5CCB8" w:rsidR="007B51E4" w:rsidRPr="00C34483" w:rsidRDefault="00174AA6"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Pr>
                <w:rFonts w:cs="Miriam"/>
              </w:rPr>
              <w:t>_Aplicará el procedimiento</w:t>
            </w:r>
            <w:r w:rsidR="00C34483" w:rsidRPr="00984ED1">
              <w:rPr>
                <w:rFonts w:cs="Miriam"/>
                <w:color w:val="FF0000"/>
              </w:rPr>
              <w:t xml:space="preserve"> </w:t>
            </w:r>
            <w:r w:rsidR="00C34483">
              <w:rPr>
                <w:rFonts w:cs="Miriam"/>
              </w:rPr>
              <w:t xml:space="preserve">de Practicas Restaurativas: </w:t>
            </w:r>
            <w:r w:rsidR="007B51E4" w:rsidRPr="00C34483">
              <w:rPr>
                <w:rFonts w:cs="Miriam"/>
              </w:rPr>
              <w:t>para aquellas faltas que afecten la convivencia.</w:t>
            </w:r>
          </w:p>
          <w:p w14:paraId="5E88D2B3"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_Para las situaciones tipo II y tipo III aplicará el</w:t>
            </w:r>
          </w:p>
          <w:p w14:paraId="4207F930" w14:textId="094F91FA"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procedimiento pr</w:t>
            </w:r>
            <w:r w:rsidR="00174AA6">
              <w:rPr>
                <w:rFonts w:cs="Miriam"/>
              </w:rPr>
              <w:t>evisto en el numeral</w:t>
            </w:r>
          </w:p>
          <w:p w14:paraId="46EF9050"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En el evento en que la sanción considerada a juici</w:t>
            </w:r>
            <w:r w:rsidR="00C34483">
              <w:rPr>
                <w:rFonts w:cs="Miriam"/>
              </w:rPr>
              <w:t xml:space="preserve">o </w:t>
            </w:r>
            <w:r w:rsidRPr="00C34483">
              <w:rPr>
                <w:rFonts w:cs="Miriam"/>
              </w:rPr>
              <w:t xml:space="preserve">del Jefe de Sección o </w:t>
            </w:r>
            <w:r w:rsidR="00C34483">
              <w:rPr>
                <w:rFonts w:cs="Miriam"/>
              </w:rPr>
              <w:t xml:space="preserve">del Asistente, sea “Condicionar </w:t>
            </w:r>
            <w:r w:rsidRPr="00C34483">
              <w:rPr>
                <w:rFonts w:cs="Miriam"/>
              </w:rPr>
              <w:t>la Renovación de la Matrícula”, “Desescolarización”,</w:t>
            </w:r>
          </w:p>
          <w:p w14:paraId="6F8019C9"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 xml:space="preserve">“Cancelación de </w:t>
            </w:r>
            <w:r w:rsidR="00C34483">
              <w:rPr>
                <w:rFonts w:cs="Miriam"/>
              </w:rPr>
              <w:t xml:space="preserve">Matrícula”, o “No Renovación de </w:t>
            </w:r>
            <w:r w:rsidRPr="00C34483">
              <w:rPr>
                <w:rFonts w:cs="Miriam"/>
              </w:rPr>
              <w:t xml:space="preserve">Matrícula”, la decisión se </w:t>
            </w:r>
            <w:r w:rsidR="00C34483">
              <w:rPr>
                <w:rFonts w:cs="Miriam"/>
              </w:rPr>
              <w:t xml:space="preserve">tomará por el Rector. El Rector </w:t>
            </w:r>
            <w:r w:rsidRPr="00C34483">
              <w:rPr>
                <w:rFonts w:cs="Miriam"/>
              </w:rPr>
              <w:t>escuchará a los estudiantes involucrados</w:t>
            </w:r>
            <w:r w:rsidR="00C34483">
              <w:rPr>
                <w:rFonts w:cs="Miriam"/>
              </w:rPr>
              <w:t xml:space="preserve"> en el proceso </w:t>
            </w:r>
            <w:r w:rsidRPr="00C34483">
              <w:rPr>
                <w:rFonts w:cs="Miriam"/>
              </w:rPr>
              <w:t>disciplinario y a los padre</w:t>
            </w:r>
            <w:r w:rsidR="00C34483">
              <w:rPr>
                <w:rFonts w:cs="Miriam"/>
              </w:rPr>
              <w:t xml:space="preserve">s del agresor y el agredido (de </w:t>
            </w:r>
            <w:r w:rsidRPr="00C34483">
              <w:rPr>
                <w:rFonts w:cs="Miriam"/>
              </w:rPr>
              <w:t>ser aplicable).</w:t>
            </w:r>
          </w:p>
          <w:p w14:paraId="206A3439"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_El Rector y el Jefe de S</w:t>
            </w:r>
            <w:r w:rsidR="00C34483">
              <w:rPr>
                <w:rFonts w:cs="Miriam"/>
              </w:rPr>
              <w:t xml:space="preserve">ección se reúnen con la familia </w:t>
            </w:r>
            <w:r w:rsidRPr="00C34483">
              <w:rPr>
                <w:rFonts w:cs="Miriam"/>
              </w:rPr>
              <w:t>para notificar la sanción.</w:t>
            </w:r>
          </w:p>
          <w:p w14:paraId="25624075"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Sanciones Posibles:</w:t>
            </w:r>
          </w:p>
          <w:p w14:paraId="454F8280"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_Suspensión de las ac</w:t>
            </w:r>
            <w:r w:rsidR="00C34483">
              <w:rPr>
                <w:rFonts w:cs="Miriam"/>
              </w:rPr>
              <w:t xml:space="preserve">tividades del colegio que puede </w:t>
            </w:r>
            <w:r w:rsidRPr="00C34483">
              <w:rPr>
                <w:rFonts w:cs="Miriam"/>
              </w:rPr>
              <w:t>superar 10 días há</w:t>
            </w:r>
            <w:r w:rsidR="00C34483">
              <w:rPr>
                <w:rFonts w:cs="Miriam"/>
              </w:rPr>
              <w:t xml:space="preserve">biles académicos, incluyendo el </w:t>
            </w:r>
            <w:r w:rsidRPr="00C34483">
              <w:rPr>
                <w:rFonts w:cs="Miriam"/>
              </w:rPr>
              <w:t>derecho a participar e</w:t>
            </w:r>
            <w:r w:rsidR="00C34483">
              <w:rPr>
                <w:rFonts w:cs="Miriam"/>
              </w:rPr>
              <w:t xml:space="preserve">n actividades extracurriculares </w:t>
            </w:r>
            <w:r w:rsidRPr="00C34483">
              <w:rPr>
                <w:rFonts w:cs="Miriam"/>
              </w:rPr>
              <w:t>complementarias</w:t>
            </w:r>
            <w:r w:rsidR="00C34483">
              <w:rPr>
                <w:rFonts w:cs="Miriam"/>
              </w:rPr>
              <w:t xml:space="preserve"> como: deportivas, intercambios </w:t>
            </w:r>
            <w:r w:rsidRPr="00C34483">
              <w:rPr>
                <w:rFonts w:cs="Miriam"/>
              </w:rPr>
              <w:t>culturales, la ceremonia de graduación, etc.</w:t>
            </w:r>
          </w:p>
          <w:p w14:paraId="164E329B"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_Se podrá Condiciona</w:t>
            </w:r>
            <w:r w:rsidR="00C34483">
              <w:rPr>
                <w:rFonts w:cs="Miriam"/>
              </w:rPr>
              <w:t xml:space="preserve">r la Renovación de la Matrícula </w:t>
            </w:r>
            <w:r w:rsidRPr="00C34483">
              <w:rPr>
                <w:rFonts w:cs="Miriam"/>
              </w:rPr>
              <w:t xml:space="preserve">de un estudiante </w:t>
            </w:r>
            <w:r w:rsidR="00C34483">
              <w:rPr>
                <w:rFonts w:cs="Miriam"/>
              </w:rPr>
              <w:t xml:space="preserve">al cumplimiento de Acuerdos de </w:t>
            </w:r>
            <w:r w:rsidRPr="00C34483">
              <w:rPr>
                <w:rFonts w:cs="Miriam"/>
              </w:rPr>
              <w:t>Convivencia establecidos con los padres y el estudiante.</w:t>
            </w:r>
          </w:p>
          <w:p w14:paraId="50F8306F"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_No Renovación de Matrícula</w:t>
            </w:r>
          </w:p>
          <w:p w14:paraId="5C670124"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w:t>
            </w:r>
            <w:r w:rsidR="000B513E" w:rsidRPr="00C34483">
              <w:rPr>
                <w:rFonts w:cs="Miriam"/>
              </w:rPr>
              <w:t>Desescolarización</w:t>
            </w:r>
          </w:p>
          <w:p w14:paraId="76A3B4B7"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_Cancelación de la Matrícula</w:t>
            </w:r>
          </w:p>
        </w:tc>
      </w:tr>
    </w:tbl>
    <w:p w14:paraId="46C66145" w14:textId="177B9DDA" w:rsidR="00831CE9" w:rsidRDefault="00831CE9" w:rsidP="00D13C95">
      <w:pPr>
        <w:pStyle w:val="NoSpacing"/>
        <w:jc w:val="both"/>
        <w:rPr>
          <w:ins w:id="848" w:author="Diana Velazquez" w:date="2016-03-28T16:21:00Z"/>
          <w:rFonts w:cs="Miriam"/>
        </w:rPr>
      </w:pPr>
    </w:p>
    <w:p w14:paraId="7C637920" w14:textId="77777777" w:rsidR="00831CE9" w:rsidRDefault="00831CE9">
      <w:pPr>
        <w:rPr>
          <w:ins w:id="849" w:author="Diana Velazquez" w:date="2016-03-28T16:21:00Z"/>
          <w:rFonts w:cs="Miriam"/>
        </w:rPr>
      </w:pPr>
      <w:ins w:id="850" w:author="Diana Velazquez" w:date="2016-03-28T16:21:00Z">
        <w:r>
          <w:rPr>
            <w:rFonts w:cs="Miriam"/>
          </w:rPr>
          <w:br w:type="page"/>
        </w:r>
      </w:ins>
    </w:p>
    <w:p w14:paraId="3B8C7BF1" w14:textId="77777777" w:rsidR="007B51E4" w:rsidRPr="00D13C95" w:rsidRDefault="007B51E4" w:rsidP="00D13C95">
      <w:pPr>
        <w:pStyle w:val="NoSpacing"/>
        <w:jc w:val="both"/>
        <w:rPr>
          <w:rFonts w:cs="Miriam"/>
        </w:rPr>
      </w:pPr>
    </w:p>
    <w:tbl>
      <w:tblPr>
        <w:tblStyle w:val="Tabladecuadrcula5oscura-nfasis31"/>
        <w:tblW w:w="0" w:type="auto"/>
        <w:tblLook w:val="04A0" w:firstRow="1" w:lastRow="0" w:firstColumn="1" w:lastColumn="0" w:noHBand="0" w:noVBand="1"/>
      </w:tblPr>
      <w:tblGrid>
        <w:gridCol w:w="4414"/>
        <w:gridCol w:w="4414"/>
      </w:tblGrid>
      <w:tr w:rsidR="00C34483" w:rsidRPr="00C34483" w14:paraId="4ABF130C" w14:textId="77777777" w:rsidTr="00C344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14:paraId="438E722D" w14:textId="77777777" w:rsidR="007B51E4" w:rsidRPr="00C34483" w:rsidRDefault="007B51E4" w:rsidP="00D13C95">
            <w:pPr>
              <w:pStyle w:val="NoSpacing"/>
              <w:jc w:val="both"/>
              <w:rPr>
                <w:rFonts w:cs="Miriam"/>
                <w:color w:val="auto"/>
              </w:rPr>
            </w:pPr>
            <w:r w:rsidRPr="00C34483">
              <w:rPr>
                <w:rFonts w:cs="Miriam"/>
                <w:color w:val="auto"/>
              </w:rPr>
              <w:t>_4.5 FALTAS EN EL SERVICIO DE TRANSPORTE</w:t>
            </w:r>
          </w:p>
        </w:tc>
      </w:tr>
      <w:tr w:rsidR="00C34483" w:rsidRPr="00C34483" w14:paraId="79404428" w14:textId="77777777" w:rsidTr="00C344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14:paraId="1F4A8003" w14:textId="77777777" w:rsidR="007B51E4" w:rsidRPr="00C34483" w:rsidRDefault="007B51E4" w:rsidP="00D13C95">
            <w:pPr>
              <w:pStyle w:val="NoSpacing"/>
              <w:jc w:val="both"/>
              <w:rPr>
                <w:rFonts w:cs="Miriam"/>
                <w:color w:val="auto"/>
              </w:rPr>
            </w:pPr>
            <w:r w:rsidRPr="00C34483">
              <w:rPr>
                <w:rFonts w:cs="Miriam"/>
                <w:color w:val="auto"/>
              </w:rPr>
              <w:t>Faltas:</w:t>
            </w:r>
          </w:p>
        </w:tc>
        <w:tc>
          <w:tcPr>
            <w:tcW w:w="4414" w:type="dxa"/>
          </w:tcPr>
          <w:p w14:paraId="081DC5F7" w14:textId="77777777" w:rsidR="007B51E4" w:rsidRPr="00C34483" w:rsidRDefault="007B51E4"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b/>
              </w:rPr>
            </w:pPr>
            <w:r w:rsidRPr="00C34483">
              <w:rPr>
                <w:rFonts w:cs="Miriam"/>
                <w:b/>
              </w:rPr>
              <w:t>Protocolo: procedimiento para su control y enmienda:</w:t>
            </w:r>
          </w:p>
        </w:tc>
      </w:tr>
      <w:tr w:rsidR="00C34483" w:rsidRPr="00C34483" w14:paraId="35B5685E" w14:textId="77777777" w:rsidTr="00C34483">
        <w:tc>
          <w:tcPr>
            <w:cnfStyle w:val="001000000000" w:firstRow="0" w:lastRow="0" w:firstColumn="1" w:lastColumn="0" w:oddVBand="0" w:evenVBand="0" w:oddHBand="0" w:evenHBand="0" w:firstRowFirstColumn="0" w:firstRowLastColumn="0" w:lastRowFirstColumn="0" w:lastRowLastColumn="0"/>
            <w:tcW w:w="4414" w:type="dxa"/>
          </w:tcPr>
          <w:p w14:paraId="3183B1E9" w14:textId="77777777" w:rsidR="007B51E4" w:rsidRPr="00C34483" w:rsidRDefault="007B51E4" w:rsidP="00D13C95">
            <w:pPr>
              <w:pStyle w:val="NoSpacing"/>
              <w:jc w:val="both"/>
              <w:rPr>
                <w:rFonts w:cs="Miriam"/>
                <w:b w:val="0"/>
                <w:color w:val="auto"/>
              </w:rPr>
            </w:pPr>
            <w:r w:rsidRPr="00C34483">
              <w:rPr>
                <w:rFonts w:cs="Miriam"/>
                <w:b w:val="0"/>
                <w:color w:val="auto"/>
              </w:rPr>
              <w:t>Las faltas en el servicio de transporte se gradúan y</w:t>
            </w:r>
          </w:p>
          <w:p w14:paraId="244D0965" w14:textId="77777777" w:rsidR="007B51E4" w:rsidRPr="00C34483" w:rsidRDefault="007B51E4" w:rsidP="00D13C95">
            <w:pPr>
              <w:pStyle w:val="NoSpacing"/>
              <w:jc w:val="both"/>
              <w:rPr>
                <w:rFonts w:cs="Miriam"/>
                <w:b w:val="0"/>
                <w:color w:val="auto"/>
              </w:rPr>
            </w:pPr>
            <w:r w:rsidRPr="00C34483">
              <w:rPr>
                <w:rFonts w:cs="Miriam"/>
                <w:b w:val="0"/>
                <w:color w:val="auto"/>
              </w:rPr>
              <w:t>sancionan al igual que las faltas cometidas en las</w:t>
            </w:r>
          </w:p>
          <w:p w14:paraId="3A6E21B0" w14:textId="77777777" w:rsidR="007B51E4" w:rsidRPr="00C34483" w:rsidRDefault="007B51E4" w:rsidP="00D13C95">
            <w:pPr>
              <w:pStyle w:val="NoSpacing"/>
              <w:jc w:val="both"/>
              <w:rPr>
                <w:rFonts w:cs="Miriam"/>
                <w:b w:val="0"/>
                <w:color w:val="auto"/>
              </w:rPr>
            </w:pPr>
            <w:r w:rsidRPr="00C34483">
              <w:rPr>
                <w:rFonts w:cs="Miriam"/>
                <w:b w:val="0"/>
                <w:color w:val="auto"/>
              </w:rPr>
              <w:t>instalaciones del Colegio, así:</w:t>
            </w:r>
          </w:p>
          <w:p w14:paraId="2E0F270B" w14:textId="77777777" w:rsidR="007B51E4" w:rsidRPr="00C34483" w:rsidRDefault="007B51E4" w:rsidP="00D13C95">
            <w:pPr>
              <w:pStyle w:val="NoSpacing"/>
              <w:jc w:val="both"/>
              <w:rPr>
                <w:rFonts w:cs="Miriam"/>
                <w:b w:val="0"/>
                <w:color w:val="auto"/>
              </w:rPr>
            </w:pPr>
            <w:r w:rsidRPr="00C34483">
              <w:rPr>
                <w:rFonts w:cs="Miriam"/>
                <w:b w:val="0"/>
                <w:color w:val="auto"/>
              </w:rPr>
              <w:t>Faltas Leves: Son aque</w:t>
            </w:r>
            <w:r w:rsidR="00C34483">
              <w:rPr>
                <w:rFonts w:cs="Miriam"/>
                <w:b w:val="0"/>
                <w:color w:val="auto"/>
              </w:rPr>
              <w:t xml:space="preserve">llas que contradicen las normas </w:t>
            </w:r>
            <w:r w:rsidRPr="00C34483">
              <w:rPr>
                <w:rFonts w:cs="Miriam"/>
                <w:b w:val="0"/>
                <w:color w:val="auto"/>
              </w:rPr>
              <w:t>básicas. (ver numeral 3.15)</w:t>
            </w:r>
          </w:p>
          <w:p w14:paraId="16599D20" w14:textId="77777777" w:rsidR="007B51E4" w:rsidRPr="00C34483" w:rsidRDefault="007B51E4" w:rsidP="00D13C95">
            <w:pPr>
              <w:pStyle w:val="NoSpacing"/>
              <w:jc w:val="both"/>
              <w:rPr>
                <w:rFonts w:cs="Miriam"/>
                <w:b w:val="0"/>
                <w:color w:val="auto"/>
              </w:rPr>
            </w:pPr>
            <w:r w:rsidRPr="00C34483">
              <w:rPr>
                <w:rFonts w:cs="Miriam"/>
                <w:b w:val="0"/>
                <w:color w:val="auto"/>
              </w:rPr>
              <w:t>Faltas Graves: Son aquel</w:t>
            </w:r>
            <w:r w:rsidR="00C34483">
              <w:rPr>
                <w:rFonts w:cs="Miriam"/>
                <w:b w:val="0"/>
                <w:color w:val="auto"/>
              </w:rPr>
              <w:t xml:space="preserve">las que amenazan la armonía de </w:t>
            </w:r>
            <w:r w:rsidRPr="00C34483">
              <w:rPr>
                <w:rFonts w:cs="Miriam"/>
                <w:b w:val="0"/>
                <w:color w:val="auto"/>
              </w:rPr>
              <w:t>la comunidad escolar.</w:t>
            </w:r>
          </w:p>
          <w:p w14:paraId="06ED9D16" w14:textId="77777777" w:rsidR="007B51E4" w:rsidRPr="00C34483" w:rsidRDefault="007B51E4" w:rsidP="00D13C95">
            <w:pPr>
              <w:pStyle w:val="NoSpacing"/>
              <w:jc w:val="both"/>
              <w:rPr>
                <w:rFonts w:cs="Miriam"/>
                <w:b w:val="0"/>
                <w:color w:val="auto"/>
              </w:rPr>
            </w:pPr>
            <w:r w:rsidRPr="00C34483">
              <w:rPr>
                <w:rFonts w:cs="Miriam"/>
                <w:b w:val="0"/>
                <w:color w:val="auto"/>
              </w:rPr>
              <w:t>Faltas Muy Graves: Son</w:t>
            </w:r>
            <w:r w:rsidR="00C34483">
              <w:rPr>
                <w:rFonts w:cs="Miriam"/>
                <w:b w:val="0"/>
                <w:color w:val="auto"/>
              </w:rPr>
              <w:t xml:space="preserve"> aquellas que presentan peligro </w:t>
            </w:r>
            <w:r w:rsidRPr="00C34483">
              <w:rPr>
                <w:rFonts w:cs="Miriam"/>
                <w:b w:val="0"/>
                <w:color w:val="auto"/>
              </w:rPr>
              <w:t>físico o psicológico para la comunidad escolar.</w:t>
            </w:r>
          </w:p>
          <w:p w14:paraId="64AFFAE7" w14:textId="77777777" w:rsidR="007B51E4" w:rsidRPr="00C34483" w:rsidRDefault="007B51E4" w:rsidP="00D13C95">
            <w:pPr>
              <w:pStyle w:val="NoSpacing"/>
              <w:jc w:val="both"/>
              <w:rPr>
                <w:rFonts w:cs="Miriam"/>
                <w:b w:val="0"/>
                <w:color w:val="auto"/>
              </w:rPr>
            </w:pPr>
            <w:r w:rsidRPr="00C34483">
              <w:rPr>
                <w:rFonts w:cs="Miriam"/>
                <w:b w:val="0"/>
                <w:color w:val="auto"/>
              </w:rPr>
              <w:t xml:space="preserve">Ejemplos de algunas </w:t>
            </w:r>
            <w:r w:rsidR="00C34483">
              <w:rPr>
                <w:rFonts w:cs="Miriam"/>
                <w:b w:val="0"/>
                <w:color w:val="auto"/>
              </w:rPr>
              <w:t xml:space="preserve">de las faltas en el Servicio de </w:t>
            </w:r>
            <w:r w:rsidRPr="00C34483">
              <w:rPr>
                <w:rFonts w:cs="Miriam"/>
                <w:b w:val="0"/>
                <w:color w:val="auto"/>
              </w:rPr>
              <w:t>Transporte: Sacar el brazo, arrojar basura, arroj</w:t>
            </w:r>
            <w:r w:rsidR="00C34483">
              <w:rPr>
                <w:rFonts w:cs="Miriam"/>
                <w:b w:val="0"/>
                <w:color w:val="auto"/>
              </w:rPr>
              <w:t xml:space="preserve">ar basura </w:t>
            </w:r>
            <w:r w:rsidRPr="00C34483">
              <w:rPr>
                <w:rFonts w:cs="Miriam"/>
                <w:b w:val="0"/>
                <w:color w:val="auto"/>
              </w:rPr>
              <w:t>dentro del bus y negarse</w:t>
            </w:r>
            <w:r w:rsidR="00C34483">
              <w:rPr>
                <w:rFonts w:cs="Miriam"/>
                <w:b w:val="0"/>
                <w:color w:val="auto"/>
              </w:rPr>
              <w:t xml:space="preserve"> a recogerla, consumir comida y </w:t>
            </w:r>
            <w:r w:rsidRPr="00C34483">
              <w:rPr>
                <w:rFonts w:cs="Miriam"/>
                <w:b w:val="0"/>
                <w:color w:val="auto"/>
              </w:rPr>
              <w:t>bebidas, negarse a usar e</w:t>
            </w:r>
            <w:r w:rsidR="00C34483">
              <w:rPr>
                <w:rFonts w:cs="Miriam"/>
                <w:b w:val="0"/>
                <w:color w:val="auto"/>
              </w:rPr>
              <w:t xml:space="preserve">l cinturón de seguridad, hablar </w:t>
            </w:r>
            <w:r w:rsidRPr="00C34483">
              <w:rPr>
                <w:rFonts w:cs="Miriam"/>
                <w:b w:val="0"/>
                <w:color w:val="auto"/>
              </w:rPr>
              <w:t>con volumen de v</w:t>
            </w:r>
            <w:r w:rsidR="00C34483">
              <w:rPr>
                <w:rFonts w:cs="Miriam"/>
                <w:b w:val="0"/>
                <w:color w:val="auto"/>
              </w:rPr>
              <w:t xml:space="preserve">oz alto, robo hurto comprobado, </w:t>
            </w:r>
            <w:r w:rsidRPr="00C34483">
              <w:rPr>
                <w:rFonts w:cs="Miriam"/>
                <w:b w:val="0"/>
                <w:color w:val="auto"/>
              </w:rPr>
              <w:t>acoso, ciberacoso, falta</w:t>
            </w:r>
            <w:r w:rsidR="00C34483">
              <w:rPr>
                <w:rFonts w:cs="Miriam"/>
                <w:b w:val="0"/>
                <w:color w:val="auto"/>
              </w:rPr>
              <w:t xml:space="preserve"> de respeto a la acompañante de </w:t>
            </w:r>
            <w:r w:rsidRPr="00C34483">
              <w:rPr>
                <w:rFonts w:cs="Miriam"/>
                <w:b w:val="0"/>
                <w:color w:val="auto"/>
              </w:rPr>
              <w:t>bus o conductor, impedir que alguien se siente a su lado.</w:t>
            </w:r>
          </w:p>
        </w:tc>
        <w:tc>
          <w:tcPr>
            <w:tcW w:w="4414" w:type="dxa"/>
          </w:tcPr>
          <w:p w14:paraId="4E396CAC" w14:textId="15E9470D"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 xml:space="preserve">_La acompañante </w:t>
            </w:r>
            <w:commentRangeStart w:id="851"/>
            <w:ins w:id="852" w:author="Portatil CCB" w:date="2016-02-25T10:38:00Z">
              <w:r w:rsidR="00C13F29" w:rsidRPr="005C10D2">
                <w:rPr>
                  <w:rFonts w:cs="Miriam"/>
                  <w:highlight w:val="lightGray"/>
                  <w:rPrChange w:id="853" w:author="Diana Velazquez" w:date="2016-03-28T16:21:00Z">
                    <w:rPr>
                      <w:rFonts w:cs="Miriam"/>
                    </w:rPr>
                  </w:rPrChange>
                </w:rPr>
                <w:t xml:space="preserve">reflexiona </w:t>
              </w:r>
            </w:ins>
            <w:del w:id="854" w:author="Portatil CCB" w:date="2016-02-25T10:38:00Z">
              <w:r w:rsidRPr="005C10D2" w:rsidDel="00C13F29">
                <w:rPr>
                  <w:rFonts w:cs="Miriam"/>
                  <w:highlight w:val="lightGray"/>
                  <w:rPrChange w:id="855" w:author="Diana Velazquez" w:date="2016-03-28T16:21:00Z">
                    <w:rPr>
                      <w:rFonts w:cs="Miriam"/>
                    </w:rPr>
                  </w:rPrChange>
                </w:rPr>
                <w:delText>dialoga</w:delText>
              </w:r>
            </w:del>
            <w:r w:rsidRPr="005C10D2">
              <w:rPr>
                <w:rFonts w:cs="Miriam"/>
                <w:highlight w:val="lightGray"/>
                <w:rPrChange w:id="856" w:author="Diana Velazquez" w:date="2016-03-28T16:21:00Z">
                  <w:rPr>
                    <w:rFonts w:cs="Miriam"/>
                  </w:rPr>
                </w:rPrChange>
              </w:rPr>
              <w:t xml:space="preserve"> con el estudiante</w:t>
            </w:r>
            <w:ins w:id="857" w:author="Portatil CCB" w:date="2016-02-25T10:38:00Z">
              <w:r w:rsidR="00C13F29" w:rsidRPr="005C10D2">
                <w:rPr>
                  <w:rFonts w:cs="Miriam"/>
                  <w:highlight w:val="lightGray"/>
                  <w:rPrChange w:id="858" w:author="Diana Velazquez" w:date="2016-03-28T16:21:00Z">
                    <w:rPr>
                      <w:rFonts w:cs="Miriam"/>
                    </w:rPr>
                  </w:rPrChange>
                </w:rPr>
                <w:t xml:space="preserve"> y llega a un acuerdo verbal</w:t>
              </w:r>
            </w:ins>
            <w:ins w:id="859" w:author="Portatil CCB" w:date="2016-02-25T10:41:00Z">
              <w:r w:rsidR="00C13F29" w:rsidRPr="005C10D2">
                <w:rPr>
                  <w:rFonts w:cs="Miriam"/>
                  <w:highlight w:val="lightGray"/>
                  <w:rPrChange w:id="860" w:author="Diana Velazquez" w:date="2016-03-28T16:21:00Z">
                    <w:rPr>
                      <w:rFonts w:cs="Miriam"/>
                    </w:rPr>
                  </w:rPrChange>
                </w:rPr>
                <w:t xml:space="preserve"> y </w:t>
              </w:r>
            </w:ins>
            <w:ins w:id="861" w:author="Portatil CCB" w:date="2016-02-25T11:00:00Z">
              <w:r w:rsidR="008D10F2" w:rsidRPr="005C10D2">
                <w:rPr>
                  <w:rFonts w:cs="Miriam"/>
                  <w:highlight w:val="lightGray"/>
                  <w:rPrChange w:id="862" w:author="Diana Velazquez" w:date="2016-03-28T16:21:00Z">
                    <w:rPr>
                      <w:rFonts w:cs="Miriam"/>
                    </w:rPr>
                  </w:rPrChange>
                </w:rPr>
                <w:t xml:space="preserve">un compromiso </w:t>
              </w:r>
            </w:ins>
            <w:ins w:id="863" w:author="Portatil CCB" w:date="2016-02-25T10:41:00Z">
              <w:r w:rsidR="00C13F29" w:rsidRPr="005C10D2">
                <w:rPr>
                  <w:rFonts w:cs="Miriam"/>
                  <w:highlight w:val="lightGray"/>
                  <w:rPrChange w:id="864" w:author="Diana Velazquez" w:date="2016-03-28T16:21:00Z">
                    <w:rPr>
                      <w:rFonts w:cs="Miriam"/>
                    </w:rPr>
                  </w:rPrChange>
                </w:rPr>
                <w:t>escrito</w:t>
              </w:r>
            </w:ins>
            <w:ins w:id="865" w:author="Portatil CCB" w:date="2016-02-25T10:38:00Z">
              <w:r w:rsidR="00C13F29" w:rsidRPr="005C10D2">
                <w:rPr>
                  <w:rFonts w:cs="Miriam"/>
                  <w:highlight w:val="lightGray"/>
                  <w:rPrChange w:id="866" w:author="Diana Velazquez" w:date="2016-03-28T16:21:00Z">
                    <w:rPr>
                      <w:rFonts w:cs="Miriam"/>
                    </w:rPr>
                  </w:rPrChange>
                </w:rPr>
                <w:t xml:space="preserve"> de mejora</w:t>
              </w:r>
            </w:ins>
            <w:r w:rsidRPr="005C10D2">
              <w:rPr>
                <w:rFonts w:cs="Miriam"/>
                <w:highlight w:val="lightGray"/>
                <w:rPrChange w:id="867" w:author="Diana Velazquez" w:date="2016-03-28T16:21:00Z">
                  <w:rPr>
                    <w:rFonts w:cs="Miriam"/>
                  </w:rPr>
                </w:rPrChange>
              </w:rPr>
              <w:t>.</w:t>
            </w:r>
          </w:p>
          <w:p w14:paraId="0C0AECE3" w14:textId="76966F66"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w:t>
            </w:r>
            <w:del w:id="868" w:author="Portatil CCB" w:date="2016-02-25T11:01:00Z">
              <w:r w:rsidRPr="00C34483" w:rsidDel="008D10F2">
                <w:rPr>
                  <w:rFonts w:cs="Miriam"/>
                </w:rPr>
                <w:delText>Cuando el estudiante</w:delText>
              </w:r>
              <w:r w:rsidR="00C34483" w:rsidDel="008D10F2">
                <w:rPr>
                  <w:rFonts w:cs="Miriam"/>
                </w:rPr>
                <w:delText xml:space="preserve"> muestra renuencia al cambio de </w:delText>
              </w:r>
              <w:r w:rsidRPr="00C34483" w:rsidDel="008D10F2">
                <w:rPr>
                  <w:rFonts w:cs="Miriam"/>
                </w:rPr>
                <w:delText xml:space="preserve">actitud y </w:delText>
              </w:r>
              <w:r w:rsidR="000B513E" w:rsidRPr="00C34483" w:rsidDel="008D10F2">
                <w:rPr>
                  <w:rFonts w:cs="Miriam"/>
                </w:rPr>
                <w:delText>a normatividad</w:delText>
              </w:r>
              <w:r w:rsidRPr="00C34483" w:rsidDel="008D10F2">
                <w:rPr>
                  <w:rFonts w:cs="Miriam"/>
                </w:rPr>
                <w:delText xml:space="preserve"> rei</w:delText>
              </w:r>
              <w:r w:rsidR="00C34483" w:rsidDel="008D10F2">
                <w:rPr>
                  <w:rFonts w:cs="Miriam"/>
                </w:rPr>
                <w:delText xml:space="preserve">terada, a pesar de los llamados </w:delText>
              </w:r>
              <w:r w:rsidRPr="00C34483" w:rsidDel="008D10F2">
                <w:rPr>
                  <w:rFonts w:cs="Miriam"/>
                </w:rPr>
                <w:delText>de atención y las reflexiones</w:delText>
              </w:r>
              <w:r w:rsidR="00C34483" w:rsidDel="008D10F2">
                <w:rPr>
                  <w:rFonts w:cs="Miriam"/>
                </w:rPr>
                <w:delText xml:space="preserve">, o cuando incurre en una falta </w:delText>
              </w:r>
              <w:r w:rsidRPr="00C34483" w:rsidDel="008D10F2">
                <w:rPr>
                  <w:rFonts w:cs="Miriam"/>
                </w:rPr>
                <w:delText>grave o muy grave, la acomp</w:delText>
              </w:r>
              <w:r w:rsidR="00C34483" w:rsidDel="008D10F2">
                <w:rPr>
                  <w:rFonts w:cs="Miriam"/>
                </w:rPr>
                <w:delText xml:space="preserve">añante diligencia un formato de </w:delText>
              </w:r>
              <w:r w:rsidRPr="00C34483" w:rsidDel="008D10F2">
                <w:rPr>
                  <w:rFonts w:cs="Miriam"/>
                </w:rPr>
                <w:delText>disciplina y lo entrega en la</w:delText>
              </w:r>
              <w:r w:rsidR="00C34483" w:rsidDel="008D10F2">
                <w:rPr>
                  <w:rFonts w:cs="Miriam"/>
                </w:rPr>
                <w:delText xml:space="preserve"> Sección respectiva. Los padres </w:delText>
              </w:r>
              <w:r w:rsidRPr="00C34483" w:rsidDel="008D10F2">
                <w:rPr>
                  <w:rFonts w:cs="Miriam"/>
                </w:rPr>
                <w:delText>reciben copia del mismo.</w:delText>
              </w:r>
            </w:del>
            <w:commentRangeEnd w:id="851"/>
            <w:r w:rsidR="00CB68FD">
              <w:rPr>
                <w:rStyle w:val="CommentReference"/>
              </w:rPr>
              <w:commentReference w:id="851"/>
            </w:r>
          </w:p>
          <w:p w14:paraId="1A2E713F" w14:textId="0D479E5F"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_En caso de ser una falt</w:t>
            </w:r>
            <w:r w:rsidR="00C34483">
              <w:rPr>
                <w:rFonts w:cs="Miriam"/>
              </w:rPr>
              <w:t xml:space="preserve">a leve el Classroom Teacher (en </w:t>
            </w:r>
            <w:r w:rsidRPr="00C34483">
              <w:rPr>
                <w:rFonts w:cs="Miriam"/>
              </w:rPr>
              <w:t>Early Childhood y Prima</w:t>
            </w:r>
            <w:r w:rsidR="00C34483">
              <w:rPr>
                <w:rFonts w:cs="Miriam"/>
              </w:rPr>
              <w:t xml:space="preserve">ria) o </w:t>
            </w:r>
            <w:commentRangeStart w:id="869"/>
            <w:ins w:id="870" w:author="Secretaria Juridico" w:date="2016-03-07T13:42:00Z">
              <w:r w:rsidR="00C87630">
                <w:rPr>
                  <w:rFonts w:cs="Miriam"/>
                </w:rPr>
                <w:t xml:space="preserve">Coordinador de Convivencia </w:t>
              </w:r>
            </w:ins>
            <w:del w:id="871" w:author="Secretaria Juridico" w:date="2016-03-07T13:42:00Z">
              <w:r w:rsidR="00C34483" w:rsidDel="00C87630">
                <w:rPr>
                  <w:rFonts w:cs="Miriam"/>
                </w:rPr>
                <w:delText>Decano de Disciplina</w:delText>
              </w:r>
            </w:del>
            <w:r w:rsidR="00C34483">
              <w:rPr>
                <w:rFonts w:cs="Miriam"/>
              </w:rPr>
              <w:t xml:space="preserve"> </w:t>
            </w:r>
            <w:commentRangeEnd w:id="869"/>
            <w:r w:rsidR="00C87630">
              <w:rPr>
                <w:rStyle w:val="CommentReference"/>
              </w:rPr>
              <w:commentReference w:id="869"/>
            </w:r>
            <w:r w:rsidR="00C34483">
              <w:rPr>
                <w:rFonts w:cs="Miriam"/>
              </w:rPr>
              <w:t xml:space="preserve">(en </w:t>
            </w:r>
            <w:r w:rsidRPr="00C34483">
              <w:rPr>
                <w:rFonts w:cs="Miriam"/>
              </w:rPr>
              <w:t>Bachillerato), dialoga co</w:t>
            </w:r>
            <w:r w:rsidR="00C34483">
              <w:rPr>
                <w:rFonts w:cs="Miriam"/>
              </w:rPr>
              <w:t xml:space="preserve">n el estudiante para conocer su </w:t>
            </w:r>
            <w:r w:rsidRPr="00C34483">
              <w:rPr>
                <w:rFonts w:cs="Miriam"/>
              </w:rPr>
              <w:t>versión de los hechos, establecer las causas.</w:t>
            </w:r>
          </w:p>
          <w:p w14:paraId="02BB3AE2" w14:textId="708F3EC8" w:rsidR="007B51E4"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ins w:id="872" w:author="Portatil CCB" w:date="2016-02-25T11:02:00Z"/>
                <w:rFonts w:cs="Miriam"/>
              </w:rPr>
            </w:pPr>
            <w:r w:rsidRPr="00C34483">
              <w:rPr>
                <w:rFonts w:cs="Miriam"/>
              </w:rPr>
              <w:t>_En caso de ser una reiteración de</w:t>
            </w:r>
            <w:r w:rsidR="00C34483">
              <w:rPr>
                <w:rFonts w:cs="Miriam"/>
              </w:rPr>
              <w:t xml:space="preserve"> falta leve el Jefe o Asistente </w:t>
            </w:r>
            <w:r w:rsidRPr="00C34483">
              <w:rPr>
                <w:rFonts w:cs="Miriam"/>
              </w:rPr>
              <w:t xml:space="preserve">de la Sección, o </w:t>
            </w:r>
            <w:commentRangeStart w:id="873"/>
            <w:ins w:id="874" w:author="Secretaria Juridico" w:date="2016-03-07T13:42:00Z">
              <w:r w:rsidR="00C87630">
                <w:rPr>
                  <w:rFonts w:cs="Miriam"/>
                </w:rPr>
                <w:t xml:space="preserve">Coordinador de Convivencia </w:t>
              </w:r>
            </w:ins>
            <w:del w:id="875" w:author="Secretaria Juridico" w:date="2016-03-07T13:43:00Z">
              <w:r w:rsidRPr="00C34483" w:rsidDel="00C87630">
                <w:rPr>
                  <w:rFonts w:cs="Miriam"/>
                </w:rPr>
                <w:delText>Decano de Dis</w:delText>
              </w:r>
              <w:r w:rsidR="00C34483" w:rsidDel="00C87630">
                <w:rPr>
                  <w:rFonts w:cs="Miriam"/>
                </w:rPr>
                <w:delText>ciplina</w:delText>
              </w:r>
            </w:del>
            <w:r w:rsidR="00C34483">
              <w:rPr>
                <w:rFonts w:cs="Miriam"/>
              </w:rPr>
              <w:t xml:space="preserve"> </w:t>
            </w:r>
            <w:commentRangeEnd w:id="873"/>
            <w:r w:rsidR="00C87630">
              <w:rPr>
                <w:rStyle w:val="CommentReference"/>
              </w:rPr>
              <w:commentReference w:id="873"/>
            </w:r>
            <w:r w:rsidR="00C34483">
              <w:rPr>
                <w:rFonts w:cs="Miriam"/>
              </w:rPr>
              <w:t xml:space="preserve">(en Bachillerato) envía </w:t>
            </w:r>
            <w:r w:rsidRPr="00C34483">
              <w:rPr>
                <w:rFonts w:cs="Miriam"/>
              </w:rPr>
              <w:t>una carta a casa,</w:t>
            </w:r>
            <w:ins w:id="876" w:author="Portatil CCB" w:date="2016-02-25T10:58:00Z">
              <w:r w:rsidR="008D10F2">
                <w:rPr>
                  <w:rFonts w:cs="Miriam"/>
                </w:rPr>
                <w:t xml:space="preserve"> </w:t>
              </w:r>
              <w:commentRangeStart w:id="877"/>
              <w:r w:rsidR="008D10F2">
                <w:rPr>
                  <w:rFonts w:cs="Miriam"/>
                </w:rPr>
                <w:t>para notificar la suspensión del servicio</w:t>
              </w:r>
            </w:ins>
            <w:ins w:id="878" w:author="Diana Velazquez" w:date="2016-03-28T16:21:00Z">
              <w:r w:rsidR="005C10D2">
                <w:rPr>
                  <w:rFonts w:cs="Miriam"/>
                </w:rPr>
                <w:t xml:space="preserve"> </w:t>
              </w:r>
            </w:ins>
            <w:del w:id="879" w:author="Portatil CCB" w:date="2016-02-25T10:58:00Z">
              <w:r w:rsidRPr="00C34483" w:rsidDel="008D10F2">
                <w:rPr>
                  <w:rFonts w:cs="Miriam"/>
                </w:rPr>
                <w:delText xml:space="preserve"> </w:delText>
              </w:r>
            </w:del>
            <w:del w:id="880" w:author="Portatil CCB" w:date="2016-02-25T10:59:00Z">
              <w:r w:rsidRPr="00C34483" w:rsidDel="008D10F2">
                <w:rPr>
                  <w:rFonts w:cs="Miriam"/>
                </w:rPr>
                <w:delText>en caso de reincid</w:delText>
              </w:r>
              <w:r w:rsidR="00C34483" w:rsidDel="008D10F2">
                <w:rPr>
                  <w:rFonts w:cs="Miriam"/>
                </w:rPr>
                <w:delText xml:space="preserve">ir se suspenderá el servicio </w:delText>
              </w:r>
              <w:r w:rsidRPr="00C34483" w:rsidDel="008D10F2">
                <w:rPr>
                  <w:rFonts w:cs="Miriam"/>
                </w:rPr>
                <w:delText xml:space="preserve">de transporte </w:delText>
              </w:r>
            </w:del>
            <w:r w:rsidRPr="00C34483">
              <w:rPr>
                <w:rFonts w:cs="Miriam"/>
              </w:rPr>
              <w:t>de uno a cinco días.</w:t>
            </w:r>
          </w:p>
          <w:p w14:paraId="010B6BCA" w14:textId="086CC8AA" w:rsidR="008D10F2" w:rsidRPr="00C34483" w:rsidRDefault="008D10F2" w:rsidP="008D10F2">
            <w:pPr>
              <w:pStyle w:val="NoSpacing"/>
              <w:jc w:val="both"/>
              <w:cnfStyle w:val="000000000000" w:firstRow="0" w:lastRow="0" w:firstColumn="0" w:lastColumn="0" w:oddVBand="0" w:evenVBand="0" w:oddHBand="0" w:evenHBand="0" w:firstRowFirstColumn="0" w:firstRowLastColumn="0" w:lastRowFirstColumn="0" w:lastRowLastColumn="0"/>
              <w:rPr>
                <w:ins w:id="881" w:author="Portatil CCB" w:date="2016-02-25T11:02:00Z"/>
                <w:rFonts w:cs="Miriam"/>
              </w:rPr>
            </w:pPr>
            <w:ins w:id="882" w:author="Portatil CCB" w:date="2016-02-25T11:02:00Z">
              <w:r>
                <w:rPr>
                  <w:rFonts w:cs="Miriam"/>
                </w:rPr>
                <w:t>-</w:t>
              </w:r>
              <w:r w:rsidRPr="00C34483">
                <w:rPr>
                  <w:rFonts w:cs="Miriam"/>
                </w:rPr>
                <w:t xml:space="preserve"> Cuando el estudiante</w:t>
              </w:r>
              <w:r>
                <w:rPr>
                  <w:rFonts w:cs="Miriam"/>
                </w:rPr>
                <w:t xml:space="preserve"> muestra renuencia al cambio de </w:t>
              </w:r>
              <w:r w:rsidR="00EC2A6C">
                <w:rPr>
                  <w:rFonts w:cs="Miriam"/>
                </w:rPr>
                <w:t>actitud y a</w:t>
              </w:r>
              <w:r w:rsidRPr="00C34483">
                <w:rPr>
                  <w:rFonts w:cs="Miriam"/>
                </w:rPr>
                <w:t>normatividad rei</w:t>
              </w:r>
              <w:r>
                <w:rPr>
                  <w:rFonts w:cs="Miriam"/>
                </w:rPr>
                <w:t xml:space="preserve">terada, a pesar de los llamados </w:t>
              </w:r>
              <w:r w:rsidRPr="00C34483">
                <w:rPr>
                  <w:rFonts w:cs="Miriam"/>
                </w:rPr>
                <w:t>de atención y las reflexiones</w:t>
              </w:r>
              <w:r>
                <w:rPr>
                  <w:rFonts w:cs="Miriam"/>
                </w:rPr>
                <w:t xml:space="preserve">, o cuando incurre en una falta </w:t>
              </w:r>
              <w:r w:rsidRPr="00C34483">
                <w:rPr>
                  <w:rFonts w:cs="Miriam"/>
                </w:rPr>
                <w:t>grave o muy grave, la acomp</w:t>
              </w:r>
              <w:r>
                <w:rPr>
                  <w:rFonts w:cs="Miriam"/>
                </w:rPr>
                <w:t xml:space="preserve">añante diligencia un formato de </w:t>
              </w:r>
              <w:r w:rsidRPr="00C34483">
                <w:rPr>
                  <w:rFonts w:cs="Miriam"/>
                </w:rPr>
                <w:t>disciplina y lo entrega en la</w:t>
              </w:r>
              <w:r>
                <w:rPr>
                  <w:rFonts w:cs="Miriam"/>
                </w:rPr>
                <w:t xml:space="preserve"> Sección respectiva. Una vez recibido el formato diligenciado, las secretarias entregarán copia a los </w:t>
              </w:r>
            </w:ins>
            <w:ins w:id="883" w:author="Portatil CCB" w:date="2016-02-29T22:46:00Z">
              <w:r w:rsidR="00174AA6">
                <w:rPr>
                  <w:rFonts w:cs="Miriam"/>
                </w:rPr>
                <w:t>h</w:t>
              </w:r>
            </w:ins>
            <w:ins w:id="884" w:author="Portatil CCB" w:date="2016-02-25T11:02:00Z">
              <w:r w:rsidR="00174AA6">
                <w:rPr>
                  <w:rFonts w:cs="Miriam"/>
                </w:rPr>
                <w:t xml:space="preserve">omeroom </w:t>
              </w:r>
            </w:ins>
            <w:ins w:id="885" w:author="Portatil CCB" w:date="2016-02-29T22:47:00Z">
              <w:r w:rsidR="00174AA6">
                <w:rPr>
                  <w:rFonts w:cs="Miriam"/>
                </w:rPr>
                <w:t>t</w:t>
              </w:r>
            </w:ins>
            <w:ins w:id="886" w:author="Portatil CCB" w:date="2016-02-25T11:02:00Z">
              <w:r>
                <w:rPr>
                  <w:rFonts w:cs="Miriam"/>
                </w:rPr>
                <w:t xml:space="preserve">eachers del estudiante. Los padres </w:t>
              </w:r>
              <w:r w:rsidRPr="00C34483">
                <w:rPr>
                  <w:rFonts w:cs="Miriam"/>
                </w:rPr>
                <w:t>reciben copia del mismo.</w:t>
              </w:r>
            </w:ins>
          </w:p>
          <w:p w14:paraId="6AF7775E" w14:textId="6F35E126" w:rsidR="008D10F2" w:rsidRPr="00C34483" w:rsidRDefault="008D10F2"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p w14:paraId="63CE9E08" w14:textId="3E6B4431"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w:t>
            </w:r>
            <w:del w:id="887" w:author="Portatil CCB" w:date="2016-02-25T11:02:00Z">
              <w:r w:rsidRPr="00C34483" w:rsidDel="008D10F2">
                <w:rPr>
                  <w:rFonts w:cs="Miriam"/>
                </w:rPr>
                <w:delText>Cuando el estudiante incu</w:delText>
              </w:r>
              <w:r w:rsidR="00C34483" w:rsidDel="008D10F2">
                <w:rPr>
                  <w:rFonts w:cs="Miriam"/>
                </w:rPr>
                <w:delText xml:space="preserve">rre en una falta muy grave o en </w:delText>
              </w:r>
              <w:r w:rsidRPr="00C34483" w:rsidDel="008D10F2">
                <w:rPr>
                  <w:rFonts w:cs="Miriam"/>
                </w:rPr>
                <w:delText>reiteración de faltas, la aco</w:delText>
              </w:r>
              <w:r w:rsidR="00C34483" w:rsidDel="008D10F2">
                <w:rPr>
                  <w:rFonts w:cs="Miriam"/>
                </w:rPr>
                <w:delText xml:space="preserve">mpañante reporta por escrito el </w:delText>
              </w:r>
              <w:r w:rsidRPr="00C34483" w:rsidDel="008D10F2">
                <w:rPr>
                  <w:rFonts w:cs="Miriam"/>
                </w:rPr>
                <w:delText>mal comportamiento del est</w:delText>
              </w:r>
              <w:r w:rsidR="00C34483" w:rsidDel="008D10F2">
                <w:rPr>
                  <w:rFonts w:cs="Miriam"/>
                </w:rPr>
                <w:delText xml:space="preserve">udiante </w:delText>
              </w:r>
            </w:del>
            <w:commentRangeEnd w:id="877"/>
            <w:r w:rsidR="00CB68FD">
              <w:rPr>
                <w:rStyle w:val="CommentReference"/>
              </w:rPr>
              <w:commentReference w:id="877"/>
            </w:r>
            <w:del w:id="888" w:author="Portatil CCB" w:date="2016-02-25T11:02:00Z">
              <w:r w:rsidR="00C34483" w:rsidDel="008D10F2">
                <w:rPr>
                  <w:rFonts w:cs="Miriam"/>
                </w:rPr>
                <w:delText xml:space="preserve">al Jefe de Sección o su </w:delText>
              </w:r>
              <w:r w:rsidRPr="00C34483" w:rsidDel="008D10F2">
                <w:rPr>
                  <w:rFonts w:cs="Miriam"/>
                </w:rPr>
                <w:delText>Asistente.</w:delText>
              </w:r>
            </w:del>
          </w:p>
          <w:p w14:paraId="08918003" w14:textId="485A32C2"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_El Jefe de Sección o As</w:t>
            </w:r>
            <w:r w:rsidR="00C34483">
              <w:rPr>
                <w:rFonts w:cs="Miriam"/>
              </w:rPr>
              <w:t xml:space="preserve">istente, o </w:t>
            </w:r>
            <w:commentRangeStart w:id="889"/>
            <w:ins w:id="890" w:author="Secretaria Juridico" w:date="2016-03-07T13:44:00Z">
              <w:r w:rsidR="009F26E4" w:rsidRPr="005C10D2">
                <w:rPr>
                  <w:rFonts w:cs="Miriam"/>
                  <w:highlight w:val="lightGray"/>
                  <w:rPrChange w:id="891" w:author="Diana Velazquez" w:date="2016-03-28T16:22:00Z">
                    <w:rPr>
                      <w:rFonts w:cs="Miriam"/>
                    </w:rPr>
                  </w:rPrChange>
                </w:rPr>
                <w:t xml:space="preserve">Coordinador de </w:t>
              </w:r>
            </w:ins>
            <w:ins w:id="892" w:author="Secretaria Juridico" w:date="2016-03-07T13:45:00Z">
              <w:r w:rsidR="00D54A27" w:rsidRPr="005C10D2">
                <w:rPr>
                  <w:rFonts w:cs="Miriam"/>
                  <w:highlight w:val="lightGray"/>
                  <w:rPrChange w:id="893" w:author="Diana Velazquez" w:date="2016-03-28T16:22:00Z">
                    <w:rPr>
                      <w:rFonts w:cs="Miriam"/>
                    </w:rPr>
                  </w:rPrChange>
                </w:rPr>
                <w:t>Convivencia</w:t>
              </w:r>
            </w:ins>
            <w:ins w:id="894" w:author="Secretaria Juridico" w:date="2016-03-07T13:44:00Z">
              <w:r w:rsidR="009F26E4" w:rsidRPr="005C10D2">
                <w:rPr>
                  <w:rFonts w:cs="Miriam"/>
                  <w:highlight w:val="lightGray"/>
                  <w:rPrChange w:id="895" w:author="Diana Velazquez" w:date="2016-03-28T16:22:00Z">
                    <w:rPr>
                      <w:rFonts w:cs="Miriam"/>
                    </w:rPr>
                  </w:rPrChange>
                </w:rPr>
                <w:t xml:space="preserve"> </w:t>
              </w:r>
            </w:ins>
            <w:del w:id="896" w:author="Secretaria Juridico" w:date="2016-03-07T13:45:00Z">
              <w:r w:rsidR="00C34483" w:rsidRPr="005C10D2" w:rsidDel="009F26E4">
                <w:rPr>
                  <w:rFonts w:cs="Miriam"/>
                  <w:highlight w:val="lightGray"/>
                  <w:rPrChange w:id="897" w:author="Diana Velazquez" w:date="2016-03-28T16:22:00Z">
                    <w:rPr>
                      <w:rFonts w:cs="Miriam"/>
                    </w:rPr>
                  </w:rPrChange>
                </w:rPr>
                <w:delText>Decano de Disciplina</w:delText>
              </w:r>
            </w:del>
            <w:commentRangeEnd w:id="889"/>
            <w:r w:rsidR="009F26E4" w:rsidRPr="005C10D2">
              <w:rPr>
                <w:rStyle w:val="CommentReference"/>
                <w:highlight w:val="lightGray"/>
                <w:rPrChange w:id="898" w:author="Diana Velazquez" w:date="2016-03-28T16:22:00Z">
                  <w:rPr>
                    <w:rStyle w:val="CommentReference"/>
                  </w:rPr>
                </w:rPrChange>
              </w:rPr>
              <w:commentReference w:id="889"/>
            </w:r>
            <w:r w:rsidR="00C34483" w:rsidRPr="005C10D2">
              <w:rPr>
                <w:rFonts w:cs="Miriam"/>
                <w:highlight w:val="lightGray"/>
                <w:rPrChange w:id="899" w:author="Diana Velazquez" w:date="2016-03-28T16:22:00Z">
                  <w:rPr>
                    <w:rFonts w:cs="Miriam"/>
                  </w:rPr>
                </w:rPrChange>
              </w:rPr>
              <w:t xml:space="preserve"> </w:t>
            </w:r>
            <w:r w:rsidRPr="005C10D2">
              <w:rPr>
                <w:rFonts w:cs="Miriam"/>
                <w:highlight w:val="lightGray"/>
                <w:rPrChange w:id="900" w:author="Diana Velazquez" w:date="2016-03-28T16:22:00Z">
                  <w:rPr>
                    <w:rFonts w:cs="Miriam"/>
                  </w:rPr>
                </w:rPrChange>
              </w:rPr>
              <w:t>en Bachillerato</w:t>
            </w:r>
            <w:r w:rsidRPr="00C34483">
              <w:rPr>
                <w:rFonts w:cs="Miriam"/>
              </w:rPr>
              <w:t>, dialoga</w:t>
            </w:r>
            <w:r w:rsidR="00C34483">
              <w:rPr>
                <w:rFonts w:cs="Miriam"/>
              </w:rPr>
              <w:t xml:space="preserve"> con el estudiante para conocer </w:t>
            </w:r>
            <w:r w:rsidRPr="00C34483">
              <w:rPr>
                <w:rFonts w:cs="Miriam"/>
              </w:rPr>
              <w:t>su versión de los hechos, est</w:t>
            </w:r>
            <w:r w:rsidR="00C34483">
              <w:rPr>
                <w:rFonts w:cs="Miriam"/>
              </w:rPr>
              <w:t xml:space="preserve">ablecer las causas y definir la </w:t>
            </w:r>
            <w:r w:rsidRPr="00C34483">
              <w:rPr>
                <w:rFonts w:cs="Miriam"/>
              </w:rPr>
              <w:t>sanción acorde con su comportamiento.</w:t>
            </w:r>
          </w:p>
          <w:p w14:paraId="50E8BB2C"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Se impone y se notifica la sanción al estudiante y a sus padres.</w:t>
            </w:r>
          </w:p>
          <w:p w14:paraId="0B6156C9"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Sanciones Posibles:</w:t>
            </w:r>
          </w:p>
          <w:p w14:paraId="304B21A8"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Suspensión del Servicio de Transporte</w:t>
            </w:r>
          </w:p>
          <w:p w14:paraId="4D56EC31"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Suspensión de Actividades Extracurriculares</w:t>
            </w:r>
          </w:p>
          <w:p w14:paraId="1AAFFC8E"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Suspensión Interna</w:t>
            </w:r>
          </w:p>
          <w:p w14:paraId="6C788483"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Suspensión Externa</w:t>
            </w:r>
          </w:p>
          <w:p w14:paraId="668086E1"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Condicionamiento de la Matrícula:</w:t>
            </w:r>
          </w:p>
          <w:p w14:paraId="6BC35827"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No Renovación de Matrícula</w:t>
            </w:r>
          </w:p>
          <w:p w14:paraId="4019B805" w14:textId="77777777" w:rsidR="007B51E4" w:rsidRPr="00C34483" w:rsidRDefault="007B51E4"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C34483">
              <w:rPr>
                <w:rFonts w:cs="Miriam"/>
              </w:rPr>
              <w:t>Cancelación de Matrícula</w:t>
            </w:r>
          </w:p>
        </w:tc>
      </w:tr>
    </w:tbl>
    <w:p w14:paraId="0B719BBE" w14:textId="221DB710" w:rsidR="005C10D2" w:rsidRDefault="005C10D2" w:rsidP="00D13C95">
      <w:pPr>
        <w:pStyle w:val="NoSpacing"/>
        <w:jc w:val="both"/>
        <w:rPr>
          <w:ins w:id="901" w:author="Diana Velazquez" w:date="2016-03-28T16:22:00Z"/>
          <w:rFonts w:cs="Miriam"/>
        </w:rPr>
      </w:pPr>
    </w:p>
    <w:p w14:paraId="69049662" w14:textId="77777777" w:rsidR="005C10D2" w:rsidRDefault="005C10D2">
      <w:pPr>
        <w:rPr>
          <w:ins w:id="902" w:author="Diana Velazquez" w:date="2016-03-28T16:22:00Z"/>
          <w:rFonts w:cs="Miriam"/>
        </w:rPr>
      </w:pPr>
      <w:ins w:id="903" w:author="Diana Velazquez" w:date="2016-03-28T16:22:00Z">
        <w:r>
          <w:rPr>
            <w:rFonts w:cs="Miriam"/>
          </w:rPr>
          <w:br w:type="page"/>
        </w:r>
      </w:ins>
    </w:p>
    <w:p w14:paraId="39C6FE7C" w14:textId="77777777" w:rsidR="007B51E4" w:rsidRPr="00D13C95" w:rsidRDefault="007B51E4" w:rsidP="00D13C95">
      <w:pPr>
        <w:pStyle w:val="NoSpacing"/>
        <w:jc w:val="both"/>
        <w:rPr>
          <w:rFonts w:cs="Miriam"/>
        </w:rPr>
      </w:pPr>
    </w:p>
    <w:p w14:paraId="20708757" w14:textId="77777777" w:rsidR="007B51E4" w:rsidRDefault="007B51E4" w:rsidP="00D13C95">
      <w:pPr>
        <w:pStyle w:val="NoSpacing"/>
        <w:jc w:val="both"/>
        <w:rPr>
          <w:rFonts w:cs="Miriam"/>
          <w:b/>
        </w:rPr>
      </w:pPr>
      <w:r w:rsidRPr="00D13C95">
        <w:rPr>
          <w:rFonts w:cs="Miriam"/>
          <w:b/>
        </w:rPr>
        <w:t>_4.6 EXPLICACION DE LAS SANCIONES POSIBLES</w:t>
      </w:r>
    </w:p>
    <w:p w14:paraId="1804DABE" w14:textId="77777777" w:rsidR="000B513E" w:rsidRPr="00D13C95" w:rsidRDefault="000B513E" w:rsidP="00D13C95">
      <w:pPr>
        <w:pStyle w:val="NoSpacing"/>
        <w:jc w:val="both"/>
        <w:rPr>
          <w:rFonts w:cs="Miriam"/>
          <w:b/>
        </w:rPr>
      </w:pPr>
    </w:p>
    <w:p w14:paraId="0D485F1A" w14:textId="77777777" w:rsidR="007B51E4" w:rsidRDefault="007B51E4" w:rsidP="00D13C95">
      <w:pPr>
        <w:pStyle w:val="NoSpacing"/>
        <w:jc w:val="both"/>
        <w:rPr>
          <w:rFonts w:cs="Miriam"/>
        </w:rPr>
      </w:pPr>
      <w:r w:rsidRPr="00D13C95">
        <w:rPr>
          <w:rFonts w:cs="Miriam"/>
        </w:rPr>
        <w:t>Los padres de familia deben hablar con su hijo sobre la situación p</w:t>
      </w:r>
      <w:r w:rsidR="00913ACC" w:rsidRPr="00D13C95">
        <w:rPr>
          <w:rFonts w:cs="Miriam"/>
        </w:rPr>
        <w:t xml:space="preserve">resentada, comprometerse con el </w:t>
      </w:r>
      <w:r w:rsidRPr="00D13C95">
        <w:rPr>
          <w:rFonts w:cs="Miriam"/>
        </w:rPr>
        <w:t>acatamiento de la sanción y garantizar el cumplimiento del plan de trabajo exigido (de ser aplicable).</w:t>
      </w:r>
    </w:p>
    <w:p w14:paraId="2C752524" w14:textId="77777777" w:rsidR="000B513E" w:rsidRPr="00D13C95" w:rsidRDefault="000B513E" w:rsidP="00D13C95">
      <w:pPr>
        <w:pStyle w:val="NoSpacing"/>
        <w:jc w:val="both"/>
        <w:rPr>
          <w:rFonts w:cs="Miriam"/>
        </w:rPr>
      </w:pPr>
    </w:p>
    <w:p w14:paraId="251E8E80" w14:textId="77777777" w:rsidR="007B51E4" w:rsidRPr="00D13C95" w:rsidRDefault="007B51E4" w:rsidP="00D13C95">
      <w:pPr>
        <w:pStyle w:val="NoSpacing"/>
        <w:jc w:val="both"/>
        <w:rPr>
          <w:rFonts w:cs="Miriam"/>
        </w:rPr>
      </w:pPr>
      <w:r w:rsidRPr="00D13C95">
        <w:rPr>
          <w:rFonts w:cs="Miriam"/>
          <w:b/>
        </w:rPr>
        <w:t xml:space="preserve">_4.6.1 Detención </w:t>
      </w:r>
      <w:r w:rsidRPr="000B513E">
        <w:rPr>
          <w:rFonts w:cs="Miriam"/>
          <w:b/>
          <w:i/>
        </w:rPr>
        <w:t>(Detention)</w:t>
      </w:r>
      <w:r w:rsidRPr="00D13C95">
        <w:rPr>
          <w:rFonts w:cs="Miriam"/>
          <w:b/>
        </w:rPr>
        <w:t>:</w:t>
      </w:r>
      <w:r w:rsidRPr="00D13C95">
        <w:rPr>
          <w:rFonts w:cs="Miriam"/>
        </w:rPr>
        <w:t xml:space="preserve"> Es una sanción disciplinaria consistente en </w:t>
      </w:r>
      <w:r w:rsidR="00913ACC" w:rsidRPr="00D13C95">
        <w:rPr>
          <w:rFonts w:cs="Miriam"/>
        </w:rPr>
        <w:t xml:space="preserve">quedarse después del horario de </w:t>
      </w:r>
      <w:r w:rsidRPr="00D13C95">
        <w:rPr>
          <w:rFonts w:cs="Miriam"/>
        </w:rPr>
        <w:t>clases, en una jornada extracurricular. Durante la detención, el estudiante r</w:t>
      </w:r>
      <w:r w:rsidR="00913ACC" w:rsidRPr="00D13C95">
        <w:rPr>
          <w:rFonts w:cs="Miriam"/>
        </w:rPr>
        <w:t xml:space="preserve">ealizará una reflexión sobre la </w:t>
      </w:r>
      <w:r w:rsidRPr="00D13C95">
        <w:rPr>
          <w:rFonts w:cs="Miriam"/>
        </w:rPr>
        <w:t>falta que la generó, un trabajo que tenga un impacto positivo en la comunidad o una actividad reparadora.</w:t>
      </w:r>
    </w:p>
    <w:p w14:paraId="204D95B9" w14:textId="77777777" w:rsidR="007B51E4" w:rsidRPr="00D13C95" w:rsidRDefault="007B51E4" w:rsidP="00D13C95">
      <w:pPr>
        <w:pStyle w:val="NoSpacing"/>
        <w:jc w:val="both"/>
        <w:rPr>
          <w:rFonts w:cs="Miriam"/>
        </w:rPr>
      </w:pPr>
      <w:r w:rsidRPr="00D13C95">
        <w:rPr>
          <w:rFonts w:cs="Miriam"/>
        </w:rPr>
        <w:t>Cuando la detención ha sido asignada por el incumplimiento con el tr</w:t>
      </w:r>
      <w:r w:rsidR="00913ACC" w:rsidRPr="00D13C95">
        <w:rPr>
          <w:rFonts w:cs="Miriam"/>
        </w:rPr>
        <w:t xml:space="preserve">abajo asignado para hacer en la </w:t>
      </w:r>
      <w:r w:rsidRPr="00D13C95">
        <w:rPr>
          <w:rFonts w:cs="Miriam"/>
        </w:rPr>
        <w:t xml:space="preserve">clase o en casa, o por el incumplimiento de las normas del uniforme </w:t>
      </w:r>
      <w:r w:rsidR="00913ACC" w:rsidRPr="00D13C95">
        <w:rPr>
          <w:rFonts w:cs="Miriam"/>
        </w:rPr>
        <w:t xml:space="preserve">de Educación Física, también se </w:t>
      </w:r>
      <w:r w:rsidRPr="00D13C95">
        <w:rPr>
          <w:rFonts w:cs="Miriam"/>
        </w:rPr>
        <w:t>podrán asignar tareas relacionadas con la asignatura.</w:t>
      </w:r>
    </w:p>
    <w:p w14:paraId="5B75B026" w14:textId="77777777" w:rsidR="007B51E4" w:rsidRDefault="007B51E4" w:rsidP="00D13C95">
      <w:pPr>
        <w:pStyle w:val="NoSpacing"/>
        <w:jc w:val="both"/>
        <w:rPr>
          <w:rFonts w:cs="Miriam"/>
        </w:rPr>
      </w:pPr>
      <w:r w:rsidRPr="00D13C95">
        <w:rPr>
          <w:rFonts w:cs="Miriam"/>
        </w:rPr>
        <w:t>En Bachillerato podrá aplicarse la detención durante una parte del pe</w:t>
      </w:r>
      <w:r w:rsidR="000B513E">
        <w:rPr>
          <w:rFonts w:cs="Miriam"/>
        </w:rPr>
        <w:t xml:space="preserve">riodo asignado para el almuerzo </w:t>
      </w:r>
      <w:r w:rsidRPr="000B513E">
        <w:rPr>
          <w:rFonts w:cs="Miriam"/>
          <w:i/>
        </w:rPr>
        <w:t>(Lunch Detention)</w:t>
      </w:r>
      <w:r w:rsidRPr="00D13C95">
        <w:rPr>
          <w:rFonts w:cs="Miriam"/>
        </w:rPr>
        <w:t>. Los docentes se asegurarán que los estudiantes dispo</w:t>
      </w:r>
      <w:r w:rsidR="00913ACC" w:rsidRPr="00D13C95">
        <w:rPr>
          <w:rFonts w:cs="Miriam"/>
        </w:rPr>
        <w:t xml:space="preserve">ngan del tiempo suficiente para </w:t>
      </w:r>
      <w:r w:rsidRPr="00D13C95">
        <w:rPr>
          <w:rFonts w:cs="Miriam"/>
        </w:rPr>
        <w:t>almorzar.</w:t>
      </w:r>
    </w:p>
    <w:p w14:paraId="4CF388C1" w14:textId="77777777" w:rsidR="000B513E" w:rsidRPr="00D13C95" w:rsidRDefault="000B513E" w:rsidP="00D13C95">
      <w:pPr>
        <w:pStyle w:val="NoSpacing"/>
        <w:jc w:val="both"/>
        <w:rPr>
          <w:rFonts w:cs="Miriam"/>
        </w:rPr>
      </w:pPr>
    </w:p>
    <w:p w14:paraId="35D243FB" w14:textId="77777777" w:rsidR="007B51E4" w:rsidRDefault="007B51E4" w:rsidP="00D13C95">
      <w:pPr>
        <w:pStyle w:val="NoSpacing"/>
        <w:jc w:val="both"/>
        <w:rPr>
          <w:rFonts w:cs="Miriam"/>
        </w:rPr>
      </w:pPr>
      <w:r w:rsidRPr="00D13C95">
        <w:rPr>
          <w:rFonts w:cs="Miriam"/>
          <w:b/>
        </w:rPr>
        <w:t xml:space="preserve">_4.6.2 Suspensión del Servicio de Transporte: </w:t>
      </w:r>
      <w:r w:rsidRPr="00D13C95">
        <w:rPr>
          <w:rFonts w:cs="Miriam"/>
        </w:rPr>
        <w:t>El estudiante podrá ser suspendi</w:t>
      </w:r>
      <w:r w:rsidR="00913ACC" w:rsidRPr="00D13C95">
        <w:rPr>
          <w:rFonts w:cs="Miriam"/>
        </w:rPr>
        <w:t xml:space="preserve">do/a del servicio de transporte </w:t>
      </w:r>
      <w:r w:rsidRPr="00D13C95">
        <w:rPr>
          <w:rFonts w:cs="Miriam"/>
        </w:rPr>
        <w:t>de manera temporal o definitiva, después de haberse llevado a cabo el proceso disciplinario.</w:t>
      </w:r>
    </w:p>
    <w:p w14:paraId="5E86D54A" w14:textId="77777777" w:rsidR="000B513E" w:rsidRPr="00D13C95" w:rsidRDefault="000B513E" w:rsidP="00D13C95">
      <w:pPr>
        <w:pStyle w:val="NoSpacing"/>
        <w:jc w:val="both"/>
        <w:rPr>
          <w:rFonts w:cs="Miriam"/>
        </w:rPr>
      </w:pPr>
    </w:p>
    <w:p w14:paraId="75B1614E" w14:textId="77777777" w:rsidR="007B51E4" w:rsidRPr="00D13C95" w:rsidRDefault="007B51E4" w:rsidP="00D13C95">
      <w:pPr>
        <w:pStyle w:val="NoSpacing"/>
        <w:jc w:val="both"/>
        <w:rPr>
          <w:rFonts w:cs="Miriam"/>
        </w:rPr>
      </w:pPr>
      <w:r w:rsidRPr="00D13C95">
        <w:rPr>
          <w:rFonts w:cs="Miriam"/>
          <w:b/>
        </w:rPr>
        <w:t>_4.6.3 Suspensión de Actividades Extracurriculares:</w:t>
      </w:r>
      <w:r w:rsidRPr="00D13C95">
        <w:rPr>
          <w:rFonts w:cs="Miriam"/>
        </w:rPr>
        <w:t xml:space="preserve"> En adición a las sanciones disciplinarias a</w:t>
      </w:r>
      <w:r w:rsidR="00913ACC" w:rsidRPr="00D13C95">
        <w:rPr>
          <w:rFonts w:cs="Miriam"/>
        </w:rPr>
        <w:t xml:space="preserve"> que hubiere </w:t>
      </w:r>
      <w:r w:rsidRPr="00D13C95">
        <w:rPr>
          <w:rFonts w:cs="Miriam"/>
        </w:rPr>
        <w:t>lugar, el estudiante podrá ser suspendido de la actividad de manera t</w:t>
      </w:r>
      <w:r w:rsidR="00913ACC" w:rsidRPr="00D13C95">
        <w:rPr>
          <w:rFonts w:cs="Miriam"/>
        </w:rPr>
        <w:t xml:space="preserve">emporal o definitiva después de </w:t>
      </w:r>
      <w:r w:rsidRPr="00D13C95">
        <w:rPr>
          <w:rFonts w:cs="Miriam"/>
        </w:rPr>
        <w:t>haberse llevado a cabo el proceso disciplinario.</w:t>
      </w:r>
    </w:p>
    <w:p w14:paraId="30EEDCFB" w14:textId="77777777" w:rsidR="007B51E4" w:rsidRDefault="007B51E4" w:rsidP="00D13C95">
      <w:pPr>
        <w:pStyle w:val="NoSpacing"/>
        <w:jc w:val="both"/>
        <w:rPr>
          <w:rFonts w:cs="Miriam"/>
        </w:rPr>
      </w:pPr>
      <w:r w:rsidRPr="00D13C95">
        <w:rPr>
          <w:rFonts w:cs="Miriam"/>
          <w:b/>
        </w:rPr>
        <w:t>_4.6.4 Suspensión Interna:</w:t>
      </w:r>
      <w:r w:rsidRPr="00D13C95">
        <w:rPr>
          <w:rFonts w:cs="Miriam"/>
        </w:rPr>
        <w:t xml:space="preserve"> Es una sanción disciplinaria consistente en asistir al Colegio y r</w:t>
      </w:r>
      <w:r w:rsidR="00913ACC" w:rsidRPr="00D13C95">
        <w:rPr>
          <w:rFonts w:cs="Miriam"/>
        </w:rPr>
        <w:t xml:space="preserve">ealizar un trabajo, </w:t>
      </w:r>
      <w:r w:rsidRPr="00D13C95">
        <w:rPr>
          <w:rFonts w:cs="Miriam"/>
        </w:rPr>
        <w:t>separado de sus compañeros, en un área asignada.</w:t>
      </w:r>
    </w:p>
    <w:p w14:paraId="56A05589" w14:textId="77777777" w:rsidR="000B513E" w:rsidRPr="00D13C95" w:rsidRDefault="000B513E" w:rsidP="00D13C95">
      <w:pPr>
        <w:pStyle w:val="NoSpacing"/>
        <w:jc w:val="both"/>
        <w:rPr>
          <w:rFonts w:cs="Miriam"/>
        </w:rPr>
      </w:pPr>
    </w:p>
    <w:p w14:paraId="5FFE4621" w14:textId="77777777" w:rsidR="007B51E4" w:rsidRDefault="007B51E4" w:rsidP="00D13C95">
      <w:pPr>
        <w:pStyle w:val="NoSpacing"/>
        <w:jc w:val="both"/>
        <w:rPr>
          <w:rFonts w:cs="Miriam"/>
        </w:rPr>
      </w:pPr>
      <w:r w:rsidRPr="00D13C95">
        <w:rPr>
          <w:rFonts w:cs="Miriam"/>
          <w:b/>
        </w:rPr>
        <w:t>_4.6.5 Suspensión Externa:</w:t>
      </w:r>
      <w:r w:rsidRPr="00D13C95">
        <w:rPr>
          <w:rFonts w:cs="Miriam"/>
        </w:rPr>
        <w:t xml:space="preserve"> Es una sanción disciplinaria consistente en pro</w:t>
      </w:r>
      <w:r w:rsidR="00913ACC" w:rsidRPr="00D13C95">
        <w:rPr>
          <w:rFonts w:cs="Miriam"/>
        </w:rPr>
        <w:t xml:space="preserve">hibir al estudiante asistir uno </w:t>
      </w:r>
      <w:r w:rsidRPr="00D13C95">
        <w:rPr>
          <w:rFonts w:cs="Miriam"/>
        </w:rPr>
        <w:t>o más días a las actividades del Colegio (curriculares y extracurriculares, tales</w:t>
      </w:r>
      <w:r w:rsidR="00913ACC" w:rsidRPr="00D13C95">
        <w:rPr>
          <w:rFonts w:cs="Miriam"/>
        </w:rPr>
        <w:t xml:space="preserve"> como eventos deportivos </w:t>
      </w:r>
      <w:r w:rsidRPr="00D13C95">
        <w:rPr>
          <w:rFonts w:cs="Miriam"/>
        </w:rPr>
        <w:t xml:space="preserve">y culturales, ceremonia de graduación, primeras comuniones, festivales, </w:t>
      </w:r>
      <w:r w:rsidR="00913ACC" w:rsidRPr="00D13C95">
        <w:rPr>
          <w:rFonts w:cs="Miriam"/>
        </w:rPr>
        <w:t xml:space="preserve">etc.). Implica la exclusión del </w:t>
      </w:r>
      <w:r w:rsidRPr="00D13C95">
        <w:rPr>
          <w:rFonts w:cs="Miriam"/>
        </w:rPr>
        <w:t>servicio de transporte.</w:t>
      </w:r>
    </w:p>
    <w:p w14:paraId="38D54644" w14:textId="77777777" w:rsidR="000B513E" w:rsidRPr="00D13C95" w:rsidRDefault="000B513E" w:rsidP="00D13C95">
      <w:pPr>
        <w:pStyle w:val="NoSpacing"/>
        <w:jc w:val="both"/>
        <w:rPr>
          <w:rFonts w:cs="Miriam"/>
        </w:rPr>
      </w:pPr>
    </w:p>
    <w:p w14:paraId="68F57638" w14:textId="77777777" w:rsidR="007B51E4" w:rsidRPr="00D13C95" w:rsidRDefault="007B51E4" w:rsidP="00D13C95">
      <w:pPr>
        <w:pStyle w:val="NoSpacing"/>
        <w:jc w:val="both"/>
        <w:rPr>
          <w:rFonts w:cs="Miriam"/>
        </w:rPr>
      </w:pPr>
      <w:r w:rsidRPr="00D13C95">
        <w:rPr>
          <w:rFonts w:cs="Miriam"/>
        </w:rPr>
        <w:t>El estudiante es totalmente responsable de los trabajos, tareas, o trabajo de servicio comunitario, etc</w:t>
      </w:r>
      <w:r w:rsidR="00913ACC" w:rsidRPr="00D13C95">
        <w:rPr>
          <w:rFonts w:cs="Miriam"/>
        </w:rPr>
        <w:t xml:space="preserve">., que </w:t>
      </w:r>
      <w:r w:rsidRPr="00D13C95">
        <w:rPr>
          <w:rFonts w:cs="Miriam"/>
        </w:rPr>
        <w:t>sean asignados, los cuales deberá reportar en la fecha asignada.</w:t>
      </w:r>
    </w:p>
    <w:p w14:paraId="2BC5222E" w14:textId="77777777" w:rsidR="007B51E4" w:rsidRPr="00D13C95" w:rsidRDefault="007B51E4" w:rsidP="00D13C95">
      <w:pPr>
        <w:pStyle w:val="NoSpacing"/>
        <w:jc w:val="both"/>
        <w:rPr>
          <w:rFonts w:cs="Miriam"/>
        </w:rPr>
      </w:pPr>
      <w:r w:rsidRPr="00D13C95">
        <w:rPr>
          <w:rFonts w:cs="Miriam"/>
        </w:rPr>
        <w:t>En Bachillerato, los profesores entregarán un plan de trabajo al alumno, e</w:t>
      </w:r>
      <w:r w:rsidR="00913ACC" w:rsidRPr="00D13C95">
        <w:rPr>
          <w:rFonts w:cs="Miriam"/>
        </w:rPr>
        <w:t xml:space="preserve">l cual deberá entregar cumplido </w:t>
      </w:r>
      <w:r w:rsidRPr="00D13C95">
        <w:rPr>
          <w:rFonts w:cs="Miriam"/>
        </w:rPr>
        <w:t>al día siguiente de su reincorporación a las clases normales.</w:t>
      </w:r>
    </w:p>
    <w:p w14:paraId="44BCFE66" w14:textId="77777777" w:rsidR="007B51E4" w:rsidRDefault="007B51E4" w:rsidP="00D13C95">
      <w:pPr>
        <w:pStyle w:val="NoSpacing"/>
        <w:jc w:val="both"/>
        <w:rPr>
          <w:rFonts w:cs="Miriam"/>
        </w:rPr>
      </w:pPr>
      <w:r w:rsidRPr="00D13C95">
        <w:rPr>
          <w:rFonts w:cs="Miriam"/>
        </w:rPr>
        <w:t>En todos los casos de suspensión del Colegio o del servicio de transpor</w:t>
      </w:r>
      <w:r w:rsidR="00913ACC" w:rsidRPr="00D13C95">
        <w:rPr>
          <w:rFonts w:cs="Miriam"/>
        </w:rPr>
        <w:t xml:space="preserve">te, se continuarán causando los </w:t>
      </w:r>
      <w:r w:rsidRPr="00D13C95">
        <w:rPr>
          <w:rFonts w:cs="Miriam"/>
        </w:rPr>
        <w:t>costos establecidos.</w:t>
      </w:r>
    </w:p>
    <w:p w14:paraId="21787808" w14:textId="77777777" w:rsidR="000B513E" w:rsidRPr="00D13C95" w:rsidRDefault="000B513E" w:rsidP="00D13C95">
      <w:pPr>
        <w:pStyle w:val="NoSpacing"/>
        <w:jc w:val="both"/>
        <w:rPr>
          <w:rFonts w:cs="Miriam"/>
        </w:rPr>
      </w:pPr>
    </w:p>
    <w:p w14:paraId="25A190BE" w14:textId="77777777" w:rsidR="007B51E4" w:rsidRDefault="007B51E4" w:rsidP="00D13C95">
      <w:pPr>
        <w:pStyle w:val="NoSpacing"/>
        <w:jc w:val="both"/>
        <w:rPr>
          <w:rFonts w:cs="Miriam"/>
        </w:rPr>
      </w:pPr>
      <w:r w:rsidRPr="00D13C95">
        <w:rPr>
          <w:rFonts w:cs="Miriam"/>
          <w:b/>
        </w:rPr>
        <w:t xml:space="preserve">_4.6.6 Condicionamiento de la Renovación de la Matrícula: </w:t>
      </w:r>
      <w:r w:rsidRPr="00D13C95">
        <w:rPr>
          <w:rFonts w:cs="Miriam"/>
        </w:rPr>
        <w:t>Es una sanción disciplinaria consistente en</w:t>
      </w:r>
      <w:r w:rsidR="00913ACC" w:rsidRPr="00D13C95">
        <w:rPr>
          <w:rFonts w:cs="Miriam"/>
        </w:rPr>
        <w:t xml:space="preserve"> </w:t>
      </w:r>
      <w:r w:rsidRPr="00D13C95">
        <w:rPr>
          <w:rFonts w:cs="Miriam"/>
        </w:rPr>
        <w:t>condicionar la renovación del contrato de matrícula a un comportamiento</w:t>
      </w:r>
      <w:r w:rsidR="00913ACC" w:rsidRPr="00D13C95">
        <w:rPr>
          <w:rFonts w:cs="Miriam"/>
        </w:rPr>
        <w:t xml:space="preserve"> disciplinario ejemplar y otras </w:t>
      </w:r>
      <w:r w:rsidRPr="00D13C95">
        <w:rPr>
          <w:rFonts w:cs="Miriam"/>
        </w:rPr>
        <w:t>condiciones aplicables al caso. Se extiende el periodo indicado por la sanción al siguiente año lectivo.</w:t>
      </w:r>
    </w:p>
    <w:p w14:paraId="423A8797" w14:textId="77777777" w:rsidR="000B513E" w:rsidRPr="00D13C95" w:rsidRDefault="000B513E" w:rsidP="00D13C95">
      <w:pPr>
        <w:pStyle w:val="NoSpacing"/>
        <w:jc w:val="both"/>
        <w:rPr>
          <w:rFonts w:cs="Miriam"/>
        </w:rPr>
      </w:pPr>
    </w:p>
    <w:p w14:paraId="5A707908" w14:textId="77777777" w:rsidR="007B51E4" w:rsidRDefault="007B51E4" w:rsidP="00D13C95">
      <w:pPr>
        <w:pStyle w:val="NoSpacing"/>
        <w:jc w:val="both"/>
        <w:rPr>
          <w:rFonts w:cs="Miriam"/>
        </w:rPr>
      </w:pPr>
      <w:r w:rsidRPr="00D13C95">
        <w:rPr>
          <w:rFonts w:cs="Miriam"/>
        </w:rPr>
        <w:t>Se propicia un espacio de reflexión para que el estudiante comprenda lo sucedido, busque e imp</w:t>
      </w:r>
      <w:r w:rsidR="00913ACC" w:rsidRPr="00D13C95">
        <w:rPr>
          <w:rFonts w:cs="Miriam"/>
        </w:rPr>
        <w:t xml:space="preserve">lemente </w:t>
      </w:r>
      <w:r w:rsidRPr="00D13C95">
        <w:rPr>
          <w:rFonts w:cs="Miriam"/>
        </w:rPr>
        <w:t>alternativas de solución, enmienda o reparación y se comprometa a no repetir dicho comportamiento.</w:t>
      </w:r>
    </w:p>
    <w:p w14:paraId="27E00532" w14:textId="77777777" w:rsidR="000B513E" w:rsidRPr="00D13C95" w:rsidRDefault="000B513E" w:rsidP="00D13C95">
      <w:pPr>
        <w:pStyle w:val="NoSpacing"/>
        <w:jc w:val="both"/>
        <w:rPr>
          <w:rFonts w:cs="Miriam"/>
        </w:rPr>
      </w:pPr>
    </w:p>
    <w:p w14:paraId="5834081C" w14:textId="77777777" w:rsidR="007B51E4" w:rsidRDefault="007B51E4" w:rsidP="00D13C95">
      <w:pPr>
        <w:pStyle w:val="NoSpacing"/>
        <w:jc w:val="both"/>
        <w:rPr>
          <w:rFonts w:cs="Miriam"/>
        </w:rPr>
      </w:pPr>
      <w:r w:rsidRPr="00D13C95">
        <w:rPr>
          <w:rFonts w:cs="Miriam"/>
          <w:b/>
        </w:rPr>
        <w:t xml:space="preserve">_4.6.7 </w:t>
      </w:r>
      <w:commentRangeStart w:id="904"/>
      <w:r w:rsidRPr="00D13C95">
        <w:rPr>
          <w:rFonts w:cs="Miriam"/>
          <w:b/>
        </w:rPr>
        <w:t>No renovación de matrícula:</w:t>
      </w:r>
      <w:r w:rsidRPr="00D13C95">
        <w:rPr>
          <w:rFonts w:cs="Miriam"/>
        </w:rPr>
        <w:t xml:space="preserve"> Es una sanción disciplinaria consistente </w:t>
      </w:r>
      <w:r w:rsidR="00913ACC" w:rsidRPr="00D13C95">
        <w:rPr>
          <w:rFonts w:cs="Miriam"/>
        </w:rPr>
        <w:t xml:space="preserve">en no renovar la matrícula para </w:t>
      </w:r>
      <w:r w:rsidRPr="00D13C95">
        <w:rPr>
          <w:rFonts w:cs="Miriam"/>
        </w:rPr>
        <w:t>el siguiente año lectivo.</w:t>
      </w:r>
      <w:commentRangeEnd w:id="904"/>
      <w:r w:rsidR="003F225E">
        <w:rPr>
          <w:rStyle w:val="CommentReference"/>
        </w:rPr>
        <w:commentReference w:id="904"/>
      </w:r>
    </w:p>
    <w:p w14:paraId="5F27F5CF" w14:textId="77777777" w:rsidR="000B513E" w:rsidRPr="00D13C95" w:rsidRDefault="000B513E" w:rsidP="00D13C95">
      <w:pPr>
        <w:pStyle w:val="NoSpacing"/>
        <w:jc w:val="both"/>
        <w:rPr>
          <w:rFonts w:cs="Miriam"/>
        </w:rPr>
      </w:pPr>
    </w:p>
    <w:p w14:paraId="1B0DE5A9" w14:textId="77777777" w:rsidR="007B51E4" w:rsidRDefault="007B51E4" w:rsidP="00D13C95">
      <w:pPr>
        <w:pStyle w:val="NoSpacing"/>
        <w:jc w:val="both"/>
        <w:rPr>
          <w:rFonts w:cs="Miriam"/>
        </w:rPr>
      </w:pPr>
      <w:r w:rsidRPr="00D13C95">
        <w:rPr>
          <w:rFonts w:cs="Miriam"/>
          <w:b/>
        </w:rPr>
        <w:t>_4.6.8 Desescolarización:</w:t>
      </w:r>
      <w:r w:rsidRPr="00D13C95">
        <w:rPr>
          <w:rFonts w:cs="Miriam"/>
        </w:rPr>
        <w:t xml:space="preserve"> Es una sanción disciplinaria consistente en no renov</w:t>
      </w:r>
      <w:r w:rsidR="00913ACC" w:rsidRPr="00D13C95">
        <w:rPr>
          <w:rFonts w:cs="Miriam"/>
        </w:rPr>
        <w:t xml:space="preserve">ación de matrícula, permitiendo </w:t>
      </w:r>
      <w:r w:rsidRPr="00D13C95">
        <w:rPr>
          <w:rFonts w:cs="Miriam"/>
        </w:rPr>
        <w:t>al estudiante terminar su año escolar vigente en forma no presencial.</w:t>
      </w:r>
    </w:p>
    <w:p w14:paraId="7F30479A" w14:textId="77777777" w:rsidR="000B513E" w:rsidRPr="00D13C95" w:rsidRDefault="000B513E" w:rsidP="00D13C95">
      <w:pPr>
        <w:pStyle w:val="NoSpacing"/>
        <w:jc w:val="both"/>
        <w:rPr>
          <w:rFonts w:cs="Miriam"/>
        </w:rPr>
      </w:pPr>
    </w:p>
    <w:p w14:paraId="7A37DC86" w14:textId="77777777" w:rsidR="007B51E4" w:rsidRDefault="007B51E4" w:rsidP="00D13C95">
      <w:pPr>
        <w:pStyle w:val="NoSpacing"/>
        <w:jc w:val="both"/>
        <w:rPr>
          <w:rFonts w:cs="Miriam"/>
        </w:rPr>
      </w:pPr>
      <w:r w:rsidRPr="00D13C95">
        <w:rPr>
          <w:rFonts w:cs="Miriam"/>
          <w:b/>
        </w:rPr>
        <w:t>_4.6.9 Cancelación de matrícula:</w:t>
      </w:r>
      <w:r w:rsidRPr="00D13C95">
        <w:rPr>
          <w:rFonts w:cs="Miriam"/>
        </w:rPr>
        <w:t xml:space="preserve"> Es una sanción disciplinaria consistente en</w:t>
      </w:r>
      <w:r w:rsidR="00913ACC" w:rsidRPr="00D13C95">
        <w:rPr>
          <w:rFonts w:cs="Miriam"/>
        </w:rPr>
        <w:t xml:space="preserve"> la cancelación inmediata de la </w:t>
      </w:r>
      <w:r w:rsidRPr="00D13C95">
        <w:rPr>
          <w:rFonts w:cs="Miriam"/>
        </w:rPr>
        <w:t>matrícula.</w:t>
      </w:r>
    </w:p>
    <w:p w14:paraId="4C13EB01" w14:textId="77777777" w:rsidR="000B513E" w:rsidRPr="00D13C95" w:rsidRDefault="000B513E" w:rsidP="00D13C95">
      <w:pPr>
        <w:pStyle w:val="NoSpacing"/>
        <w:jc w:val="both"/>
        <w:rPr>
          <w:rFonts w:cs="Miriam"/>
        </w:rPr>
      </w:pPr>
    </w:p>
    <w:p w14:paraId="332B559D" w14:textId="77777777" w:rsidR="007B51E4" w:rsidRDefault="007B51E4" w:rsidP="00D13C95">
      <w:pPr>
        <w:pStyle w:val="NoSpacing"/>
        <w:jc w:val="both"/>
        <w:rPr>
          <w:rFonts w:cs="Miriam"/>
          <w:b/>
        </w:rPr>
      </w:pPr>
      <w:r w:rsidRPr="00D13C95">
        <w:rPr>
          <w:rFonts w:cs="Miriam"/>
          <w:b/>
        </w:rPr>
        <w:t>_4.7 RECURSOS</w:t>
      </w:r>
    </w:p>
    <w:p w14:paraId="2080301E" w14:textId="77777777" w:rsidR="000B513E" w:rsidRPr="00D13C95" w:rsidRDefault="000B513E" w:rsidP="00D13C95">
      <w:pPr>
        <w:pStyle w:val="NoSpacing"/>
        <w:jc w:val="both"/>
        <w:rPr>
          <w:rFonts w:cs="Miriam"/>
          <w:b/>
        </w:rPr>
      </w:pPr>
    </w:p>
    <w:p w14:paraId="70C2BEB2" w14:textId="77777777" w:rsidR="007B51E4" w:rsidRPr="00D13C95" w:rsidRDefault="007B51E4" w:rsidP="00D13C95">
      <w:pPr>
        <w:pStyle w:val="NoSpacing"/>
        <w:jc w:val="both"/>
        <w:rPr>
          <w:rFonts w:cs="Miriam"/>
        </w:rPr>
      </w:pPr>
      <w:r w:rsidRPr="00D13C95">
        <w:rPr>
          <w:rFonts w:cs="Miriam"/>
          <w:b/>
        </w:rPr>
        <w:t>Reposición:</w:t>
      </w:r>
      <w:r w:rsidRPr="00D13C95">
        <w:rPr>
          <w:rFonts w:cs="Miriam"/>
        </w:rPr>
        <w:t xml:space="preserve"> Contra las Resoluciones adoptadas por el Docente, Jefe de Secci</w:t>
      </w:r>
      <w:r w:rsidR="00913ACC" w:rsidRPr="00D13C95">
        <w:rPr>
          <w:rFonts w:cs="Miriam"/>
        </w:rPr>
        <w:t xml:space="preserve">ón, Rector, o Consejo Directivo </w:t>
      </w:r>
      <w:r w:rsidRPr="00D13C95">
        <w:rPr>
          <w:rFonts w:cs="Miriam"/>
        </w:rPr>
        <w:t>puede interponerse Recurso de Reposición ante la instancia que impuso la s</w:t>
      </w:r>
      <w:r w:rsidR="00913ACC" w:rsidRPr="00D13C95">
        <w:rPr>
          <w:rFonts w:cs="Miriam"/>
        </w:rPr>
        <w:t xml:space="preserve">anción. Para ello se cuenta con </w:t>
      </w:r>
      <w:r w:rsidRPr="00D13C95">
        <w:rPr>
          <w:rFonts w:cs="Miriam"/>
        </w:rPr>
        <w:t>un plazo de cinco días hábiles a partir de la fecha de comunicación de la sanción.</w:t>
      </w:r>
    </w:p>
    <w:p w14:paraId="7A1A9DA9" w14:textId="77777777" w:rsidR="000B513E" w:rsidRDefault="000B513E" w:rsidP="00D13C95">
      <w:pPr>
        <w:pStyle w:val="NoSpacing"/>
        <w:jc w:val="both"/>
        <w:rPr>
          <w:rFonts w:cs="Miriam"/>
        </w:rPr>
      </w:pPr>
    </w:p>
    <w:p w14:paraId="6A1F44EB" w14:textId="77777777" w:rsidR="007B51E4" w:rsidRPr="00D13C95" w:rsidRDefault="007B51E4" w:rsidP="00D13C95">
      <w:pPr>
        <w:pStyle w:val="NoSpacing"/>
        <w:jc w:val="both"/>
        <w:rPr>
          <w:rFonts w:cs="Miriam"/>
        </w:rPr>
      </w:pPr>
      <w:r w:rsidRPr="000B513E">
        <w:rPr>
          <w:rFonts w:cs="Miriam"/>
          <w:b/>
        </w:rPr>
        <w:t>Apelación:</w:t>
      </w:r>
      <w:r w:rsidRPr="00D13C95">
        <w:rPr>
          <w:rFonts w:cs="Miriam"/>
        </w:rPr>
        <w:t xml:space="preserve"> Si la respuesta ante el Recurso de Reposición es negativa por parte de l</w:t>
      </w:r>
      <w:r w:rsidR="00913ACC" w:rsidRPr="00D13C95">
        <w:rPr>
          <w:rFonts w:cs="Miriam"/>
        </w:rPr>
        <w:t xml:space="preserve">a instancia sancionadora, </w:t>
      </w:r>
      <w:r w:rsidRPr="00D13C95">
        <w:rPr>
          <w:rFonts w:cs="Miriam"/>
        </w:rPr>
        <w:t>el estudiante y sus padres pueden interponer Recurso de Apelación ante la instancia inmediatamente superior.</w:t>
      </w:r>
    </w:p>
    <w:p w14:paraId="4CA3D432" w14:textId="77777777" w:rsidR="007B51E4" w:rsidRDefault="007B51E4" w:rsidP="00D13C95">
      <w:pPr>
        <w:pStyle w:val="NoSpacing"/>
        <w:jc w:val="both"/>
        <w:rPr>
          <w:rFonts w:cs="Miriam"/>
        </w:rPr>
      </w:pPr>
      <w:r w:rsidRPr="00D13C95">
        <w:rPr>
          <w:rFonts w:cs="Miriam"/>
        </w:rPr>
        <w:t>Para ello se cuenta con un plazo de cinco días a partir de la fecha de respuesta al Recurso de Reposición.</w:t>
      </w:r>
    </w:p>
    <w:p w14:paraId="4410606D" w14:textId="77777777" w:rsidR="000B513E" w:rsidRPr="00D13C95" w:rsidRDefault="000B513E" w:rsidP="00D13C95">
      <w:pPr>
        <w:pStyle w:val="NoSpacing"/>
        <w:jc w:val="both"/>
        <w:rPr>
          <w:rFonts w:cs="Miriam"/>
        </w:rPr>
      </w:pPr>
    </w:p>
    <w:p w14:paraId="434FFC68" w14:textId="77777777" w:rsidR="007B51E4" w:rsidRPr="00D13C95" w:rsidRDefault="007B51E4" w:rsidP="00D13C95">
      <w:pPr>
        <w:pStyle w:val="NoSpacing"/>
        <w:jc w:val="both"/>
        <w:rPr>
          <w:rFonts w:cs="Miriam"/>
          <w:b/>
        </w:rPr>
      </w:pPr>
      <w:r w:rsidRPr="00D13C95">
        <w:rPr>
          <w:rFonts w:cs="Miriam"/>
          <w:b/>
        </w:rPr>
        <w:t>_4.8 PROCEDIMIENTO DE PRÁCTICAS RESTAURATIVAS</w:t>
      </w:r>
    </w:p>
    <w:p w14:paraId="6E92EE35" w14:textId="77777777" w:rsidR="007B51E4" w:rsidRDefault="007B51E4" w:rsidP="00D13C95">
      <w:pPr>
        <w:pStyle w:val="NoSpacing"/>
        <w:jc w:val="both"/>
        <w:rPr>
          <w:rFonts w:cs="Miriam"/>
        </w:rPr>
      </w:pPr>
      <w:r w:rsidRPr="00D13C95">
        <w:rPr>
          <w:rFonts w:cs="Miriam"/>
        </w:rPr>
        <w:t>Las Prácticas Restaurativas buscan incentivar y fortalecer la convivencia escolar</w:t>
      </w:r>
      <w:r w:rsidR="00913ACC" w:rsidRPr="00D13C95">
        <w:rPr>
          <w:rFonts w:cs="Miriam"/>
        </w:rPr>
        <w:t xml:space="preserve"> y el ejercicio de los derechos </w:t>
      </w:r>
      <w:r w:rsidRPr="00D13C95">
        <w:rPr>
          <w:rFonts w:cs="Miriam"/>
        </w:rPr>
        <w:t>humanos, permitiendo a los miembros de la comunidad educativa reflexionar</w:t>
      </w:r>
      <w:r w:rsidR="00913ACC" w:rsidRPr="00D13C95">
        <w:rPr>
          <w:rFonts w:cs="Miriam"/>
        </w:rPr>
        <w:t xml:space="preserve"> y aprender del error, respetar </w:t>
      </w:r>
      <w:r w:rsidRPr="00D13C95">
        <w:rPr>
          <w:rFonts w:cs="Miriam"/>
        </w:rPr>
        <w:t>la diversidad y dirimir los conflictos de manera pacífica.</w:t>
      </w:r>
    </w:p>
    <w:p w14:paraId="15C94B96" w14:textId="77777777" w:rsidR="004357D5" w:rsidRPr="00D13C95" w:rsidRDefault="004357D5" w:rsidP="00D13C95">
      <w:pPr>
        <w:pStyle w:val="NoSpacing"/>
        <w:jc w:val="both"/>
        <w:rPr>
          <w:rFonts w:cs="Miriam"/>
        </w:rPr>
      </w:pPr>
    </w:p>
    <w:p w14:paraId="6665755C" w14:textId="77777777" w:rsidR="007B51E4" w:rsidRPr="004357D5" w:rsidRDefault="007B51E4" w:rsidP="00D13C95">
      <w:pPr>
        <w:pStyle w:val="NoSpacing"/>
        <w:jc w:val="both"/>
        <w:rPr>
          <w:rFonts w:cs="Miriam"/>
          <w:b/>
        </w:rPr>
      </w:pPr>
      <w:r w:rsidRPr="004357D5">
        <w:rPr>
          <w:rFonts w:cs="Miriam"/>
          <w:b/>
        </w:rPr>
        <w:t>Casos donde aplica</w:t>
      </w:r>
    </w:p>
    <w:p w14:paraId="5D542948" w14:textId="77777777" w:rsidR="007B51E4" w:rsidRPr="00D13C95" w:rsidRDefault="007B51E4" w:rsidP="00053334">
      <w:pPr>
        <w:pStyle w:val="NoSpacing"/>
        <w:numPr>
          <w:ilvl w:val="0"/>
          <w:numId w:val="48"/>
        </w:numPr>
        <w:jc w:val="both"/>
        <w:rPr>
          <w:rFonts w:cs="Miriam"/>
        </w:rPr>
      </w:pPr>
      <w:r w:rsidRPr="00D13C95">
        <w:rPr>
          <w:rFonts w:cs="Miriam"/>
        </w:rPr>
        <w:t>Cuando hay una falta grave o muy grave y en la que se ha visto afectada</w:t>
      </w:r>
      <w:r w:rsidR="00913ACC" w:rsidRPr="00D13C95">
        <w:rPr>
          <w:rFonts w:cs="Miriam"/>
        </w:rPr>
        <w:t xml:space="preserve"> la relación entre dos personas </w:t>
      </w:r>
      <w:r w:rsidRPr="00D13C95">
        <w:rPr>
          <w:rFonts w:cs="Miriam"/>
        </w:rPr>
        <w:t>o grupos de personas.</w:t>
      </w:r>
    </w:p>
    <w:p w14:paraId="00C0875A" w14:textId="77777777" w:rsidR="007B51E4" w:rsidRPr="00D13C95" w:rsidRDefault="007B51E4" w:rsidP="00053334">
      <w:pPr>
        <w:pStyle w:val="NoSpacing"/>
        <w:numPr>
          <w:ilvl w:val="0"/>
          <w:numId w:val="48"/>
        </w:numPr>
        <w:jc w:val="both"/>
        <w:rPr>
          <w:rFonts w:cs="Miriam"/>
        </w:rPr>
      </w:pPr>
      <w:r w:rsidRPr="00D13C95">
        <w:rPr>
          <w:rFonts w:cs="Miriam"/>
        </w:rPr>
        <w:t>En casos de conflictos grupales difusos en los que hay que determin</w:t>
      </w:r>
      <w:r w:rsidR="00913ACC" w:rsidRPr="00D13C95">
        <w:rPr>
          <w:rFonts w:cs="Miriam"/>
        </w:rPr>
        <w:t xml:space="preserve">ar las responsabilidades de los </w:t>
      </w:r>
      <w:r w:rsidRPr="00D13C95">
        <w:rPr>
          <w:rFonts w:cs="Miriam"/>
        </w:rPr>
        <w:t>actores.</w:t>
      </w:r>
    </w:p>
    <w:p w14:paraId="75153327" w14:textId="77777777" w:rsidR="007B51E4" w:rsidRPr="00D13C95" w:rsidRDefault="007B51E4" w:rsidP="00053334">
      <w:pPr>
        <w:pStyle w:val="NoSpacing"/>
        <w:numPr>
          <w:ilvl w:val="0"/>
          <w:numId w:val="48"/>
        </w:numPr>
        <w:jc w:val="both"/>
        <w:rPr>
          <w:rFonts w:cs="Miriam"/>
        </w:rPr>
      </w:pPr>
      <w:r w:rsidRPr="00D13C95">
        <w:rPr>
          <w:rFonts w:cs="Miriam"/>
        </w:rPr>
        <w:t>Cuando se presente un caso de Bullying o intimidación escolar.</w:t>
      </w:r>
    </w:p>
    <w:p w14:paraId="4958467F" w14:textId="77777777" w:rsidR="007B51E4" w:rsidRDefault="007B51E4" w:rsidP="00053334">
      <w:pPr>
        <w:pStyle w:val="NoSpacing"/>
        <w:numPr>
          <w:ilvl w:val="0"/>
          <w:numId w:val="48"/>
        </w:numPr>
        <w:jc w:val="both"/>
        <w:rPr>
          <w:rFonts w:cs="Miriam"/>
        </w:rPr>
      </w:pPr>
      <w:r w:rsidRPr="00D13C95">
        <w:rPr>
          <w:rFonts w:cs="Miriam"/>
        </w:rPr>
        <w:t>Cuando se presenten conflictos individuales o colectivos entre miembros de la comunidad educativa.</w:t>
      </w:r>
    </w:p>
    <w:p w14:paraId="5A9547BB" w14:textId="77777777" w:rsidR="004357D5" w:rsidRPr="00D13C95" w:rsidRDefault="004357D5" w:rsidP="004357D5">
      <w:pPr>
        <w:pStyle w:val="NoSpacing"/>
        <w:ind w:left="720"/>
        <w:jc w:val="both"/>
        <w:rPr>
          <w:rFonts w:cs="Miriam"/>
        </w:rPr>
      </w:pPr>
    </w:p>
    <w:p w14:paraId="2BEDC9B8" w14:textId="77777777" w:rsidR="007B51E4" w:rsidRPr="004357D5" w:rsidRDefault="007B51E4" w:rsidP="00D13C95">
      <w:pPr>
        <w:pStyle w:val="NoSpacing"/>
        <w:jc w:val="both"/>
        <w:rPr>
          <w:rFonts w:cs="Miriam"/>
          <w:b/>
        </w:rPr>
      </w:pPr>
      <w:r w:rsidRPr="004357D5">
        <w:rPr>
          <w:rFonts w:cs="Miriam"/>
          <w:b/>
        </w:rPr>
        <w:t>El equipo que trabaje el proceso de Prácticas Restaurativas podrá estar conformado por:</w:t>
      </w:r>
    </w:p>
    <w:p w14:paraId="5C606A30" w14:textId="77777777" w:rsidR="007B51E4" w:rsidRDefault="007B51E4" w:rsidP="00D13C95">
      <w:pPr>
        <w:pStyle w:val="NoSpacing"/>
        <w:jc w:val="both"/>
        <w:rPr>
          <w:rFonts w:cs="Miriam"/>
        </w:rPr>
      </w:pPr>
      <w:r w:rsidRPr="00D13C95">
        <w:rPr>
          <w:rFonts w:cs="Miriam"/>
        </w:rPr>
        <w:t xml:space="preserve">Ofensor, ofendido, padres, maestros, Psicólogo, Jefe de Sección o su Asistente, </w:t>
      </w:r>
      <w:r w:rsidR="00913ACC" w:rsidRPr="00D13C95">
        <w:rPr>
          <w:rFonts w:cs="Miriam"/>
        </w:rPr>
        <w:t xml:space="preserve">Asistente General, el Personero </w:t>
      </w:r>
      <w:r w:rsidRPr="00D13C95">
        <w:rPr>
          <w:rFonts w:cs="Miriam"/>
        </w:rPr>
        <w:t>principal y suplente, representantes del Student Council de Primaria.</w:t>
      </w:r>
    </w:p>
    <w:p w14:paraId="79D6A52D" w14:textId="77777777" w:rsidR="004357D5" w:rsidRPr="00D13C95" w:rsidRDefault="004357D5" w:rsidP="00D13C95">
      <w:pPr>
        <w:pStyle w:val="NoSpacing"/>
        <w:jc w:val="both"/>
        <w:rPr>
          <w:rFonts w:cs="Miriam"/>
        </w:rPr>
      </w:pPr>
    </w:p>
    <w:p w14:paraId="3A8BA536" w14:textId="77777777" w:rsidR="007B51E4" w:rsidRPr="004357D5" w:rsidRDefault="007B51E4" w:rsidP="00D13C95">
      <w:pPr>
        <w:pStyle w:val="NoSpacing"/>
        <w:jc w:val="both"/>
        <w:rPr>
          <w:rFonts w:cs="Miriam"/>
          <w:b/>
        </w:rPr>
      </w:pPr>
      <w:r w:rsidRPr="004357D5">
        <w:rPr>
          <w:rFonts w:cs="Miriam"/>
          <w:b/>
        </w:rPr>
        <w:t>El Proceso Restaurativo constará de tres etapas:</w:t>
      </w:r>
    </w:p>
    <w:p w14:paraId="1A4DD7D2" w14:textId="77777777" w:rsidR="007B51E4" w:rsidRPr="00D13C95" w:rsidRDefault="007B51E4" w:rsidP="00053334">
      <w:pPr>
        <w:pStyle w:val="NoSpacing"/>
        <w:numPr>
          <w:ilvl w:val="1"/>
          <w:numId w:val="49"/>
        </w:numPr>
        <w:jc w:val="both"/>
        <w:rPr>
          <w:rFonts w:cs="Miriam"/>
        </w:rPr>
      </w:pPr>
      <w:r w:rsidRPr="00D13C95">
        <w:rPr>
          <w:rFonts w:cs="Miriam"/>
          <w:b/>
        </w:rPr>
        <w:t>Pre-encuentro:</w:t>
      </w:r>
      <w:r w:rsidRPr="00D13C95">
        <w:rPr>
          <w:rFonts w:cs="Miriam"/>
        </w:rPr>
        <w:t xml:space="preserve"> Busca preparar a las personas involucradas en un</w:t>
      </w:r>
      <w:r w:rsidR="00913ACC" w:rsidRPr="00D13C95">
        <w:rPr>
          <w:rFonts w:cs="Miriam"/>
        </w:rPr>
        <w:t xml:space="preserve"> proceso restaurativo. Se trata </w:t>
      </w:r>
      <w:r w:rsidRPr="00D13C95">
        <w:rPr>
          <w:rFonts w:cs="Miriam"/>
        </w:rPr>
        <w:t>de propiciar la reflexión y brindar un espacio de trabajo individual</w:t>
      </w:r>
      <w:r w:rsidR="00913ACC" w:rsidRPr="00D13C95">
        <w:rPr>
          <w:rFonts w:cs="Miriam"/>
        </w:rPr>
        <w:t xml:space="preserve"> emocional con el ofendido y el </w:t>
      </w:r>
      <w:r w:rsidRPr="00D13C95">
        <w:rPr>
          <w:rFonts w:cs="Miriam"/>
        </w:rPr>
        <w:t>ofensor que permita la expresión de emociones y razones.</w:t>
      </w:r>
    </w:p>
    <w:p w14:paraId="375D468A" w14:textId="77777777" w:rsidR="007B51E4" w:rsidRPr="00D13C95" w:rsidRDefault="007B51E4" w:rsidP="00053334">
      <w:pPr>
        <w:pStyle w:val="NoSpacing"/>
        <w:numPr>
          <w:ilvl w:val="1"/>
          <w:numId w:val="49"/>
        </w:numPr>
        <w:jc w:val="both"/>
        <w:rPr>
          <w:rFonts w:cs="Miriam"/>
        </w:rPr>
      </w:pPr>
      <w:r w:rsidRPr="00D13C95">
        <w:rPr>
          <w:rFonts w:cs="Miriam"/>
          <w:b/>
        </w:rPr>
        <w:t>Encuentro:</w:t>
      </w:r>
      <w:r w:rsidRPr="00D13C95">
        <w:rPr>
          <w:rFonts w:cs="Miriam"/>
        </w:rPr>
        <w:t xml:space="preserve"> Busca que las partes involucradas puedan dialogar y r</w:t>
      </w:r>
      <w:r w:rsidR="00913ACC" w:rsidRPr="00D13C95">
        <w:rPr>
          <w:rFonts w:cs="Miriam"/>
        </w:rPr>
        <w:t xml:space="preserve">econozcan el punto de vista del </w:t>
      </w:r>
      <w:r w:rsidRPr="00D13C95">
        <w:rPr>
          <w:rFonts w:cs="Miriam"/>
        </w:rPr>
        <w:t>otro. El objetivo es llegar a un acuerdo restaurativo.</w:t>
      </w:r>
    </w:p>
    <w:p w14:paraId="1067FF44" w14:textId="77777777" w:rsidR="007B51E4" w:rsidRDefault="007B51E4" w:rsidP="00053334">
      <w:pPr>
        <w:pStyle w:val="NoSpacing"/>
        <w:numPr>
          <w:ilvl w:val="1"/>
          <w:numId w:val="49"/>
        </w:numPr>
        <w:jc w:val="both"/>
        <w:rPr>
          <w:rFonts w:cs="Miriam"/>
        </w:rPr>
      </w:pPr>
      <w:r w:rsidRPr="001271B0">
        <w:rPr>
          <w:rFonts w:cs="Miriam"/>
          <w:b/>
        </w:rPr>
        <w:t>Post encuentro:</w:t>
      </w:r>
      <w:r w:rsidRPr="00D13C95">
        <w:rPr>
          <w:rFonts w:cs="Miriam"/>
        </w:rPr>
        <w:t xml:space="preserve"> Busca verificar que se cumpla el acto restaurativ</w:t>
      </w:r>
      <w:r w:rsidR="00913ACC" w:rsidRPr="00D13C95">
        <w:rPr>
          <w:rFonts w:cs="Miriam"/>
        </w:rPr>
        <w:t xml:space="preserve">o. El objetivo es garantizar la </w:t>
      </w:r>
      <w:r w:rsidRPr="00D13C95">
        <w:rPr>
          <w:rFonts w:cs="Miriam"/>
        </w:rPr>
        <w:t>transformación positiva del conflicto y evitar su repetición.</w:t>
      </w:r>
    </w:p>
    <w:p w14:paraId="00B89319" w14:textId="77777777" w:rsidR="001271B0" w:rsidRPr="00D13C95" w:rsidRDefault="001271B0" w:rsidP="001271B0">
      <w:pPr>
        <w:pStyle w:val="NoSpacing"/>
        <w:ind w:left="1353"/>
        <w:jc w:val="both"/>
        <w:rPr>
          <w:rFonts w:cs="Miriam"/>
        </w:rPr>
      </w:pPr>
    </w:p>
    <w:p w14:paraId="43EFCCD2" w14:textId="77777777" w:rsidR="007B51E4" w:rsidRDefault="007B51E4" w:rsidP="001271B0">
      <w:pPr>
        <w:pStyle w:val="NoSpacing"/>
        <w:jc w:val="both"/>
        <w:rPr>
          <w:rFonts w:cs="Miriam"/>
          <w:b/>
        </w:rPr>
      </w:pPr>
      <w:r w:rsidRPr="001271B0">
        <w:rPr>
          <w:rFonts w:cs="Miriam"/>
          <w:b/>
        </w:rPr>
        <w:t>En todo caso el Colegio se reserva el derecho de aplicar las sanciones disciplinarias a que haya lugar.</w:t>
      </w:r>
    </w:p>
    <w:p w14:paraId="61916A9B" w14:textId="77777777" w:rsidR="001271B0" w:rsidRPr="001271B0" w:rsidRDefault="001271B0" w:rsidP="001271B0">
      <w:pPr>
        <w:pStyle w:val="NoSpacing"/>
        <w:jc w:val="both"/>
        <w:rPr>
          <w:rFonts w:cs="Miriam"/>
          <w:b/>
        </w:rPr>
      </w:pPr>
    </w:p>
    <w:p w14:paraId="22B3AB34" w14:textId="77777777" w:rsidR="007B51E4" w:rsidRPr="00D13C95" w:rsidRDefault="007B51E4" w:rsidP="00D13C95">
      <w:pPr>
        <w:pStyle w:val="NoSpacing"/>
        <w:jc w:val="both"/>
        <w:rPr>
          <w:rFonts w:cs="Miriam"/>
          <w:b/>
        </w:rPr>
      </w:pPr>
      <w:r w:rsidRPr="00D13C95">
        <w:rPr>
          <w:rFonts w:cs="Miriam"/>
          <w:b/>
        </w:rPr>
        <w:t>Protocolo - Procedimiento</w:t>
      </w:r>
    </w:p>
    <w:p w14:paraId="61BBBD22" w14:textId="77777777" w:rsidR="007B51E4" w:rsidRPr="00D13C95" w:rsidRDefault="007B51E4" w:rsidP="00053334">
      <w:pPr>
        <w:pStyle w:val="NoSpacing"/>
        <w:numPr>
          <w:ilvl w:val="1"/>
          <w:numId w:val="50"/>
        </w:numPr>
        <w:jc w:val="both"/>
        <w:rPr>
          <w:rFonts w:cs="Miriam"/>
        </w:rPr>
      </w:pPr>
      <w:r w:rsidRPr="00D13C95">
        <w:rPr>
          <w:rFonts w:cs="Miriam"/>
        </w:rPr>
        <w:t>Los docentes, Jefe de Sección, Asistente de Sección o Ps</w:t>
      </w:r>
      <w:r w:rsidR="00913ACC" w:rsidRPr="00D13C95">
        <w:rPr>
          <w:rFonts w:cs="Miriam"/>
        </w:rPr>
        <w:t xml:space="preserve">icólogo, escucha a las personas </w:t>
      </w:r>
      <w:r w:rsidRPr="00D13C95">
        <w:rPr>
          <w:rFonts w:cs="Miriam"/>
        </w:rPr>
        <w:t>involucradas sobre lo ocurrido y se deja constancia en un acta.</w:t>
      </w:r>
    </w:p>
    <w:p w14:paraId="7A53B9FC" w14:textId="428F4ADB" w:rsidR="007B51E4" w:rsidRPr="00D13C95" w:rsidRDefault="007B51E4" w:rsidP="00053334">
      <w:pPr>
        <w:pStyle w:val="NoSpacing"/>
        <w:numPr>
          <w:ilvl w:val="1"/>
          <w:numId w:val="50"/>
        </w:numPr>
        <w:jc w:val="both"/>
        <w:rPr>
          <w:rFonts w:cs="Miriam"/>
        </w:rPr>
      </w:pPr>
      <w:r w:rsidRPr="00D13C95">
        <w:rPr>
          <w:rFonts w:cs="Miriam"/>
        </w:rPr>
        <w:t xml:space="preserve">Los estudiantes involucrados escriben su versión sobre lo </w:t>
      </w:r>
      <w:r w:rsidR="00913ACC" w:rsidRPr="00D13C95">
        <w:rPr>
          <w:rFonts w:cs="Miriam"/>
        </w:rPr>
        <w:t xml:space="preserve">ocurrido, lo más detalladamente </w:t>
      </w:r>
      <w:r w:rsidRPr="00D13C95">
        <w:rPr>
          <w:rFonts w:cs="Miriam"/>
        </w:rPr>
        <w:t xml:space="preserve">posible. En </w:t>
      </w:r>
      <w:commentRangeStart w:id="905"/>
      <w:ins w:id="906" w:author="Portatil CCB" w:date="2016-02-25T10:55:00Z">
        <w:r w:rsidR="008D10F2" w:rsidRPr="005C10D2">
          <w:rPr>
            <w:rFonts w:cs="Miriam"/>
            <w:highlight w:val="lightGray"/>
            <w:rPrChange w:id="907" w:author="Diana Velazquez" w:date="2016-03-28T16:23:00Z">
              <w:rPr>
                <w:rFonts w:cs="Miriam"/>
              </w:rPr>
            </w:rPrChange>
          </w:rPr>
          <w:t>Early Childhood</w:t>
        </w:r>
        <w:r w:rsidR="008D10F2">
          <w:rPr>
            <w:rFonts w:cs="Miriam"/>
          </w:rPr>
          <w:t xml:space="preserve"> </w:t>
        </w:r>
      </w:ins>
      <w:del w:id="908" w:author="Portatil CCB" w:date="2016-02-25T10:55:00Z">
        <w:r w:rsidRPr="00D13C95" w:rsidDel="008D10F2">
          <w:rPr>
            <w:rFonts w:cs="Miriam"/>
          </w:rPr>
          <w:delText>Preprimaria</w:delText>
        </w:r>
      </w:del>
      <w:commentRangeEnd w:id="905"/>
      <w:r w:rsidR="00CB68FD">
        <w:rPr>
          <w:rStyle w:val="CommentReference"/>
        </w:rPr>
        <w:commentReference w:id="905"/>
      </w:r>
      <w:r w:rsidRPr="00D13C95">
        <w:rPr>
          <w:rFonts w:cs="Miriam"/>
        </w:rPr>
        <w:t>, los estudiantes dibujan o relatan y el docente escribe.</w:t>
      </w:r>
    </w:p>
    <w:p w14:paraId="7912E351" w14:textId="77777777" w:rsidR="007B51E4" w:rsidRPr="00D13C95" w:rsidRDefault="007B51E4" w:rsidP="00053334">
      <w:pPr>
        <w:pStyle w:val="NoSpacing"/>
        <w:numPr>
          <w:ilvl w:val="1"/>
          <w:numId w:val="50"/>
        </w:numPr>
        <w:jc w:val="both"/>
        <w:rPr>
          <w:rFonts w:cs="Miriam"/>
        </w:rPr>
      </w:pPr>
      <w:r w:rsidRPr="00D13C95">
        <w:rPr>
          <w:rFonts w:cs="Miriam"/>
        </w:rPr>
        <w:t>El psicólogo o persona capacitada habla con el ofensor para garantizar s</w:t>
      </w:r>
      <w:r w:rsidR="00913ACC" w:rsidRPr="00D13C95">
        <w:rPr>
          <w:rFonts w:cs="Miriam"/>
        </w:rPr>
        <w:t xml:space="preserve">u interés en el proceso </w:t>
      </w:r>
      <w:r w:rsidRPr="00D13C95">
        <w:rPr>
          <w:rFonts w:cs="Miriam"/>
        </w:rPr>
        <w:t>restaurativo. Es importante que el ofensor reconozca su falta. El</w:t>
      </w:r>
      <w:r w:rsidR="00913ACC" w:rsidRPr="00D13C95">
        <w:rPr>
          <w:rFonts w:cs="Miriam"/>
        </w:rPr>
        <w:t xml:space="preserve"> psicólogo o persona capacitada </w:t>
      </w:r>
      <w:r w:rsidRPr="00D13C95">
        <w:rPr>
          <w:rFonts w:cs="Miriam"/>
        </w:rPr>
        <w:t>habla con el ofendido para verificar su interés en el proceso restaurativo.</w:t>
      </w:r>
    </w:p>
    <w:p w14:paraId="64A7947B" w14:textId="391AAD89" w:rsidR="007B51E4" w:rsidRPr="00D13C95" w:rsidRDefault="007B51E4" w:rsidP="00053334">
      <w:pPr>
        <w:pStyle w:val="NoSpacing"/>
        <w:numPr>
          <w:ilvl w:val="1"/>
          <w:numId w:val="50"/>
        </w:numPr>
        <w:jc w:val="both"/>
        <w:rPr>
          <w:rFonts w:cs="Miriam"/>
        </w:rPr>
      </w:pPr>
      <w:r w:rsidRPr="00D13C95">
        <w:rPr>
          <w:rFonts w:cs="Miriam"/>
        </w:rPr>
        <w:t xml:space="preserve">El Jefe de Sección o </w:t>
      </w:r>
      <w:commentRangeStart w:id="909"/>
      <w:del w:id="910" w:author="Microsoft Office User" w:date="2016-02-28T08:24:00Z">
        <w:r w:rsidRPr="00D13C95" w:rsidDel="00182870">
          <w:rPr>
            <w:rFonts w:cs="Miriam"/>
          </w:rPr>
          <w:delText>la</w:delText>
        </w:r>
      </w:del>
      <w:commentRangeEnd w:id="909"/>
      <w:r w:rsidR="00CB68FD">
        <w:rPr>
          <w:rStyle w:val="CommentReference"/>
        </w:rPr>
        <w:commentReference w:id="909"/>
      </w:r>
      <w:r w:rsidRPr="00D13C95">
        <w:rPr>
          <w:rFonts w:cs="Miriam"/>
        </w:rPr>
        <w:t xml:space="preserve"> el </w:t>
      </w:r>
      <w:r w:rsidRPr="005C10D2">
        <w:rPr>
          <w:rFonts w:cs="Miriam"/>
          <w:highlight w:val="lightGray"/>
          <w:rPrChange w:id="911" w:author="Diana Velazquez" w:date="2016-03-28T16:23:00Z">
            <w:rPr>
              <w:rFonts w:cs="Miriam"/>
            </w:rPr>
          </w:rPrChange>
        </w:rPr>
        <w:t xml:space="preserve">Asistente </w:t>
      </w:r>
      <w:commentRangeStart w:id="912"/>
      <w:ins w:id="913" w:author="Portatil CCB" w:date="2016-02-29T20:33:00Z">
        <w:r w:rsidR="00BD7554" w:rsidRPr="005C10D2">
          <w:rPr>
            <w:rFonts w:cs="Miriam"/>
            <w:highlight w:val="lightGray"/>
            <w:rPrChange w:id="914" w:author="Diana Velazquez" w:date="2016-03-28T16:23:00Z">
              <w:rPr>
                <w:rFonts w:cs="Miriam"/>
              </w:rPr>
            </w:rPrChange>
          </w:rPr>
          <w:t xml:space="preserve">en Jefe </w:t>
        </w:r>
      </w:ins>
      <w:commentRangeEnd w:id="912"/>
      <w:r w:rsidR="00CB68FD" w:rsidRPr="005C10D2">
        <w:rPr>
          <w:rStyle w:val="CommentReference"/>
          <w:highlight w:val="lightGray"/>
          <w:rPrChange w:id="915" w:author="Diana Velazquez" w:date="2016-03-28T16:23:00Z">
            <w:rPr>
              <w:rStyle w:val="CommentReference"/>
            </w:rPr>
          </w:rPrChange>
        </w:rPr>
        <w:commentReference w:id="912"/>
      </w:r>
      <w:r w:rsidRPr="00D13C95">
        <w:rPr>
          <w:rFonts w:cs="Miriam"/>
        </w:rPr>
        <w:t>evaluarán con el Psicó</w:t>
      </w:r>
      <w:r w:rsidR="00913ACC" w:rsidRPr="00D13C95">
        <w:rPr>
          <w:rFonts w:cs="Miriam"/>
        </w:rPr>
        <w:t xml:space="preserve">logo o persona capacitada si es </w:t>
      </w:r>
      <w:r w:rsidRPr="00D13C95">
        <w:rPr>
          <w:rFonts w:cs="Miriam"/>
        </w:rPr>
        <w:t>conveniente llevar a cabo un proceso de Práctica Restaurati</w:t>
      </w:r>
      <w:r w:rsidR="00913ACC" w:rsidRPr="00D13C95">
        <w:rPr>
          <w:rFonts w:cs="Miriam"/>
        </w:rPr>
        <w:t xml:space="preserve">va, de acuerdo con la actitud y </w:t>
      </w:r>
      <w:r w:rsidRPr="00D13C95">
        <w:rPr>
          <w:rFonts w:cs="Miriam"/>
        </w:rPr>
        <w:t>voluntad de los estudiantes involucrados.</w:t>
      </w:r>
    </w:p>
    <w:p w14:paraId="0BF82ED8" w14:textId="77777777" w:rsidR="007B51E4" w:rsidRPr="00D13C95" w:rsidRDefault="007B51E4" w:rsidP="00053334">
      <w:pPr>
        <w:pStyle w:val="NoSpacing"/>
        <w:numPr>
          <w:ilvl w:val="1"/>
          <w:numId w:val="50"/>
        </w:numPr>
        <w:jc w:val="both"/>
        <w:rPr>
          <w:rFonts w:cs="Miriam"/>
        </w:rPr>
      </w:pPr>
      <w:r w:rsidRPr="00D13C95">
        <w:rPr>
          <w:rFonts w:cs="Miriam"/>
        </w:rPr>
        <w:t>El Jefe de Sección les ofrece a los involucrados la posibilidad de hacer un proceso d</w:t>
      </w:r>
      <w:r w:rsidR="00913ACC" w:rsidRPr="00D13C95">
        <w:rPr>
          <w:rFonts w:cs="Miriam"/>
        </w:rPr>
        <w:t xml:space="preserve">e Práctica </w:t>
      </w:r>
      <w:r w:rsidRPr="00D13C95">
        <w:rPr>
          <w:rFonts w:cs="Miriam"/>
        </w:rPr>
        <w:t>Restaurativa. Los padres serán informados del proceso restaura</w:t>
      </w:r>
      <w:r w:rsidR="00913ACC" w:rsidRPr="00D13C95">
        <w:rPr>
          <w:rFonts w:cs="Miriam"/>
        </w:rPr>
        <w:t xml:space="preserve">tivo y se les solicitará que lo </w:t>
      </w:r>
      <w:r w:rsidRPr="00D13C95">
        <w:rPr>
          <w:rFonts w:cs="Miriam"/>
        </w:rPr>
        <w:t>avalen.</w:t>
      </w:r>
    </w:p>
    <w:p w14:paraId="4B29C71F" w14:textId="77777777" w:rsidR="007B51E4" w:rsidRPr="00D13C95" w:rsidRDefault="007B51E4" w:rsidP="00053334">
      <w:pPr>
        <w:pStyle w:val="NoSpacing"/>
        <w:numPr>
          <w:ilvl w:val="1"/>
          <w:numId w:val="50"/>
        </w:numPr>
        <w:jc w:val="both"/>
        <w:rPr>
          <w:rFonts w:cs="Miriam"/>
        </w:rPr>
      </w:pPr>
      <w:r w:rsidRPr="00D13C95">
        <w:rPr>
          <w:rFonts w:cs="Miriam"/>
        </w:rPr>
        <w:t>El Jefe de la Sección impone y notifica la sanción a los padres y al estudiante.</w:t>
      </w:r>
    </w:p>
    <w:p w14:paraId="1CC8C203" w14:textId="77777777" w:rsidR="007B51E4" w:rsidRPr="00D13C95" w:rsidRDefault="007B51E4" w:rsidP="00053334">
      <w:pPr>
        <w:pStyle w:val="NoSpacing"/>
        <w:numPr>
          <w:ilvl w:val="1"/>
          <w:numId w:val="50"/>
        </w:numPr>
        <w:jc w:val="both"/>
        <w:rPr>
          <w:rFonts w:cs="Miriam"/>
        </w:rPr>
      </w:pPr>
      <w:r w:rsidRPr="00D13C95">
        <w:rPr>
          <w:rFonts w:cs="Miriam"/>
        </w:rPr>
        <w:t>El Psicólogo o persona capacitada realiza las citas del preencu</w:t>
      </w:r>
      <w:r w:rsidR="00913ACC" w:rsidRPr="00D13C95">
        <w:rPr>
          <w:rFonts w:cs="Miriam"/>
        </w:rPr>
        <w:t xml:space="preserve">entro individuales, con ofensor </w:t>
      </w:r>
      <w:r w:rsidRPr="00D13C95">
        <w:rPr>
          <w:rFonts w:cs="Miriam"/>
        </w:rPr>
        <w:t>y ofendido para explorar lo que le significa a cada uno la si</w:t>
      </w:r>
      <w:r w:rsidR="00913ACC" w:rsidRPr="00D13C95">
        <w:rPr>
          <w:rFonts w:cs="Miriam"/>
        </w:rPr>
        <w:t xml:space="preserve">tuación y permitir la expresión </w:t>
      </w:r>
      <w:r w:rsidRPr="00D13C95">
        <w:rPr>
          <w:rFonts w:cs="Miriam"/>
        </w:rPr>
        <w:t>emocional.</w:t>
      </w:r>
    </w:p>
    <w:p w14:paraId="5CC7A715" w14:textId="77777777" w:rsidR="007B51E4" w:rsidRPr="00D13C95" w:rsidRDefault="007B51E4" w:rsidP="00053334">
      <w:pPr>
        <w:pStyle w:val="NoSpacing"/>
        <w:numPr>
          <w:ilvl w:val="1"/>
          <w:numId w:val="50"/>
        </w:numPr>
        <w:jc w:val="both"/>
        <w:rPr>
          <w:rFonts w:cs="Miriam"/>
        </w:rPr>
      </w:pPr>
      <w:r w:rsidRPr="00D13C95">
        <w:rPr>
          <w:rFonts w:cs="Miriam"/>
        </w:rPr>
        <w:t>Cuando el psicólogo o persona capacitada considera que a</w:t>
      </w:r>
      <w:r w:rsidR="00913ACC" w:rsidRPr="00D13C95">
        <w:rPr>
          <w:rFonts w:cs="Miriam"/>
        </w:rPr>
        <w:t xml:space="preserve">mbas partes están dispuestas se </w:t>
      </w:r>
      <w:r w:rsidRPr="00D13C95">
        <w:rPr>
          <w:rFonts w:cs="Miriam"/>
        </w:rPr>
        <w:t>programa el encuentro restaurativo con la presencia del Jefe</w:t>
      </w:r>
      <w:r w:rsidR="00913ACC" w:rsidRPr="00D13C95">
        <w:rPr>
          <w:rFonts w:cs="Miriam"/>
        </w:rPr>
        <w:t xml:space="preserve"> de Sección o su representante, </w:t>
      </w:r>
      <w:r w:rsidRPr="00D13C95">
        <w:rPr>
          <w:rFonts w:cs="Miriam"/>
        </w:rPr>
        <w:t>cuando lo amerite, para definir los acuerdos y acciones de repar</w:t>
      </w:r>
      <w:r w:rsidR="00913ACC" w:rsidRPr="00D13C95">
        <w:rPr>
          <w:rFonts w:cs="Miriam"/>
        </w:rPr>
        <w:t xml:space="preserve">ación y dejar un acta formal de </w:t>
      </w:r>
      <w:r w:rsidRPr="00D13C95">
        <w:rPr>
          <w:rFonts w:cs="Miriam"/>
        </w:rPr>
        <w:t>compromiso. Acuerdos y Acciones Reparadoras son todo acue</w:t>
      </w:r>
      <w:r w:rsidR="00913ACC" w:rsidRPr="00D13C95">
        <w:rPr>
          <w:rFonts w:cs="Miriam"/>
        </w:rPr>
        <w:t xml:space="preserve">rdo o acción que busca enmendar </w:t>
      </w:r>
      <w:r w:rsidRPr="00D13C95">
        <w:rPr>
          <w:rFonts w:cs="Miriam"/>
        </w:rPr>
        <w:t>y compensar los daños causados a otra persona y restablecer las r</w:t>
      </w:r>
      <w:r w:rsidR="00913ACC" w:rsidRPr="00D13C95">
        <w:rPr>
          <w:rFonts w:cs="Miriam"/>
        </w:rPr>
        <w:t xml:space="preserve">elaciones o el ambiente escolar </w:t>
      </w:r>
      <w:r w:rsidRPr="00D13C95">
        <w:rPr>
          <w:rFonts w:cs="Miriam"/>
        </w:rPr>
        <w:t>de confianza y solidaridad.</w:t>
      </w:r>
    </w:p>
    <w:p w14:paraId="7261C118" w14:textId="77777777" w:rsidR="007B51E4" w:rsidRPr="00D13C95" w:rsidRDefault="007B51E4" w:rsidP="00053334">
      <w:pPr>
        <w:pStyle w:val="NoSpacing"/>
        <w:numPr>
          <w:ilvl w:val="1"/>
          <w:numId w:val="50"/>
        </w:numPr>
        <w:jc w:val="both"/>
        <w:rPr>
          <w:rFonts w:cs="Miriam"/>
        </w:rPr>
      </w:pPr>
      <w:r w:rsidRPr="00D13C95">
        <w:rPr>
          <w:rFonts w:cs="Miriam"/>
        </w:rPr>
        <w:t>El Jefe de Sección y el maestro serán notificados de los acue</w:t>
      </w:r>
      <w:r w:rsidR="00913ACC" w:rsidRPr="00D13C95">
        <w:rPr>
          <w:rFonts w:cs="Miriam"/>
        </w:rPr>
        <w:t xml:space="preserve">rdos por la persona a cargo del </w:t>
      </w:r>
      <w:r w:rsidRPr="00D13C95">
        <w:rPr>
          <w:rFonts w:cs="Miriam"/>
        </w:rPr>
        <w:t>Proceso, y se definirá la periodicidad y el responsable de hacer el seguimiento de los compromisos.</w:t>
      </w:r>
    </w:p>
    <w:p w14:paraId="2B39A836" w14:textId="77777777" w:rsidR="007B51E4" w:rsidRPr="00D13C95" w:rsidRDefault="007B51E4" w:rsidP="00053334">
      <w:pPr>
        <w:pStyle w:val="NoSpacing"/>
        <w:numPr>
          <w:ilvl w:val="1"/>
          <w:numId w:val="50"/>
        </w:numPr>
        <w:jc w:val="both"/>
        <w:rPr>
          <w:rFonts w:cs="Miriam"/>
        </w:rPr>
      </w:pPr>
      <w:r w:rsidRPr="00D13C95">
        <w:rPr>
          <w:rFonts w:cs="Miriam"/>
        </w:rPr>
        <w:t>El Jefe de Sección, el Asistente o el Decano de Disciplina notific</w:t>
      </w:r>
      <w:r w:rsidR="00913ACC" w:rsidRPr="00D13C95">
        <w:rPr>
          <w:rFonts w:cs="Miriam"/>
        </w:rPr>
        <w:t xml:space="preserve">an de los acuerdos a los padres </w:t>
      </w:r>
      <w:r w:rsidRPr="00D13C95">
        <w:rPr>
          <w:rFonts w:cs="Miriam"/>
        </w:rPr>
        <w:t>de los estudiantes involucrados.</w:t>
      </w:r>
    </w:p>
    <w:p w14:paraId="5DF6E812" w14:textId="77777777" w:rsidR="007B51E4" w:rsidRPr="00D13C95" w:rsidRDefault="007B51E4" w:rsidP="00053334">
      <w:pPr>
        <w:pStyle w:val="NoSpacing"/>
        <w:numPr>
          <w:ilvl w:val="1"/>
          <w:numId w:val="50"/>
        </w:numPr>
        <w:jc w:val="both"/>
        <w:rPr>
          <w:rFonts w:cs="Miriam"/>
        </w:rPr>
      </w:pPr>
      <w:r w:rsidRPr="00D13C95">
        <w:rPr>
          <w:rFonts w:cs="Miriam"/>
        </w:rPr>
        <w:t>Posteriormente el Jefe de Sección, el Asistente o el Decano de Di</w:t>
      </w:r>
      <w:r w:rsidR="00913ACC" w:rsidRPr="00D13C95">
        <w:rPr>
          <w:rFonts w:cs="Miriam"/>
        </w:rPr>
        <w:t xml:space="preserve">sciplina hace seguimiento a los </w:t>
      </w:r>
      <w:r w:rsidRPr="00D13C95">
        <w:rPr>
          <w:rFonts w:cs="Miriam"/>
        </w:rPr>
        <w:t xml:space="preserve">compromisos consignados en el acta, con el apoyo de docentes </w:t>
      </w:r>
      <w:r w:rsidR="00913ACC" w:rsidRPr="00D13C95">
        <w:rPr>
          <w:rFonts w:cs="Miriam"/>
        </w:rPr>
        <w:t xml:space="preserve">y psicología, de acuerdo con la </w:t>
      </w:r>
      <w:r w:rsidRPr="00D13C95">
        <w:rPr>
          <w:rFonts w:cs="Miriam"/>
        </w:rPr>
        <w:t>periodicidad pactada.</w:t>
      </w:r>
    </w:p>
    <w:p w14:paraId="6431ED2D" w14:textId="77777777" w:rsidR="007B51E4" w:rsidRDefault="007B51E4" w:rsidP="00053334">
      <w:pPr>
        <w:pStyle w:val="NoSpacing"/>
        <w:numPr>
          <w:ilvl w:val="1"/>
          <w:numId w:val="50"/>
        </w:numPr>
        <w:jc w:val="both"/>
        <w:rPr>
          <w:rFonts w:cs="Miriam"/>
        </w:rPr>
      </w:pPr>
      <w:r w:rsidRPr="00D13C95">
        <w:rPr>
          <w:rFonts w:cs="Miriam"/>
        </w:rPr>
        <w:t>El Jefe de Sección, el Asistente o el Decano de Disciplina info</w:t>
      </w:r>
      <w:r w:rsidR="00913ACC" w:rsidRPr="00D13C95">
        <w:rPr>
          <w:rFonts w:cs="Miriam"/>
        </w:rPr>
        <w:t xml:space="preserve">rman de los avances del proceso </w:t>
      </w:r>
      <w:r w:rsidRPr="00D13C95">
        <w:rPr>
          <w:rFonts w:cs="Miriam"/>
        </w:rPr>
        <w:t>a los padres de los estudiantes involucrados y al Comité de</w:t>
      </w:r>
      <w:r w:rsidR="00913ACC" w:rsidRPr="00D13C95">
        <w:rPr>
          <w:rFonts w:cs="Miriam"/>
        </w:rPr>
        <w:t xml:space="preserve"> Convivencia cuando se trate de </w:t>
      </w:r>
      <w:r w:rsidRPr="00D13C95">
        <w:rPr>
          <w:rFonts w:cs="Miriam"/>
        </w:rPr>
        <w:t>situaciones Tipo I (semestralmente),II (al finalizar cada periodo) y III (mensualmente).</w:t>
      </w:r>
    </w:p>
    <w:p w14:paraId="6A64D41A" w14:textId="77777777" w:rsidR="001271B0" w:rsidRDefault="001271B0" w:rsidP="001271B0">
      <w:pPr>
        <w:pStyle w:val="NoSpacing"/>
        <w:ind w:left="1440"/>
        <w:jc w:val="both"/>
        <w:rPr>
          <w:ins w:id="916" w:author="Secretaria Juridico" w:date="2016-03-18T12:49:00Z"/>
          <w:rFonts w:cs="Miriam"/>
        </w:rPr>
      </w:pPr>
    </w:p>
    <w:p w14:paraId="1D27713E" w14:textId="77777777" w:rsidR="00583290" w:rsidRDefault="00583290" w:rsidP="001271B0">
      <w:pPr>
        <w:pStyle w:val="NoSpacing"/>
        <w:ind w:left="1440"/>
        <w:jc w:val="both"/>
        <w:rPr>
          <w:ins w:id="917" w:author="Secretaria Juridico" w:date="2016-03-18T12:49:00Z"/>
          <w:rFonts w:cs="Miriam"/>
        </w:rPr>
      </w:pPr>
    </w:p>
    <w:p w14:paraId="0D3008E8" w14:textId="77777777" w:rsidR="00583290" w:rsidRPr="00D13C95" w:rsidRDefault="00583290" w:rsidP="001271B0">
      <w:pPr>
        <w:pStyle w:val="NoSpacing"/>
        <w:ind w:left="1440"/>
        <w:jc w:val="both"/>
        <w:rPr>
          <w:rFonts w:cs="Miriam"/>
        </w:rPr>
      </w:pPr>
    </w:p>
    <w:p w14:paraId="3929D3D8" w14:textId="77777777" w:rsidR="007B51E4" w:rsidRDefault="007B51E4" w:rsidP="00D13C95">
      <w:pPr>
        <w:pStyle w:val="NoSpacing"/>
        <w:jc w:val="both"/>
        <w:rPr>
          <w:rFonts w:cs="Miriam"/>
          <w:b/>
        </w:rPr>
      </w:pPr>
      <w:r w:rsidRPr="00D13C95">
        <w:rPr>
          <w:rFonts w:cs="Miriam"/>
          <w:b/>
        </w:rPr>
        <w:t>_4.9 PROTOCOLOS PARA LA ATENCION DE SITUACIONES TIPO II Y III.</w:t>
      </w:r>
    </w:p>
    <w:p w14:paraId="14B0DC9D" w14:textId="77777777" w:rsidR="001271B0" w:rsidRPr="00D13C95" w:rsidRDefault="001271B0" w:rsidP="00D13C95">
      <w:pPr>
        <w:pStyle w:val="NoSpacing"/>
        <w:jc w:val="both"/>
        <w:rPr>
          <w:rFonts w:cs="Miriam"/>
          <w:b/>
        </w:rPr>
      </w:pPr>
    </w:p>
    <w:p w14:paraId="600C3006" w14:textId="77777777" w:rsidR="007B51E4" w:rsidRPr="00D13C95" w:rsidRDefault="007B51E4" w:rsidP="00D13C95">
      <w:pPr>
        <w:pStyle w:val="NoSpacing"/>
        <w:jc w:val="both"/>
        <w:rPr>
          <w:rFonts w:cs="Miriam"/>
        </w:rPr>
      </w:pPr>
      <w:r w:rsidRPr="00D13C95">
        <w:rPr>
          <w:rFonts w:cs="Miriam"/>
        </w:rPr>
        <w:t>Cuando la agresión escolar cause un daño al cuerpo o a la salud (situación tipo II o tipo III):</w:t>
      </w:r>
    </w:p>
    <w:p w14:paraId="4E9B50D6" w14:textId="77777777" w:rsidR="007B51E4" w:rsidRPr="00D13C95" w:rsidRDefault="007B51E4" w:rsidP="00053334">
      <w:pPr>
        <w:pStyle w:val="NoSpacing"/>
        <w:numPr>
          <w:ilvl w:val="1"/>
          <w:numId w:val="51"/>
        </w:numPr>
        <w:jc w:val="both"/>
        <w:rPr>
          <w:rFonts w:cs="Miriam"/>
        </w:rPr>
      </w:pPr>
      <w:r w:rsidRPr="00D13C95">
        <w:rPr>
          <w:rFonts w:cs="Miriam"/>
        </w:rPr>
        <w:t>El docente o adulto a cargo, priorizará la atención médica de</w:t>
      </w:r>
      <w:r w:rsidR="00913ACC" w:rsidRPr="00D13C95">
        <w:rPr>
          <w:rFonts w:cs="Miriam"/>
        </w:rPr>
        <w:t xml:space="preserve">l afectado, por el Departamento </w:t>
      </w:r>
      <w:r w:rsidRPr="00D13C95">
        <w:rPr>
          <w:rFonts w:cs="Miriam"/>
        </w:rPr>
        <w:t>Médico del CCB. Aplican las normas del Departamento Médico.</w:t>
      </w:r>
    </w:p>
    <w:p w14:paraId="377908D8" w14:textId="77777777" w:rsidR="007B51E4" w:rsidRPr="00D13C95" w:rsidRDefault="007B51E4" w:rsidP="00053334">
      <w:pPr>
        <w:pStyle w:val="NoSpacing"/>
        <w:numPr>
          <w:ilvl w:val="1"/>
          <w:numId w:val="51"/>
        </w:numPr>
        <w:jc w:val="both"/>
        <w:rPr>
          <w:rFonts w:cs="Miriam"/>
        </w:rPr>
      </w:pPr>
      <w:r w:rsidRPr="00D13C95">
        <w:rPr>
          <w:rFonts w:cs="Miriam"/>
        </w:rPr>
        <w:t>El docente o persona a cargo informa al Jefe de Sección inmediatamente.</w:t>
      </w:r>
    </w:p>
    <w:p w14:paraId="39551DE9" w14:textId="77777777" w:rsidR="007B51E4" w:rsidRPr="00D13C95" w:rsidRDefault="007B51E4" w:rsidP="00053334">
      <w:pPr>
        <w:pStyle w:val="NoSpacing"/>
        <w:numPr>
          <w:ilvl w:val="1"/>
          <w:numId w:val="51"/>
        </w:numPr>
        <w:jc w:val="both"/>
        <w:rPr>
          <w:rFonts w:cs="Miriam"/>
        </w:rPr>
      </w:pPr>
      <w:r w:rsidRPr="00D13C95">
        <w:rPr>
          <w:rFonts w:cs="Miriam"/>
        </w:rPr>
        <w:t>El Jefe de Sección informará al Rector lo más pronto posible. Conjuntamente adoptarán</w:t>
      </w:r>
      <w:r w:rsidR="00913ACC" w:rsidRPr="00D13C95">
        <w:rPr>
          <w:rFonts w:cs="Miriam"/>
        </w:rPr>
        <w:t xml:space="preserve"> las medidas </w:t>
      </w:r>
      <w:r w:rsidRPr="00D13C95">
        <w:rPr>
          <w:rFonts w:cs="Miriam"/>
        </w:rPr>
        <w:t>de protección que consideren pertinentes.</w:t>
      </w:r>
    </w:p>
    <w:p w14:paraId="11694C83" w14:textId="77777777" w:rsidR="007B51E4" w:rsidRDefault="007B51E4" w:rsidP="00053334">
      <w:pPr>
        <w:pStyle w:val="NoSpacing"/>
        <w:numPr>
          <w:ilvl w:val="1"/>
          <w:numId w:val="51"/>
        </w:numPr>
        <w:jc w:val="both"/>
        <w:rPr>
          <w:rFonts w:cs="Miriam"/>
        </w:rPr>
      </w:pPr>
      <w:r w:rsidRPr="00D13C95">
        <w:rPr>
          <w:rFonts w:cs="Miriam"/>
        </w:rPr>
        <w:t>El Jefe de Sección informará de la situación a los padres de los alu</w:t>
      </w:r>
      <w:r w:rsidR="00913ACC" w:rsidRPr="00D13C95">
        <w:rPr>
          <w:rFonts w:cs="Miriam"/>
        </w:rPr>
        <w:t xml:space="preserve">mnos involucrados, actuación de </w:t>
      </w:r>
      <w:r w:rsidRPr="00D13C95">
        <w:rPr>
          <w:rFonts w:cs="Miriam"/>
        </w:rPr>
        <w:t>la cual se dejará constancia.</w:t>
      </w:r>
    </w:p>
    <w:p w14:paraId="0FA90167" w14:textId="77777777" w:rsidR="001271B0" w:rsidRPr="00D13C95" w:rsidRDefault="001271B0" w:rsidP="001271B0">
      <w:pPr>
        <w:pStyle w:val="NoSpacing"/>
        <w:ind w:left="1440"/>
        <w:jc w:val="both"/>
        <w:rPr>
          <w:rFonts w:cs="Miriam"/>
        </w:rPr>
      </w:pPr>
    </w:p>
    <w:p w14:paraId="61A78EA7" w14:textId="77777777" w:rsidR="007B51E4" w:rsidRDefault="007B51E4" w:rsidP="00D13C95">
      <w:pPr>
        <w:pStyle w:val="NoSpacing"/>
        <w:jc w:val="both"/>
        <w:rPr>
          <w:rFonts w:cs="Miriam"/>
        </w:rPr>
      </w:pPr>
      <w:r w:rsidRPr="00D13C95">
        <w:rPr>
          <w:rFonts w:cs="Miriam"/>
        </w:rPr>
        <w:t>El Rector informará al Comité de Convivencia sobre lo ocurrido:</w:t>
      </w:r>
    </w:p>
    <w:p w14:paraId="74188C62" w14:textId="77777777" w:rsidR="001271B0" w:rsidRPr="00D13C95" w:rsidRDefault="001271B0" w:rsidP="00D13C95">
      <w:pPr>
        <w:pStyle w:val="NoSpacing"/>
        <w:jc w:val="both"/>
        <w:rPr>
          <w:rFonts w:cs="Miriam"/>
        </w:rPr>
      </w:pPr>
    </w:p>
    <w:p w14:paraId="6CCE8522" w14:textId="77777777" w:rsidR="007B51E4" w:rsidRPr="00D13C95" w:rsidRDefault="007B51E4" w:rsidP="00053334">
      <w:pPr>
        <w:pStyle w:val="NoSpacing"/>
        <w:numPr>
          <w:ilvl w:val="0"/>
          <w:numId w:val="51"/>
        </w:numPr>
        <w:jc w:val="both"/>
        <w:rPr>
          <w:rFonts w:cs="Miriam"/>
        </w:rPr>
      </w:pPr>
      <w:r w:rsidRPr="00D13C95">
        <w:rPr>
          <w:rFonts w:cs="Miriam"/>
        </w:rPr>
        <w:t xml:space="preserve">El Comité de Convivencia analizará si se requieren medidas </w:t>
      </w:r>
      <w:r w:rsidR="00913ACC" w:rsidRPr="00D13C95">
        <w:rPr>
          <w:rFonts w:cs="Miriam"/>
        </w:rPr>
        <w:t xml:space="preserve">de restablecimiento de derechos </w:t>
      </w:r>
      <w:r w:rsidRPr="00D13C95">
        <w:rPr>
          <w:rFonts w:cs="Miriam"/>
        </w:rPr>
        <w:t>(Ley 1098 de 2006 art. 50 y subsiguientes); si se requiere remitir</w:t>
      </w:r>
      <w:r w:rsidR="00913ACC" w:rsidRPr="00D13C95">
        <w:rPr>
          <w:rFonts w:cs="Miriam"/>
        </w:rPr>
        <w:t xml:space="preserve"> la situación a las autoridades </w:t>
      </w:r>
      <w:r w:rsidRPr="00D13C95">
        <w:rPr>
          <w:rFonts w:cs="Miriam"/>
        </w:rPr>
        <w:t>administrativas.</w:t>
      </w:r>
    </w:p>
    <w:p w14:paraId="49D65B2B" w14:textId="77777777" w:rsidR="007B51E4" w:rsidRPr="00D13C95" w:rsidRDefault="007B51E4" w:rsidP="00053334">
      <w:pPr>
        <w:pStyle w:val="NoSpacing"/>
        <w:numPr>
          <w:ilvl w:val="0"/>
          <w:numId w:val="51"/>
        </w:numPr>
        <w:jc w:val="both"/>
        <w:rPr>
          <w:rFonts w:cs="Miriam"/>
        </w:rPr>
      </w:pPr>
      <w:r w:rsidRPr="00D13C95">
        <w:rPr>
          <w:rFonts w:cs="Miriam"/>
        </w:rPr>
        <w:t>El Comité Escolar de Convivencia adoptará las medidas para pr</w:t>
      </w:r>
      <w:r w:rsidR="00913ACC" w:rsidRPr="00D13C95">
        <w:rPr>
          <w:rFonts w:cs="Miriam"/>
        </w:rPr>
        <w:t xml:space="preserve">oteger dentro del ámbito de sus </w:t>
      </w:r>
      <w:r w:rsidRPr="00D13C95">
        <w:rPr>
          <w:rFonts w:cs="Miriam"/>
        </w:rPr>
        <w:t>competencias, a los involucrados en la situación de posibles acciones en su contra.</w:t>
      </w:r>
    </w:p>
    <w:p w14:paraId="3F74572A" w14:textId="77777777" w:rsidR="007B51E4" w:rsidRPr="00D13C95" w:rsidRDefault="007B51E4" w:rsidP="00053334">
      <w:pPr>
        <w:pStyle w:val="NoSpacing"/>
        <w:numPr>
          <w:ilvl w:val="0"/>
          <w:numId w:val="51"/>
        </w:numPr>
        <w:jc w:val="both"/>
        <w:rPr>
          <w:rFonts w:cs="Miriam"/>
        </w:rPr>
      </w:pPr>
      <w:r w:rsidRPr="00D13C95">
        <w:rPr>
          <w:rFonts w:cs="Miriam"/>
        </w:rPr>
        <w:t>Cuando se trate de una situación tipo III: El Jefe de Sección reportar</w:t>
      </w:r>
      <w:r w:rsidR="00913ACC" w:rsidRPr="00D13C95">
        <w:rPr>
          <w:rFonts w:cs="Miriam"/>
        </w:rPr>
        <w:t xml:space="preserve">á si considera que se evidencia </w:t>
      </w:r>
      <w:r w:rsidRPr="00D13C95">
        <w:rPr>
          <w:rFonts w:cs="Miriam"/>
        </w:rPr>
        <w:t>una situación que por la intencionalidad o reiteración de actos de</w:t>
      </w:r>
      <w:r w:rsidR="00913ACC" w:rsidRPr="00D13C95">
        <w:rPr>
          <w:rFonts w:cs="Miriam"/>
        </w:rPr>
        <w:t xml:space="preserve"> agresión, constituye bullying, </w:t>
      </w:r>
      <w:r w:rsidRPr="00D13C95">
        <w:rPr>
          <w:rFonts w:cs="Miriam"/>
        </w:rPr>
        <w:t>maltrato, amenaza, vulneración o inobservancia de los derechos de los niños, niñas o adolescentes.</w:t>
      </w:r>
    </w:p>
    <w:p w14:paraId="6D40B83A" w14:textId="77777777" w:rsidR="007B51E4" w:rsidRPr="00D13C95" w:rsidRDefault="007B51E4" w:rsidP="00053334">
      <w:pPr>
        <w:pStyle w:val="NoSpacing"/>
        <w:numPr>
          <w:ilvl w:val="0"/>
          <w:numId w:val="51"/>
        </w:numPr>
        <w:jc w:val="both"/>
        <w:rPr>
          <w:rFonts w:cs="Miriam"/>
        </w:rPr>
      </w:pPr>
      <w:r w:rsidRPr="00D13C95">
        <w:rPr>
          <w:rFonts w:cs="Miriam"/>
        </w:rPr>
        <w:t>De evidenciarse por las autoridades escolares este tipo de circunsta</w:t>
      </w:r>
      <w:r w:rsidR="00913ACC" w:rsidRPr="00D13C95">
        <w:rPr>
          <w:rFonts w:cs="Miriam"/>
        </w:rPr>
        <w:t xml:space="preserve">ncias, el Comité de Convivencia </w:t>
      </w:r>
      <w:r w:rsidRPr="00D13C95">
        <w:rPr>
          <w:rFonts w:cs="Miriam"/>
        </w:rPr>
        <w:t>recomendará al Rector poner la situación en conocimiento de Biene</w:t>
      </w:r>
      <w:r w:rsidR="00913ACC" w:rsidRPr="00D13C95">
        <w:rPr>
          <w:rFonts w:cs="Miriam"/>
        </w:rPr>
        <w:t xml:space="preserve">star Familiar (si el agresor es </w:t>
      </w:r>
      <w:r w:rsidRPr="00D13C95">
        <w:rPr>
          <w:rFonts w:cs="Miriam"/>
        </w:rPr>
        <w:t>menor de 14 años) o a la Policía de Infancia de Adolescencia (si el agresor es mayor de 14 años.</w:t>
      </w:r>
    </w:p>
    <w:p w14:paraId="66E87E55" w14:textId="77777777" w:rsidR="007B51E4" w:rsidRPr="00D13C95" w:rsidRDefault="007B51E4" w:rsidP="00053334">
      <w:pPr>
        <w:pStyle w:val="NoSpacing"/>
        <w:numPr>
          <w:ilvl w:val="0"/>
          <w:numId w:val="51"/>
        </w:numPr>
        <w:jc w:val="both"/>
        <w:rPr>
          <w:rFonts w:cs="Miriam"/>
        </w:rPr>
      </w:pPr>
      <w:r w:rsidRPr="00D13C95">
        <w:rPr>
          <w:rFonts w:cs="Miriam"/>
        </w:rPr>
        <w:t xml:space="preserve">En caso contrario, el Comité de Convivencia recomendará dar </w:t>
      </w:r>
      <w:r w:rsidR="00913ACC" w:rsidRPr="00D13C95">
        <w:rPr>
          <w:rFonts w:cs="Miriam"/>
        </w:rPr>
        <w:t xml:space="preserve">el manejo de conformidad con lo </w:t>
      </w:r>
      <w:r w:rsidRPr="00D13C95">
        <w:rPr>
          <w:rFonts w:cs="Miriam"/>
        </w:rPr>
        <w:t>establecido en este Manual de Convivencia para situaciones de Convivencia.</w:t>
      </w:r>
    </w:p>
    <w:p w14:paraId="00436710" w14:textId="77777777" w:rsidR="007B51E4" w:rsidRPr="00D13C95" w:rsidRDefault="007B51E4" w:rsidP="00053334">
      <w:pPr>
        <w:pStyle w:val="NoSpacing"/>
        <w:numPr>
          <w:ilvl w:val="0"/>
          <w:numId w:val="51"/>
        </w:numPr>
        <w:jc w:val="both"/>
        <w:rPr>
          <w:rFonts w:cs="Miriam"/>
        </w:rPr>
      </w:pPr>
      <w:commentRangeStart w:id="918"/>
      <w:r w:rsidRPr="00D13C95">
        <w:rPr>
          <w:rFonts w:cs="Miriam"/>
        </w:rPr>
        <w:t>El Rector, tomará la decisión final de poner la situación en conocim</w:t>
      </w:r>
      <w:r w:rsidR="00913ACC" w:rsidRPr="00D13C95">
        <w:rPr>
          <w:rFonts w:cs="Miriam"/>
        </w:rPr>
        <w:t xml:space="preserve">iento de Bienestar Familiar (si </w:t>
      </w:r>
      <w:r w:rsidRPr="00D13C95">
        <w:rPr>
          <w:rFonts w:cs="Miriam"/>
        </w:rPr>
        <w:t>el agresor es menor de 14 años) o a la Policía de Infancia de Adolesce</w:t>
      </w:r>
      <w:r w:rsidR="00913ACC" w:rsidRPr="00D13C95">
        <w:rPr>
          <w:rFonts w:cs="Miriam"/>
        </w:rPr>
        <w:t xml:space="preserve">ncia (si el agresor es mayor de </w:t>
      </w:r>
      <w:r w:rsidRPr="00D13C95">
        <w:rPr>
          <w:rFonts w:cs="Miriam"/>
        </w:rPr>
        <w:t>14 años), actuación de la cual se dejará constancia.</w:t>
      </w:r>
      <w:commentRangeEnd w:id="918"/>
      <w:r w:rsidR="008C1BF2">
        <w:rPr>
          <w:rStyle w:val="CommentReference"/>
        </w:rPr>
        <w:commentReference w:id="918"/>
      </w:r>
    </w:p>
    <w:p w14:paraId="34D57EAB" w14:textId="77777777" w:rsidR="007B51E4" w:rsidRDefault="007B51E4" w:rsidP="00053334">
      <w:pPr>
        <w:pStyle w:val="NoSpacing"/>
        <w:numPr>
          <w:ilvl w:val="0"/>
          <w:numId w:val="51"/>
        </w:numPr>
        <w:jc w:val="both"/>
        <w:rPr>
          <w:rFonts w:cs="Miriam"/>
        </w:rPr>
      </w:pPr>
      <w:r w:rsidRPr="00D13C95">
        <w:rPr>
          <w:rFonts w:cs="Miriam"/>
        </w:rPr>
        <w:t>El Comité Escolar de Convivencia dejará constancia en acta de lo o</w:t>
      </w:r>
      <w:r w:rsidR="00913ACC" w:rsidRPr="00D13C95">
        <w:rPr>
          <w:rFonts w:cs="Miriam"/>
        </w:rPr>
        <w:t xml:space="preserve">currido y las decisiones que se </w:t>
      </w:r>
      <w:r w:rsidRPr="00D13C95">
        <w:rPr>
          <w:rFonts w:cs="Miriam"/>
        </w:rPr>
        <w:t>tomen, la cual será suscrita por los integrantes e intervinientes.</w:t>
      </w:r>
    </w:p>
    <w:p w14:paraId="7D694641" w14:textId="77777777" w:rsidR="001271B0" w:rsidRPr="00D13C95" w:rsidRDefault="001271B0" w:rsidP="001271B0">
      <w:pPr>
        <w:pStyle w:val="NoSpacing"/>
        <w:ind w:left="720"/>
        <w:jc w:val="both"/>
        <w:rPr>
          <w:rFonts w:cs="Miriam"/>
        </w:rPr>
      </w:pPr>
    </w:p>
    <w:p w14:paraId="4AB91590" w14:textId="77777777" w:rsidR="007B51E4" w:rsidRPr="00D13C95" w:rsidRDefault="007B51E4" w:rsidP="00053334">
      <w:pPr>
        <w:pStyle w:val="NoSpacing"/>
        <w:numPr>
          <w:ilvl w:val="1"/>
          <w:numId w:val="41"/>
        </w:numPr>
        <w:jc w:val="both"/>
        <w:rPr>
          <w:rFonts w:cs="Miriam"/>
        </w:rPr>
      </w:pPr>
      <w:r w:rsidRPr="00D13C95">
        <w:rPr>
          <w:rFonts w:cs="Miriam"/>
        </w:rPr>
        <w:t>El Jefe de Sección, su asistente o quien en ellos deleguen, generarán es</w:t>
      </w:r>
      <w:r w:rsidR="00913ACC" w:rsidRPr="00D13C95">
        <w:rPr>
          <w:rFonts w:cs="Miriam"/>
        </w:rPr>
        <w:t xml:space="preserve">pacios para que los estudiantes </w:t>
      </w:r>
      <w:r w:rsidRPr="00D13C95">
        <w:rPr>
          <w:rFonts w:cs="Miriam"/>
        </w:rPr>
        <w:t>involucrados y sus familias puedan exponer y precisar lo acontecido,</w:t>
      </w:r>
      <w:r w:rsidR="00913ACC" w:rsidRPr="00D13C95">
        <w:rPr>
          <w:rFonts w:cs="Miriam"/>
        </w:rPr>
        <w:t xml:space="preserve"> preservando en cualquier caso, </w:t>
      </w:r>
      <w:r w:rsidRPr="00D13C95">
        <w:rPr>
          <w:rFonts w:cs="Miriam"/>
        </w:rPr>
        <w:t>el derecho a la intimidad, confidencialidad y demás derechos.</w:t>
      </w:r>
    </w:p>
    <w:p w14:paraId="397D0928" w14:textId="6715DB4F" w:rsidR="007B51E4" w:rsidRPr="00D13C95" w:rsidRDefault="007B51E4" w:rsidP="00053334">
      <w:pPr>
        <w:pStyle w:val="NoSpacing"/>
        <w:numPr>
          <w:ilvl w:val="1"/>
          <w:numId w:val="41"/>
        </w:numPr>
        <w:jc w:val="both"/>
        <w:rPr>
          <w:rFonts w:cs="Miriam"/>
        </w:rPr>
      </w:pPr>
      <w:r w:rsidRPr="00D13C95">
        <w:rPr>
          <w:rFonts w:cs="Miriam"/>
        </w:rPr>
        <w:t>Aplicará el Proceso de Prácticas Restaurativas previsto en el numera</w:t>
      </w:r>
      <w:r w:rsidR="00913ACC" w:rsidRPr="00D13C95">
        <w:rPr>
          <w:rFonts w:cs="Miriam"/>
        </w:rPr>
        <w:t xml:space="preserve">l </w:t>
      </w:r>
      <w:commentRangeStart w:id="919"/>
      <w:r w:rsidR="00913ACC" w:rsidRPr="00984ED1">
        <w:rPr>
          <w:rFonts w:cs="Miriam"/>
          <w:color w:val="FF0000"/>
        </w:rPr>
        <w:t>4.</w:t>
      </w:r>
      <w:r w:rsidR="00984ED1" w:rsidRPr="00984ED1">
        <w:rPr>
          <w:rFonts w:cs="Miriam"/>
          <w:color w:val="FF0000"/>
        </w:rPr>
        <w:t>8</w:t>
      </w:r>
      <w:r w:rsidR="00913ACC" w:rsidRPr="00984ED1">
        <w:rPr>
          <w:rFonts w:cs="Miriam"/>
          <w:color w:val="FF0000"/>
        </w:rPr>
        <w:t xml:space="preserve"> </w:t>
      </w:r>
      <w:commentRangeEnd w:id="919"/>
      <w:r w:rsidR="00CB68FD">
        <w:rPr>
          <w:rStyle w:val="CommentReference"/>
        </w:rPr>
        <w:commentReference w:id="919"/>
      </w:r>
      <w:r w:rsidR="00913ACC" w:rsidRPr="00D13C95">
        <w:rPr>
          <w:rFonts w:cs="Miriam"/>
        </w:rPr>
        <w:t xml:space="preserve">para identificar acciones </w:t>
      </w:r>
      <w:r w:rsidRPr="00D13C95">
        <w:rPr>
          <w:rFonts w:cs="Miriam"/>
        </w:rPr>
        <w:t>restaurativas que busquen la reparación de los daños causados, el r</w:t>
      </w:r>
      <w:r w:rsidR="00913ACC" w:rsidRPr="00D13C95">
        <w:rPr>
          <w:rFonts w:cs="Miriam"/>
        </w:rPr>
        <w:t xml:space="preserve">establecimiento de los derechos </w:t>
      </w:r>
      <w:r w:rsidRPr="00D13C95">
        <w:rPr>
          <w:rFonts w:cs="Miriam"/>
        </w:rPr>
        <w:t>y la reconciliación dentro de un clima de relaciones constructivas.</w:t>
      </w:r>
    </w:p>
    <w:p w14:paraId="0CD52730" w14:textId="77777777" w:rsidR="007B51E4" w:rsidRPr="00D13C95" w:rsidRDefault="007B51E4" w:rsidP="00053334">
      <w:pPr>
        <w:pStyle w:val="NoSpacing"/>
        <w:numPr>
          <w:ilvl w:val="1"/>
          <w:numId w:val="41"/>
        </w:numPr>
        <w:jc w:val="both"/>
        <w:rPr>
          <w:rFonts w:cs="Miriam"/>
        </w:rPr>
      </w:pPr>
      <w:r w:rsidRPr="00D13C95">
        <w:rPr>
          <w:rFonts w:cs="Miriam"/>
        </w:rPr>
        <w:t>El Rector reportará la información del caso en el aplicativo del S</w:t>
      </w:r>
      <w:r w:rsidR="00913ACC" w:rsidRPr="00D13C95">
        <w:rPr>
          <w:rFonts w:cs="Miriam"/>
        </w:rPr>
        <w:t xml:space="preserve">istema de Información Unificado de </w:t>
      </w:r>
      <w:r w:rsidRPr="00D13C95">
        <w:rPr>
          <w:rFonts w:cs="Miriam"/>
        </w:rPr>
        <w:t>Convivencia Escolar que se haya implementado.</w:t>
      </w:r>
    </w:p>
    <w:p w14:paraId="684D263D" w14:textId="77777777" w:rsidR="007B51E4" w:rsidRDefault="007B51E4" w:rsidP="00053334">
      <w:pPr>
        <w:pStyle w:val="NoSpacing"/>
        <w:numPr>
          <w:ilvl w:val="1"/>
          <w:numId w:val="41"/>
        </w:numPr>
        <w:jc w:val="both"/>
        <w:rPr>
          <w:rFonts w:cs="Miriam"/>
        </w:rPr>
      </w:pPr>
      <w:r w:rsidRPr="00D13C95">
        <w:rPr>
          <w:rFonts w:cs="Miriam"/>
        </w:rPr>
        <w:t xml:space="preserve">El Comité Escolar de Convivencia realizará análisis y seguimiento de las </w:t>
      </w:r>
      <w:r w:rsidR="00913ACC" w:rsidRPr="00D13C95">
        <w:rPr>
          <w:rFonts w:cs="Miriam"/>
        </w:rPr>
        <w:t xml:space="preserve">situaciones tipo II y tipo III, </w:t>
      </w:r>
      <w:r w:rsidRPr="00D13C95">
        <w:rPr>
          <w:rFonts w:cs="Miriam"/>
        </w:rPr>
        <w:t>a fin de verificar si la solución fue efectiva o si se requiere acudir a otro protocolo; Tipo II (al final</w:t>
      </w:r>
      <w:r w:rsidR="00913ACC" w:rsidRPr="00D13C95">
        <w:rPr>
          <w:rFonts w:cs="Miriam"/>
        </w:rPr>
        <w:t xml:space="preserve">izar </w:t>
      </w:r>
      <w:r w:rsidRPr="00D13C95">
        <w:rPr>
          <w:rFonts w:cs="Miriam"/>
        </w:rPr>
        <w:t>cada periodo) y Tipo III (mensualmente).</w:t>
      </w:r>
    </w:p>
    <w:p w14:paraId="72C0EF23" w14:textId="77777777" w:rsidR="00E71359" w:rsidRDefault="00E71359" w:rsidP="00E71359">
      <w:pPr>
        <w:pStyle w:val="NoSpacing"/>
        <w:jc w:val="both"/>
        <w:rPr>
          <w:rFonts w:cs="Miriam"/>
        </w:rPr>
      </w:pPr>
    </w:p>
    <w:p w14:paraId="6EA31104" w14:textId="77777777" w:rsidR="007459F7" w:rsidRDefault="007459F7" w:rsidP="007459F7">
      <w:pPr>
        <w:pStyle w:val="NoSpacing"/>
        <w:rPr>
          <w:rFonts w:cs="Miriam"/>
        </w:rPr>
      </w:pPr>
    </w:p>
    <w:p w14:paraId="00D0B7AD" w14:textId="77777777" w:rsidR="007459F7" w:rsidRDefault="007459F7" w:rsidP="007459F7">
      <w:pPr>
        <w:pStyle w:val="NoSpacing"/>
        <w:rPr>
          <w:rFonts w:cs="Miriam"/>
        </w:rPr>
      </w:pPr>
    </w:p>
    <w:p w14:paraId="622306A4" w14:textId="77777777" w:rsidR="007B51E4" w:rsidRDefault="007B51E4" w:rsidP="007459F7">
      <w:pPr>
        <w:pStyle w:val="NoSpacing"/>
        <w:rPr>
          <w:rFonts w:cs="Miriam"/>
        </w:rPr>
      </w:pPr>
      <w:r w:rsidRPr="00E71359">
        <w:rPr>
          <w:rFonts w:cs="Miriam"/>
        </w:rPr>
        <w:t>_5. GOBIERNO ESCOLAR</w:t>
      </w:r>
    </w:p>
    <w:p w14:paraId="74C2B484" w14:textId="77777777" w:rsidR="00E71359" w:rsidRPr="00E71359" w:rsidRDefault="00E71359" w:rsidP="00E71359">
      <w:pPr>
        <w:pStyle w:val="NoSpacing"/>
        <w:jc w:val="center"/>
        <w:rPr>
          <w:rFonts w:cs="Miriam"/>
        </w:rPr>
      </w:pPr>
    </w:p>
    <w:p w14:paraId="6C9429AE" w14:textId="77777777" w:rsidR="007B51E4" w:rsidRDefault="007B51E4" w:rsidP="00D13C95">
      <w:pPr>
        <w:pStyle w:val="NoSpacing"/>
        <w:jc w:val="both"/>
        <w:rPr>
          <w:rFonts w:cs="Miriam"/>
          <w:b/>
        </w:rPr>
      </w:pPr>
      <w:r w:rsidRPr="00D13C95">
        <w:rPr>
          <w:rFonts w:cs="Miriam"/>
          <w:b/>
        </w:rPr>
        <w:t>_5.1 ÓRGANOS DEL GOBIERNO ESCOLAR</w:t>
      </w:r>
    </w:p>
    <w:p w14:paraId="0B0FF0A0" w14:textId="77777777" w:rsidR="00E71359" w:rsidRPr="00D13C95" w:rsidRDefault="00E71359" w:rsidP="00D13C95">
      <w:pPr>
        <w:pStyle w:val="NoSpacing"/>
        <w:jc w:val="both"/>
        <w:rPr>
          <w:rFonts w:cs="Miriam"/>
          <w:b/>
        </w:rPr>
      </w:pPr>
    </w:p>
    <w:p w14:paraId="7D8ED9B3" w14:textId="77777777" w:rsidR="007B51E4" w:rsidRDefault="007B51E4" w:rsidP="00D13C95">
      <w:pPr>
        <w:pStyle w:val="NoSpacing"/>
        <w:jc w:val="both"/>
        <w:rPr>
          <w:rFonts w:cs="Miriam"/>
        </w:rPr>
      </w:pPr>
      <w:r w:rsidRPr="00D13C95">
        <w:rPr>
          <w:rFonts w:cs="Miriam"/>
        </w:rPr>
        <w:t xml:space="preserve">El Gobierno Escolar del CCB </w:t>
      </w:r>
      <w:r w:rsidR="00E71359" w:rsidRPr="00D13C95">
        <w:rPr>
          <w:rFonts w:cs="Miriam"/>
        </w:rPr>
        <w:t>está</w:t>
      </w:r>
      <w:r w:rsidRPr="00D13C95">
        <w:rPr>
          <w:rFonts w:cs="Miriam"/>
        </w:rPr>
        <w:t xml:space="preserve"> constituido por los siguientes órganos:</w:t>
      </w:r>
    </w:p>
    <w:p w14:paraId="6C42B557" w14:textId="77777777" w:rsidR="00E71359" w:rsidRPr="00D13C95" w:rsidRDefault="00E71359" w:rsidP="00D13C95">
      <w:pPr>
        <w:pStyle w:val="NoSpacing"/>
        <w:jc w:val="both"/>
        <w:rPr>
          <w:rFonts w:cs="Miriam"/>
        </w:rPr>
      </w:pPr>
    </w:p>
    <w:p w14:paraId="5633BA9F" w14:textId="77777777" w:rsidR="007B51E4" w:rsidRPr="00D13C95" w:rsidRDefault="007B51E4" w:rsidP="00053334">
      <w:pPr>
        <w:pStyle w:val="NoSpacing"/>
        <w:numPr>
          <w:ilvl w:val="0"/>
          <w:numId w:val="41"/>
        </w:numPr>
        <w:jc w:val="both"/>
        <w:rPr>
          <w:rFonts w:cs="Miriam"/>
        </w:rPr>
      </w:pPr>
      <w:r w:rsidRPr="00C948AA">
        <w:rPr>
          <w:rFonts w:cs="Miriam"/>
          <w:b/>
        </w:rPr>
        <w:t>Junta Directiva,</w:t>
      </w:r>
      <w:r w:rsidRPr="00D13C95">
        <w:rPr>
          <w:rFonts w:cs="Miriam"/>
        </w:rPr>
        <w:t xml:space="preserve"> como instancia directiva elegida cada dos años en la Asamblea General de</w:t>
      </w:r>
    </w:p>
    <w:p w14:paraId="198B54E2" w14:textId="77777777" w:rsidR="007B51E4" w:rsidRPr="00D13C95" w:rsidRDefault="007B51E4" w:rsidP="00C948AA">
      <w:pPr>
        <w:pStyle w:val="NoSpacing"/>
        <w:ind w:left="720"/>
        <w:jc w:val="both"/>
        <w:rPr>
          <w:rFonts w:cs="Miriam"/>
        </w:rPr>
      </w:pPr>
      <w:r w:rsidRPr="00D13C95">
        <w:rPr>
          <w:rFonts w:cs="Miriam"/>
        </w:rPr>
        <w:t>Accionistas de conformidad con los estatutos de la Corporación C</w:t>
      </w:r>
      <w:r w:rsidR="00913ACC" w:rsidRPr="00D13C95">
        <w:rPr>
          <w:rFonts w:cs="Miriam"/>
        </w:rPr>
        <w:t xml:space="preserve">olegio Colombo Británico, y con </w:t>
      </w:r>
      <w:r w:rsidRPr="00D13C95">
        <w:rPr>
          <w:rFonts w:cs="Miriam"/>
        </w:rPr>
        <w:t>las funciones allí asignadas. La Junta Directiva tiene diversos comités tales como: Comité Financiero,</w:t>
      </w:r>
    </w:p>
    <w:p w14:paraId="114423E4" w14:textId="77777777" w:rsidR="007B51E4" w:rsidRDefault="007B51E4" w:rsidP="00C948AA">
      <w:pPr>
        <w:pStyle w:val="NoSpacing"/>
        <w:ind w:left="720"/>
        <w:jc w:val="both"/>
        <w:rPr>
          <w:rFonts w:cs="Miriam"/>
        </w:rPr>
      </w:pPr>
      <w:r w:rsidRPr="00D13C95">
        <w:rPr>
          <w:rFonts w:cs="Miriam"/>
        </w:rPr>
        <w:t>Comité Jurídico, Comité de Admisiones, Comité de Solidaridad, Comité de Desarrollo, y otros que la</w:t>
      </w:r>
      <w:r w:rsidR="00C948AA">
        <w:rPr>
          <w:rFonts w:cs="Miriam"/>
        </w:rPr>
        <w:t xml:space="preserve"> </w:t>
      </w:r>
      <w:r w:rsidRPr="00D13C95">
        <w:rPr>
          <w:rFonts w:cs="Miriam"/>
        </w:rPr>
        <w:t>Junta y el Rector consideren necesarios.</w:t>
      </w:r>
    </w:p>
    <w:p w14:paraId="7E21A7BC" w14:textId="77777777" w:rsidR="00C948AA" w:rsidRPr="00D13C95" w:rsidRDefault="00C948AA" w:rsidP="00C948AA">
      <w:pPr>
        <w:pStyle w:val="NoSpacing"/>
        <w:ind w:left="720"/>
        <w:jc w:val="both"/>
        <w:rPr>
          <w:rFonts w:cs="Miriam"/>
        </w:rPr>
      </w:pPr>
    </w:p>
    <w:p w14:paraId="6C2CC331" w14:textId="77777777" w:rsidR="007B51E4" w:rsidRDefault="007B51E4" w:rsidP="00053334">
      <w:pPr>
        <w:pStyle w:val="NoSpacing"/>
        <w:numPr>
          <w:ilvl w:val="0"/>
          <w:numId w:val="52"/>
        </w:numPr>
        <w:jc w:val="both"/>
        <w:rPr>
          <w:rFonts w:cs="Miriam"/>
        </w:rPr>
      </w:pPr>
      <w:r w:rsidRPr="00C948AA">
        <w:rPr>
          <w:rFonts w:cs="Miriam"/>
          <w:b/>
        </w:rPr>
        <w:t>El Consejo Directivo,</w:t>
      </w:r>
      <w:r w:rsidRPr="00D13C95">
        <w:rPr>
          <w:rFonts w:cs="Miriam"/>
        </w:rPr>
        <w:t xml:space="preserve"> como instancia directiva, de participación</w:t>
      </w:r>
      <w:r w:rsidR="00913ACC" w:rsidRPr="00D13C95">
        <w:rPr>
          <w:rFonts w:cs="Miriam"/>
        </w:rPr>
        <w:t xml:space="preserve"> de la comunidad educativa y de </w:t>
      </w:r>
      <w:r w:rsidRPr="00D13C95">
        <w:rPr>
          <w:rFonts w:cs="Miriam"/>
        </w:rPr>
        <w:t>orientación académica y administrativa del establecimiento, co</w:t>
      </w:r>
      <w:r w:rsidR="00913ACC" w:rsidRPr="00D13C95">
        <w:rPr>
          <w:rFonts w:cs="Miriam"/>
        </w:rPr>
        <w:t xml:space="preserve">n las funciones asignadas en el </w:t>
      </w:r>
      <w:r w:rsidRPr="00D13C95">
        <w:rPr>
          <w:rFonts w:cs="Miriam"/>
        </w:rPr>
        <w:t>presente Manual de Convivencia.</w:t>
      </w:r>
    </w:p>
    <w:p w14:paraId="0C491E39" w14:textId="77777777" w:rsidR="00C948AA" w:rsidRPr="00D13C95" w:rsidRDefault="00C948AA" w:rsidP="00C948AA">
      <w:pPr>
        <w:pStyle w:val="NoSpacing"/>
        <w:ind w:left="720"/>
        <w:jc w:val="both"/>
        <w:rPr>
          <w:rFonts w:cs="Miriam"/>
        </w:rPr>
      </w:pPr>
    </w:p>
    <w:p w14:paraId="6C192814" w14:textId="77777777" w:rsidR="007B51E4" w:rsidRDefault="007B51E4" w:rsidP="00053334">
      <w:pPr>
        <w:pStyle w:val="NoSpacing"/>
        <w:numPr>
          <w:ilvl w:val="0"/>
          <w:numId w:val="52"/>
        </w:numPr>
        <w:jc w:val="both"/>
        <w:rPr>
          <w:rFonts w:cs="Miriam"/>
        </w:rPr>
      </w:pPr>
      <w:r w:rsidRPr="00C948AA">
        <w:rPr>
          <w:rFonts w:cs="Miriam"/>
          <w:b/>
        </w:rPr>
        <w:t>El Consejo Académico,</w:t>
      </w:r>
      <w:r w:rsidRPr="00D13C95">
        <w:rPr>
          <w:rFonts w:cs="Miriam"/>
        </w:rPr>
        <w:t xml:space="preserve"> como instancia superior para participar e</w:t>
      </w:r>
      <w:r w:rsidR="00913ACC" w:rsidRPr="00D13C95">
        <w:rPr>
          <w:rFonts w:cs="Miriam"/>
        </w:rPr>
        <w:t xml:space="preserve">n la orientación pedagógica del </w:t>
      </w:r>
      <w:r w:rsidRPr="00D13C95">
        <w:rPr>
          <w:rFonts w:cs="Miriam"/>
        </w:rPr>
        <w:t>establecimiento, con las funciones asignadas en el presente Manual de Convivencia.</w:t>
      </w:r>
    </w:p>
    <w:p w14:paraId="1C236A06" w14:textId="77777777" w:rsidR="00C948AA" w:rsidRPr="00D13C95" w:rsidRDefault="00C948AA" w:rsidP="00C948AA">
      <w:pPr>
        <w:pStyle w:val="NoSpacing"/>
        <w:jc w:val="both"/>
        <w:rPr>
          <w:rFonts w:cs="Miriam"/>
        </w:rPr>
      </w:pPr>
    </w:p>
    <w:p w14:paraId="15A72B3E" w14:textId="77777777" w:rsidR="007B51E4" w:rsidRDefault="007B51E4" w:rsidP="00053334">
      <w:pPr>
        <w:pStyle w:val="NoSpacing"/>
        <w:numPr>
          <w:ilvl w:val="0"/>
          <w:numId w:val="52"/>
        </w:numPr>
        <w:jc w:val="both"/>
        <w:rPr>
          <w:rFonts w:cs="Miriam"/>
        </w:rPr>
      </w:pPr>
      <w:r w:rsidRPr="00C948AA">
        <w:rPr>
          <w:rFonts w:cs="Miriam"/>
          <w:b/>
        </w:rPr>
        <w:t>El Rector,</w:t>
      </w:r>
      <w:r w:rsidRPr="00D13C95">
        <w:rPr>
          <w:rFonts w:cs="Miriam"/>
        </w:rPr>
        <w:t xml:space="preserve"> como representante del establecimiento ante las autor</w:t>
      </w:r>
      <w:r w:rsidR="00913ACC" w:rsidRPr="00D13C95">
        <w:rPr>
          <w:rFonts w:cs="Miriam"/>
        </w:rPr>
        <w:t xml:space="preserve">idades educativas y ejecutor de </w:t>
      </w:r>
      <w:r w:rsidRPr="00D13C95">
        <w:rPr>
          <w:rFonts w:cs="Miriam"/>
        </w:rPr>
        <w:t>las decisiones del Gobierno Escolar.</w:t>
      </w:r>
    </w:p>
    <w:p w14:paraId="4932B2CE" w14:textId="77777777" w:rsidR="00C948AA" w:rsidRPr="00D13C95" w:rsidRDefault="00C948AA" w:rsidP="00C948AA">
      <w:pPr>
        <w:pStyle w:val="NoSpacing"/>
        <w:jc w:val="both"/>
        <w:rPr>
          <w:rFonts w:cs="Miriam"/>
        </w:rPr>
      </w:pPr>
    </w:p>
    <w:p w14:paraId="3902550A" w14:textId="77777777" w:rsidR="007B51E4" w:rsidRPr="00C948AA" w:rsidRDefault="007B51E4" w:rsidP="00D13C95">
      <w:pPr>
        <w:pStyle w:val="NoSpacing"/>
        <w:jc w:val="both"/>
        <w:rPr>
          <w:rFonts w:cs="Miriam"/>
          <w:b/>
        </w:rPr>
      </w:pPr>
      <w:r w:rsidRPr="00C948AA">
        <w:rPr>
          <w:rFonts w:cs="Miriam"/>
          <w:b/>
        </w:rPr>
        <w:t>_5.1.1 Consejo Directivo</w:t>
      </w:r>
    </w:p>
    <w:p w14:paraId="2985300F" w14:textId="77777777" w:rsidR="007B51E4" w:rsidRDefault="007B51E4" w:rsidP="00D13C95">
      <w:pPr>
        <w:pStyle w:val="NoSpacing"/>
        <w:jc w:val="both"/>
        <w:rPr>
          <w:rFonts w:cs="Miriam"/>
        </w:rPr>
      </w:pPr>
      <w:r w:rsidRPr="00D13C95">
        <w:rPr>
          <w:rFonts w:cs="Miriam"/>
        </w:rPr>
        <w:t>Está conformado, dentro de los 60 días calendario siguientes a la iniciación de clases, por:</w:t>
      </w:r>
    </w:p>
    <w:p w14:paraId="7591779A" w14:textId="77777777" w:rsidR="00C948AA" w:rsidRPr="00D13C95" w:rsidRDefault="00C948AA" w:rsidP="00D13C95">
      <w:pPr>
        <w:pStyle w:val="NoSpacing"/>
        <w:jc w:val="both"/>
        <w:rPr>
          <w:rFonts w:cs="Miriam"/>
        </w:rPr>
      </w:pPr>
    </w:p>
    <w:p w14:paraId="68A64C13" w14:textId="77777777" w:rsidR="007B51E4" w:rsidRPr="00D13C95" w:rsidRDefault="007B51E4" w:rsidP="00053334">
      <w:pPr>
        <w:pStyle w:val="NoSpacing"/>
        <w:numPr>
          <w:ilvl w:val="0"/>
          <w:numId w:val="52"/>
        </w:numPr>
        <w:jc w:val="both"/>
        <w:rPr>
          <w:rFonts w:cs="Miriam"/>
        </w:rPr>
      </w:pPr>
      <w:r w:rsidRPr="00D13C95">
        <w:rPr>
          <w:rFonts w:cs="Miriam"/>
        </w:rPr>
        <w:t>El Rector.</w:t>
      </w:r>
    </w:p>
    <w:p w14:paraId="4EC15BEE" w14:textId="77777777" w:rsidR="007B51E4" w:rsidRPr="00D13C95" w:rsidRDefault="007B51E4" w:rsidP="00053334">
      <w:pPr>
        <w:pStyle w:val="NoSpacing"/>
        <w:numPr>
          <w:ilvl w:val="0"/>
          <w:numId w:val="52"/>
        </w:numPr>
        <w:jc w:val="both"/>
        <w:rPr>
          <w:rFonts w:cs="Miriam"/>
        </w:rPr>
      </w:pPr>
      <w:r w:rsidRPr="00D13C95">
        <w:rPr>
          <w:rFonts w:cs="Miriam"/>
        </w:rPr>
        <w:t>Los Jefes de Sección.</w:t>
      </w:r>
    </w:p>
    <w:p w14:paraId="6AF089EE" w14:textId="77777777" w:rsidR="007B51E4" w:rsidRPr="00D13C95" w:rsidRDefault="007B51E4" w:rsidP="00053334">
      <w:pPr>
        <w:pStyle w:val="NoSpacing"/>
        <w:numPr>
          <w:ilvl w:val="0"/>
          <w:numId w:val="52"/>
        </w:numPr>
        <w:jc w:val="both"/>
        <w:rPr>
          <w:rFonts w:cs="Miriam"/>
        </w:rPr>
      </w:pPr>
      <w:r w:rsidRPr="00D13C95">
        <w:rPr>
          <w:rFonts w:cs="Miriam"/>
        </w:rPr>
        <w:t>Un representante del personal docente de Early Childhood.</w:t>
      </w:r>
    </w:p>
    <w:p w14:paraId="28E872D0" w14:textId="77777777" w:rsidR="007B51E4" w:rsidRPr="00D13C95" w:rsidRDefault="007B51E4" w:rsidP="00053334">
      <w:pPr>
        <w:pStyle w:val="NoSpacing"/>
        <w:numPr>
          <w:ilvl w:val="0"/>
          <w:numId w:val="52"/>
        </w:numPr>
        <w:jc w:val="both"/>
        <w:rPr>
          <w:rFonts w:cs="Miriam"/>
        </w:rPr>
      </w:pPr>
      <w:r w:rsidRPr="00D13C95">
        <w:rPr>
          <w:rFonts w:cs="Miriam"/>
        </w:rPr>
        <w:t>Un representante del personal docente de Primaria.</w:t>
      </w:r>
    </w:p>
    <w:p w14:paraId="78895912" w14:textId="77777777" w:rsidR="007B51E4" w:rsidRPr="00D13C95" w:rsidRDefault="007B51E4" w:rsidP="00053334">
      <w:pPr>
        <w:pStyle w:val="NoSpacing"/>
        <w:numPr>
          <w:ilvl w:val="0"/>
          <w:numId w:val="52"/>
        </w:numPr>
        <w:jc w:val="both"/>
        <w:rPr>
          <w:rFonts w:cs="Miriam"/>
        </w:rPr>
      </w:pPr>
      <w:r w:rsidRPr="00D13C95">
        <w:rPr>
          <w:rFonts w:cs="Miriam"/>
        </w:rPr>
        <w:t>Un representante del personal docente de Bachillerato.</w:t>
      </w:r>
    </w:p>
    <w:p w14:paraId="482AFAA1" w14:textId="77777777" w:rsidR="007B51E4" w:rsidRPr="00D13C95" w:rsidRDefault="007B51E4" w:rsidP="00053334">
      <w:pPr>
        <w:pStyle w:val="NoSpacing"/>
        <w:numPr>
          <w:ilvl w:val="0"/>
          <w:numId w:val="52"/>
        </w:numPr>
        <w:jc w:val="both"/>
        <w:rPr>
          <w:rFonts w:cs="Miriam"/>
        </w:rPr>
      </w:pPr>
      <w:r w:rsidRPr="00D13C95">
        <w:rPr>
          <w:rFonts w:cs="Miriam"/>
        </w:rPr>
        <w:t>Un representante del personal docente Extranjero.</w:t>
      </w:r>
    </w:p>
    <w:p w14:paraId="33DDCC54" w14:textId="77777777" w:rsidR="007B51E4" w:rsidRPr="00D13C95" w:rsidRDefault="007B51E4" w:rsidP="00053334">
      <w:pPr>
        <w:pStyle w:val="NoSpacing"/>
        <w:numPr>
          <w:ilvl w:val="0"/>
          <w:numId w:val="52"/>
        </w:numPr>
        <w:jc w:val="both"/>
        <w:rPr>
          <w:rFonts w:cs="Miriam"/>
        </w:rPr>
      </w:pPr>
      <w:r w:rsidRPr="00D13C95">
        <w:rPr>
          <w:rFonts w:cs="Miriam"/>
        </w:rPr>
        <w:t>El Presidente del Consejo Estudiantil de Primaria.</w:t>
      </w:r>
    </w:p>
    <w:p w14:paraId="5EF48430" w14:textId="77777777" w:rsidR="007B51E4" w:rsidRPr="00D13C95" w:rsidRDefault="007B51E4" w:rsidP="00053334">
      <w:pPr>
        <w:pStyle w:val="NoSpacing"/>
        <w:numPr>
          <w:ilvl w:val="0"/>
          <w:numId w:val="52"/>
        </w:numPr>
        <w:jc w:val="both"/>
        <w:rPr>
          <w:rFonts w:cs="Miriam"/>
        </w:rPr>
      </w:pPr>
      <w:r w:rsidRPr="00D13C95">
        <w:rPr>
          <w:rFonts w:cs="Miriam"/>
        </w:rPr>
        <w:t>El Head Boy y la Head Girl, quienes presiden el Consejo Estudiantil de Bachillerato.</w:t>
      </w:r>
    </w:p>
    <w:p w14:paraId="657FFED3" w14:textId="77777777" w:rsidR="007B51E4" w:rsidRPr="00D13C95" w:rsidRDefault="007B51E4" w:rsidP="00053334">
      <w:pPr>
        <w:pStyle w:val="NoSpacing"/>
        <w:numPr>
          <w:ilvl w:val="0"/>
          <w:numId w:val="52"/>
        </w:numPr>
        <w:jc w:val="both"/>
        <w:rPr>
          <w:rFonts w:cs="Miriam"/>
        </w:rPr>
      </w:pPr>
      <w:r w:rsidRPr="00D13C95">
        <w:rPr>
          <w:rFonts w:cs="Miriam"/>
        </w:rPr>
        <w:t>El Presidente del Consejo de Padres de Familia o su suplente.</w:t>
      </w:r>
    </w:p>
    <w:p w14:paraId="7A5FD93D" w14:textId="77777777" w:rsidR="007B51E4" w:rsidRPr="00D13C95" w:rsidRDefault="007B51E4" w:rsidP="00053334">
      <w:pPr>
        <w:pStyle w:val="NoSpacing"/>
        <w:numPr>
          <w:ilvl w:val="0"/>
          <w:numId w:val="52"/>
        </w:numPr>
        <w:jc w:val="both"/>
        <w:rPr>
          <w:rFonts w:cs="Miriam"/>
        </w:rPr>
      </w:pPr>
      <w:r w:rsidRPr="00D13C95">
        <w:rPr>
          <w:rFonts w:cs="Miriam"/>
        </w:rPr>
        <w:t>El Presidente del PTA o su delegado.</w:t>
      </w:r>
    </w:p>
    <w:p w14:paraId="4A1DEB47" w14:textId="77777777" w:rsidR="007B51E4" w:rsidRPr="00D13C95" w:rsidRDefault="007B51E4" w:rsidP="00053334">
      <w:pPr>
        <w:pStyle w:val="NoSpacing"/>
        <w:numPr>
          <w:ilvl w:val="0"/>
          <w:numId w:val="52"/>
        </w:numPr>
        <w:jc w:val="both"/>
        <w:rPr>
          <w:rFonts w:cs="Miriam"/>
        </w:rPr>
      </w:pPr>
      <w:r w:rsidRPr="00D13C95">
        <w:rPr>
          <w:rFonts w:cs="Miriam"/>
        </w:rPr>
        <w:t>Un representante de los Exalumnos.</w:t>
      </w:r>
    </w:p>
    <w:p w14:paraId="78D7CED8" w14:textId="77777777" w:rsidR="007B51E4" w:rsidRPr="00D13C95" w:rsidRDefault="007B51E4" w:rsidP="00053334">
      <w:pPr>
        <w:pStyle w:val="NoSpacing"/>
        <w:numPr>
          <w:ilvl w:val="0"/>
          <w:numId w:val="52"/>
        </w:numPr>
        <w:jc w:val="both"/>
        <w:rPr>
          <w:rFonts w:cs="Miriam"/>
        </w:rPr>
      </w:pPr>
      <w:r w:rsidRPr="00D13C95">
        <w:rPr>
          <w:rFonts w:cs="Miriam"/>
        </w:rPr>
        <w:t>Un representante del sector productivo del ámbito local.</w:t>
      </w:r>
    </w:p>
    <w:p w14:paraId="0A271C53" w14:textId="77777777" w:rsidR="007B51E4" w:rsidRPr="00D13C95" w:rsidRDefault="007B51E4" w:rsidP="00053334">
      <w:pPr>
        <w:pStyle w:val="NoSpacing"/>
        <w:numPr>
          <w:ilvl w:val="0"/>
          <w:numId w:val="52"/>
        </w:numPr>
        <w:jc w:val="both"/>
        <w:rPr>
          <w:rFonts w:cs="Miriam"/>
        </w:rPr>
      </w:pPr>
      <w:r w:rsidRPr="00D13C95">
        <w:rPr>
          <w:rFonts w:cs="Miriam"/>
        </w:rPr>
        <w:t>El Presidente o Vicepresidente de la Junta Directiva del Colegio.</w:t>
      </w:r>
    </w:p>
    <w:p w14:paraId="19764657" w14:textId="77777777" w:rsidR="007B51E4" w:rsidRPr="00D13C95" w:rsidRDefault="007B51E4" w:rsidP="00053334">
      <w:pPr>
        <w:pStyle w:val="NoSpacing"/>
        <w:numPr>
          <w:ilvl w:val="0"/>
          <w:numId w:val="52"/>
        </w:numPr>
        <w:jc w:val="both"/>
        <w:rPr>
          <w:rFonts w:cs="Miriam"/>
        </w:rPr>
      </w:pPr>
      <w:r w:rsidRPr="00D13C95">
        <w:rPr>
          <w:rFonts w:cs="Miriam"/>
        </w:rPr>
        <w:t>La Asistente General, quien será la Secretaria – Asiste con voz pero sin voto.</w:t>
      </w:r>
    </w:p>
    <w:p w14:paraId="69753532" w14:textId="700A28EE" w:rsidR="007B51E4" w:rsidRDefault="007B51E4" w:rsidP="003310D4">
      <w:pPr>
        <w:pStyle w:val="NoSpacing"/>
        <w:numPr>
          <w:ilvl w:val="0"/>
          <w:numId w:val="52"/>
        </w:numPr>
        <w:jc w:val="both"/>
        <w:rPr>
          <w:rFonts w:cs="Miriam"/>
        </w:rPr>
      </w:pPr>
      <w:r w:rsidRPr="00456F38">
        <w:rPr>
          <w:rFonts w:cs="Miriam"/>
        </w:rPr>
        <w:t>Asiste el Personero de 12º</w:t>
      </w:r>
      <w:ins w:id="920" w:author="Diana Velazquez" w:date="2016-03-28T16:24:00Z">
        <w:r w:rsidR="005C10D2">
          <w:rPr>
            <w:rFonts w:cs="Miriam"/>
          </w:rPr>
          <w:t xml:space="preserve"> o su suplente,</w:t>
        </w:r>
      </w:ins>
      <w:r w:rsidRPr="00456F38">
        <w:rPr>
          <w:rFonts w:cs="Miriam"/>
        </w:rPr>
        <w:t xml:space="preserve"> </w:t>
      </w:r>
      <w:commentRangeStart w:id="921"/>
      <w:ins w:id="922" w:author="Secretaria Juridico" w:date="2016-03-07T14:17:00Z">
        <w:r w:rsidR="001B5ED5" w:rsidRPr="005C10D2">
          <w:rPr>
            <w:rFonts w:cs="Miriam"/>
            <w:highlight w:val="lightGray"/>
            <w:rPrChange w:id="923" w:author="Diana Velazquez" w:date="2016-03-28T16:24:00Z">
              <w:rPr>
                <w:rFonts w:cs="Miriam"/>
              </w:rPr>
            </w:rPrChange>
          </w:rPr>
          <w:t>cuando sea requerido</w:t>
        </w:r>
      </w:ins>
      <w:ins w:id="924" w:author="Secretaria Juridico" w:date="2016-03-07T14:19:00Z">
        <w:r w:rsidR="00456F38" w:rsidRPr="005C10D2" w:rsidDel="001B5ED5">
          <w:rPr>
            <w:rFonts w:cs="Miriam"/>
            <w:highlight w:val="lightGray"/>
            <w:rPrChange w:id="925" w:author="Diana Velazquez" w:date="2016-03-28T16:24:00Z">
              <w:rPr>
                <w:rFonts w:cs="Miriam"/>
              </w:rPr>
            </w:rPrChange>
          </w:rPr>
          <w:t xml:space="preserve"> </w:t>
        </w:r>
      </w:ins>
      <w:commentRangeEnd w:id="921"/>
      <w:ins w:id="926" w:author="Secretaria Juridico" w:date="2016-03-07T14:20:00Z">
        <w:r w:rsidR="00456F38" w:rsidRPr="005C10D2">
          <w:rPr>
            <w:rStyle w:val="CommentReference"/>
            <w:highlight w:val="lightGray"/>
            <w:rPrChange w:id="927" w:author="Diana Velazquez" w:date="2016-03-28T16:24:00Z">
              <w:rPr>
                <w:rStyle w:val="CommentReference"/>
              </w:rPr>
            </w:rPrChange>
          </w:rPr>
          <w:commentReference w:id="921"/>
        </w:r>
      </w:ins>
      <w:r w:rsidR="00456F38">
        <w:rPr>
          <w:rFonts w:cs="Miriam"/>
        </w:rPr>
        <w:t xml:space="preserve">con voz pero sin voto. </w:t>
      </w:r>
    </w:p>
    <w:p w14:paraId="5086A4D7" w14:textId="565FE31C" w:rsidR="00C948AA" w:rsidRPr="00D13C95" w:rsidRDefault="00C948AA" w:rsidP="003310D4">
      <w:pPr>
        <w:pStyle w:val="NoSpacing"/>
        <w:ind w:left="720"/>
        <w:jc w:val="both"/>
        <w:rPr>
          <w:rFonts w:cs="Miriam"/>
        </w:rPr>
      </w:pPr>
    </w:p>
    <w:p w14:paraId="586EB89A" w14:textId="77777777" w:rsidR="007B51E4" w:rsidRPr="00C948AA" w:rsidRDefault="007B51E4" w:rsidP="00D13C95">
      <w:pPr>
        <w:pStyle w:val="NoSpacing"/>
        <w:jc w:val="both"/>
        <w:rPr>
          <w:rFonts w:cs="Miriam"/>
          <w:b/>
        </w:rPr>
      </w:pPr>
      <w:r w:rsidRPr="00C948AA">
        <w:rPr>
          <w:rFonts w:cs="Miriam"/>
          <w:b/>
        </w:rPr>
        <w:t>Funciones del Consejo Directivo</w:t>
      </w:r>
    </w:p>
    <w:p w14:paraId="2AACC663" w14:textId="77777777" w:rsidR="007B51E4" w:rsidRPr="00D13C95" w:rsidRDefault="007B51E4" w:rsidP="00053334">
      <w:pPr>
        <w:pStyle w:val="NoSpacing"/>
        <w:numPr>
          <w:ilvl w:val="1"/>
          <w:numId w:val="53"/>
        </w:numPr>
        <w:jc w:val="both"/>
        <w:rPr>
          <w:rFonts w:cs="Miriam"/>
        </w:rPr>
      </w:pPr>
      <w:r w:rsidRPr="00D13C95">
        <w:rPr>
          <w:rFonts w:cs="Miriam"/>
        </w:rPr>
        <w:t>Tomar decisiones que afecten el funcionamiento de la instituci</w:t>
      </w:r>
      <w:r w:rsidR="00913ACC" w:rsidRPr="00D13C95">
        <w:rPr>
          <w:rFonts w:cs="Miriam"/>
        </w:rPr>
        <w:t xml:space="preserve">ón y que no sean competencia de </w:t>
      </w:r>
      <w:r w:rsidRPr="00D13C95">
        <w:rPr>
          <w:rFonts w:cs="Miriam"/>
        </w:rPr>
        <w:t>otra autoridad.</w:t>
      </w:r>
    </w:p>
    <w:p w14:paraId="414380A8" w14:textId="77777777" w:rsidR="007B51E4" w:rsidRPr="00D13C95" w:rsidRDefault="007B51E4" w:rsidP="00053334">
      <w:pPr>
        <w:pStyle w:val="NoSpacing"/>
        <w:numPr>
          <w:ilvl w:val="1"/>
          <w:numId w:val="53"/>
        </w:numPr>
        <w:jc w:val="both"/>
        <w:rPr>
          <w:rFonts w:cs="Miriam"/>
        </w:rPr>
      </w:pPr>
      <w:r w:rsidRPr="00D13C95">
        <w:rPr>
          <w:rFonts w:cs="Miriam"/>
        </w:rPr>
        <w:t>Servir de instancia en la resolución de los conflictos que se presenten entre docentes y administrativos</w:t>
      </w:r>
      <w:r w:rsidR="00913ACC" w:rsidRPr="00D13C95">
        <w:rPr>
          <w:rFonts w:cs="Miriam"/>
        </w:rPr>
        <w:t xml:space="preserve"> </w:t>
      </w:r>
      <w:r w:rsidRPr="00D13C95">
        <w:rPr>
          <w:rFonts w:cs="Miriam"/>
        </w:rPr>
        <w:t>con los estudiantes del Colegio y después de haber agotado los procedimientos previstos en el</w:t>
      </w:r>
      <w:r w:rsidR="00C948AA">
        <w:rPr>
          <w:rFonts w:cs="Miriam"/>
        </w:rPr>
        <w:t xml:space="preserve"> </w:t>
      </w:r>
      <w:r w:rsidRPr="00D13C95">
        <w:rPr>
          <w:rFonts w:cs="Miriam"/>
        </w:rPr>
        <w:t>Reglamento o Manual de Convivencia.</w:t>
      </w:r>
    </w:p>
    <w:p w14:paraId="55AB8BD1" w14:textId="77777777" w:rsidR="007B51E4" w:rsidRPr="00D13C95" w:rsidRDefault="007B51E4" w:rsidP="00053334">
      <w:pPr>
        <w:pStyle w:val="NoSpacing"/>
        <w:numPr>
          <w:ilvl w:val="1"/>
          <w:numId w:val="53"/>
        </w:numPr>
        <w:jc w:val="both"/>
        <w:rPr>
          <w:rFonts w:cs="Miriam"/>
        </w:rPr>
      </w:pPr>
      <w:r w:rsidRPr="00D13C95">
        <w:rPr>
          <w:rFonts w:cs="Miriam"/>
        </w:rPr>
        <w:t>Adoptar el Manual de Convivencia y el Reglamento del Colegio.</w:t>
      </w:r>
    </w:p>
    <w:p w14:paraId="311FA226" w14:textId="77777777" w:rsidR="007B51E4" w:rsidRPr="00D13C95" w:rsidRDefault="007B51E4" w:rsidP="00053334">
      <w:pPr>
        <w:pStyle w:val="NoSpacing"/>
        <w:numPr>
          <w:ilvl w:val="1"/>
          <w:numId w:val="53"/>
        </w:numPr>
        <w:jc w:val="both"/>
        <w:rPr>
          <w:rFonts w:cs="Miriam"/>
        </w:rPr>
      </w:pPr>
      <w:r w:rsidRPr="00D13C95">
        <w:rPr>
          <w:rFonts w:cs="Miriam"/>
        </w:rPr>
        <w:t>Asumir la defensa y garantía de los derechos de la comunidad</w:t>
      </w:r>
      <w:r w:rsidR="00913ACC" w:rsidRPr="00D13C95">
        <w:rPr>
          <w:rFonts w:cs="Miriam"/>
        </w:rPr>
        <w:t xml:space="preserve"> educativa cuando alguno de sus </w:t>
      </w:r>
      <w:r w:rsidRPr="00D13C95">
        <w:rPr>
          <w:rFonts w:cs="Miriam"/>
        </w:rPr>
        <w:t>miembros se sienta lesionado.</w:t>
      </w:r>
    </w:p>
    <w:p w14:paraId="259C61C0" w14:textId="77777777" w:rsidR="007B51E4" w:rsidRPr="00D13C95" w:rsidRDefault="007B51E4" w:rsidP="00053334">
      <w:pPr>
        <w:pStyle w:val="NoSpacing"/>
        <w:numPr>
          <w:ilvl w:val="1"/>
          <w:numId w:val="53"/>
        </w:numPr>
        <w:jc w:val="both"/>
        <w:rPr>
          <w:rFonts w:cs="Miriam"/>
        </w:rPr>
      </w:pPr>
      <w:r w:rsidRPr="00D13C95">
        <w:rPr>
          <w:rFonts w:cs="Miriam"/>
        </w:rPr>
        <w:t>Participar en la planeación y evaluación del proyecto educativo institucional del</w:t>
      </w:r>
      <w:r w:rsidR="00913ACC" w:rsidRPr="00D13C95">
        <w:rPr>
          <w:rFonts w:cs="Miriam"/>
        </w:rPr>
        <w:t xml:space="preserve"> currículo y del plan </w:t>
      </w:r>
      <w:r w:rsidRPr="00D13C95">
        <w:rPr>
          <w:rFonts w:cs="Miriam"/>
        </w:rPr>
        <w:t>de estudios y someterlos a la consideración de la Secretaría de Educa</w:t>
      </w:r>
      <w:r w:rsidR="00913ACC" w:rsidRPr="00D13C95">
        <w:rPr>
          <w:rFonts w:cs="Miriam"/>
        </w:rPr>
        <w:t xml:space="preserve">ción respectiva o del organismo </w:t>
      </w:r>
      <w:r w:rsidRPr="00D13C95">
        <w:rPr>
          <w:rFonts w:cs="Miriam"/>
        </w:rPr>
        <w:t>que haga sus veces para que verifiquen el cumplimiento de los requ</w:t>
      </w:r>
      <w:r w:rsidR="00913ACC" w:rsidRPr="00D13C95">
        <w:rPr>
          <w:rFonts w:cs="Miriam"/>
        </w:rPr>
        <w:t xml:space="preserve">isitos establecidos en la Ley y </w:t>
      </w:r>
      <w:r w:rsidRPr="00D13C95">
        <w:rPr>
          <w:rFonts w:cs="Miriam"/>
        </w:rPr>
        <w:t>los reglamentos.</w:t>
      </w:r>
    </w:p>
    <w:p w14:paraId="7B5EC356" w14:textId="77777777" w:rsidR="007B51E4" w:rsidRPr="00D13C95" w:rsidRDefault="007B51E4" w:rsidP="00053334">
      <w:pPr>
        <w:pStyle w:val="NoSpacing"/>
        <w:numPr>
          <w:ilvl w:val="1"/>
          <w:numId w:val="53"/>
        </w:numPr>
        <w:jc w:val="both"/>
        <w:rPr>
          <w:rFonts w:cs="Miriam"/>
        </w:rPr>
      </w:pPr>
      <w:r w:rsidRPr="00D13C95">
        <w:rPr>
          <w:rFonts w:cs="Miriam"/>
        </w:rPr>
        <w:t>Estimular y controlar el buen funcionamiento de la institución educativa.</w:t>
      </w:r>
    </w:p>
    <w:p w14:paraId="7D78AA1B" w14:textId="77777777" w:rsidR="007B51E4" w:rsidRPr="00D13C95" w:rsidRDefault="007B51E4" w:rsidP="00053334">
      <w:pPr>
        <w:pStyle w:val="NoSpacing"/>
        <w:numPr>
          <w:ilvl w:val="1"/>
          <w:numId w:val="53"/>
        </w:numPr>
        <w:jc w:val="both"/>
        <w:rPr>
          <w:rFonts w:cs="Miriam"/>
        </w:rPr>
      </w:pPr>
      <w:r w:rsidRPr="00D13C95">
        <w:rPr>
          <w:rFonts w:cs="Miriam"/>
        </w:rPr>
        <w:t>Establecer estímulos o sanciones por el desempeño académico y s</w:t>
      </w:r>
      <w:r w:rsidR="00913ACC" w:rsidRPr="00D13C95">
        <w:rPr>
          <w:rFonts w:cs="Miriam"/>
        </w:rPr>
        <w:t xml:space="preserve">ocial del estudiante que han de </w:t>
      </w:r>
      <w:r w:rsidRPr="00D13C95">
        <w:rPr>
          <w:rFonts w:cs="Miriam"/>
        </w:rPr>
        <w:t xml:space="preserve">incorporarse al reglamento o Manual de Convivencia. En ningún </w:t>
      </w:r>
      <w:r w:rsidR="00913ACC" w:rsidRPr="00D13C95">
        <w:rPr>
          <w:rFonts w:cs="Miriam"/>
        </w:rPr>
        <w:t xml:space="preserve">caso pueden ser contrarios a la </w:t>
      </w:r>
      <w:r w:rsidRPr="00D13C95">
        <w:rPr>
          <w:rFonts w:cs="Miriam"/>
        </w:rPr>
        <w:t>dignidad del estudiante. (Decidir sanciones disciplinarias que impliq</w:t>
      </w:r>
      <w:r w:rsidR="00913ACC" w:rsidRPr="00D13C95">
        <w:rPr>
          <w:rFonts w:cs="Miriam"/>
        </w:rPr>
        <w:t xml:space="preserve">uen no renovación o cancelación </w:t>
      </w:r>
      <w:r w:rsidRPr="00D13C95">
        <w:rPr>
          <w:rFonts w:cs="Miriam"/>
        </w:rPr>
        <w:t>de matrícula - segunda instancia).</w:t>
      </w:r>
    </w:p>
    <w:p w14:paraId="1922D55B" w14:textId="77777777" w:rsidR="007B51E4" w:rsidRPr="00D13C95" w:rsidRDefault="007B51E4" w:rsidP="00053334">
      <w:pPr>
        <w:pStyle w:val="NoSpacing"/>
        <w:numPr>
          <w:ilvl w:val="1"/>
          <w:numId w:val="53"/>
        </w:numPr>
        <w:jc w:val="both"/>
        <w:rPr>
          <w:rFonts w:cs="Miriam"/>
        </w:rPr>
      </w:pPr>
      <w:r w:rsidRPr="00D13C95">
        <w:rPr>
          <w:rFonts w:cs="Miriam"/>
        </w:rPr>
        <w:t>Recomendar criterios de participación de la institución en activi</w:t>
      </w:r>
      <w:r w:rsidR="00913ACC" w:rsidRPr="00D13C95">
        <w:rPr>
          <w:rFonts w:cs="Miriam"/>
        </w:rPr>
        <w:t xml:space="preserve">dades comunitarias, culturales, </w:t>
      </w:r>
      <w:r w:rsidRPr="00D13C95">
        <w:rPr>
          <w:rFonts w:cs="Miriam"/>
        </w:rPr>
        <w:t>deportivas y recreativas.</w:t>
      </w:r>
    </w:p>
    <w:p w14:paraId="685FCE29" w14:textId="77777777" w:rsidR="007B51E4" w:rsidRPr="00D13C95" w:rsidRDefault="007B51E4" w:rsidP="00053334">
      <w:pPr>
        <w:pStyle w:val="NoSpacing"/>
        <w:numPr>
          <w:ilvl w:val="1"/>
          <w:numId w:val="53"/>
        </w:numPr>
        <w:jc w:val="both"/>
        <w:rPr>
          <w:rFonts w:cs="Miriam"/>
        </w:rPr>
      </w:pPr>
      <w:r w:rsidRPr="00D13C95">
        <w:rPr>
          <w:rFonts w:cs="Miriam"/>
        </w:rPr>
        <w:t>Promover las relaciones de tipo académico, deportivo y cultural con o</w:t>
      </w:r>
      <w:r w:rsidR="00913ACC" w:rsidRPr="00D13C95">
        <w:rPr>
          <w:rFonts w:cs="Miriam"/>
        </w:rPr>
        <w:t xml:space="preserve">tras instituciones educativas y </w:t>
      </w:r>
      <w:r w:rsidRPr="00D13C95">
        <w:rPr>
          <w:rFonts w:cs="Miriam"/>
        </w:rPr>
        <w:t>la conformación de organizaciones juveniles.</w:t>
      </w:r>
    </w:p>
    <w:p w14:paraId="3E74ED63" w14:textId="77777777" w:rsidR="007B51E4" w:rsidRPr="00D13C95" w:rsidRDefault="007B51E4" w:rsidP="00053334">
      <w:pPr>
        <w:pStyle w:val="NoSpacing"/>
        <w:numPr>
          <w:ilvl w:val="1"/>
          <w:numId w:val="53"/>
        </w:numPr>
        <w:jc w:val="both"/>
        <w:rPr>
          <w:rFonts w:cs="Miriam"/>
        </w:rPr>
      </w:pPr>
      <w:r w:rsidRPr="00D13C95">
        <w:rPr>
          <w:rFonts w:cs="Miriam"/>
        </w:rPr>
        <w:t>Fomentar la conformación de asociaciones de padres de familia y de estudiantes.</w:t>
      </w:r>
    </w:p>
    <w:p w14:paraId="26C3B76C" w14:textId="77777777" w:rsidR="007B51E4" w:rsidRPr="00D13C95" w:rsidRDefault="007B51E4" w:rsidP="00053334">
      <w:pPr>
        <w:pStyle w:val="NoSpacing"/>
        <w:numPr>
          <w:ilvl w:val="1"/>
          <w:numId w:val="53"/>
        </w:numPr>
        <w:jc w:val="both"/>
        <w:rPr>
          <w:rFonts w:cs="Miriam"/>
        </w:rPr>
      </w:pPr>
      <w:r w:rsidRPr="00D13C95">
        <w:rPr>
          <w:rFonts w:cs="Miriam"/>
        </w:rPr>
        <w:t>Reglamentar los procesos electorales previstos en la Ley.</w:t>
      </w:r>
    </w:p>
    <w:p w14:paraId="3D607683" w14:textId="77777777" w:rsidR="007B51E4" w:rsidRPr="00D13C95" w:rsidRDefault="007B51E4" w:rsidP="00053334">
      <w:pPr>
        <w:pStyle w:val="NoSpacing"/>
        <w:numPr>
          <w:ilvl w:val="1"/>
          <w:numId w:val="53"/>
        </w:numPr>
        <w:jc w:val="both"/>
        <w:rPr>
          <w:rFonts w:cs="Miriam"/>
        </w:rPr>
      </w:pPr>
      <w:r w:rsidRPr="00D13C95">
        <w:rPr>
          <w:rFonts w:cs="Miriam"/>
        </w:rPr>
        <w:t>Aprobar los Costos Educativos. (Dcto 2253 /1995)</w:t>
      </w:r>
    </w:p>
    <w:p w14:paraId="38AF55FC" w14:textId="77777777" w:rsidR="007B51E4" w:rsidRPr="00D13C95" w:rsidRDefault="007B51E4" w:rsidP="00053334">
      <w:pPr>
        <w:pStyle w:val="NoSpacing"/>
        <w:numPr>
          <w:ilvl w:val="1"/>
          <w:numId w:val="53"/>
        </w:numPr>
        <w:jc w:val="both"/>
        <w:rPr>
          <w:rFonts w:cs="Miriam"/>
        </w:rPr>
      </w:pPr>
      <w:r w:rsidRPr="00D13C95">
        <w:rPr>
          <w:rFonts w:cs="Miriam"/>
        </w:rPr>
        <w:t>Aprobar uniformes y listas de útiles y textos. (Ley 1269/2008)</w:t>
      </w:r>
    </w:p>
    <w:p w14:paraId="39826895" w14:textId="77777777" w:rsidR="007B51E4" w:rsidRPr="00D13C95" w:rsidRDefault="007B51E4" w:rsidP="00053334">
      <w:pPr>
        <w:pStyle w:val="NoSpacing"/>
        <w:numPr>
          <w:ilvl w:val="1"/>
          <w:numId w:val="53"/>
        </w:numPr>
        <w:jc w:val="both"/>
        <w:rPr>
          <w:rFonts w:cs="Miriam"/>
        </w:rPr>
      </w:pPr>
      <w:r w:rsidRPr="00D13C95">
        <w:rPr>
          <w:rFonts w:cs="Miriam"/>
        </w:rPr>
        <w:t>Aprobar las Salidas Pedagógicas.</w:t>
      </w:r>
    </w:p>
    <w:p w14:paraId="5AF2F345" w14:textId="77777777" w:rsidR="007B51E4" w:rsidRPr="00D13C95" w:rsidRDefault="007B51E4" w:rsidP="00053334">
      <w:pPr>
        <w:pStyle w:val="NoSpacing"/>
        <w:numPr>
          <w:ilvl w:val="1"/>
          <w:numId w:val="53"/>
        </w:numPr>
        <w:jc w:val="both"/>
        <w:rPr>
          <w:rFonts w:cs="Miriam"/>
        </w:rPr>
      </w:pPr>
      <w:r w:rsidRPr="00D13C95">
        <w:rPr>
          <w:rFonts w:cs="Miriam"/>
        </w:rPr>
        <w:t>Aprobar la promoción anticipada de Estudiantes.</w:t>
      </w:r>
    </w:p>
    <w:p w14:paraId="356B816C" w14:textId="77777777" w:rsidR="007B51E4" w:rsidRPr="00D13C95" w:rsidRDefault="007B51E4" w:rsidP="00053334">
      <w:pPr>
        <w:pStyle w:val="NoSpacing"/>
        <w:numPr>
          <w:ilvl w:val="1"/>
          <w:numId w:val="53"/>
        </w:numPr>
        <w:jc w:val="both"/>
        <w:rPr>
          <w:rFonts w:cs="Miriam"/>
        </w:rPr>
      </w:pPr>
      <w:r w:rsidRPr="00D13C95">
        <w:rPr>
          <w:rFonts w:cs="Miriam"/>
        </w:rPr>
        <w:t>Aprobar el Calendario Escolar.</w:t>
      </w:r>
    </w:p>
    <w:p w14:paraId="7850E087" w14:textId="77777777" w:rsidR="007B51E4" w:rsidRDefault="007B51E4" w:rsidP="00053334">
      <w:pPr>
        <w:pStyle w:val="NoSpacing"/>
        <w:numPr>
          <w:ilvl w:val="1"/>
          <w:numId w:val="53"/>
        </w:numPr>
        <w:jc w:val="both"/>
        <w:rPr>
          <w:rFonts w:cs="Miriam"/>
        </w:rPr>
      </w:pPr>
      <w:r w:rsidRPr="00D13C95">
        <w:rPr>
          <w:rFonts w:cs="Miriam"/>
        </w:rPr>
        <w:t>Servir de comité encargado de la revisión de los temas relativos al Plan de Gestión Integral de</w:t>
      </w:r>
      <w:r w:rsidR="00C948AA">
        <w:rPr>
          <w:rFonts w:cs="Miriam"/>
        </w:rPr>
        <w:t xml:space="preserve"> </w:t>
      </w:r>
      <w:r w:rsidRPr="00C948AA">
        <w:rPr>
          <w:rFonts w:cs="Miriam"/>
        </w:rPr>
        <w:t>Residuos Sólidos (PGIRS) y Plan Ambiental:</w:t>
      </w:r>
    </w:p>
    <w:p w14:paraId="51C28225" w14:textId="77777777" w:rsidR="00C948AA" w:rsidRPr="00C948AA" w:rsidRDefault="00C948AA" w:rsidP="00C948AA">
      <w:pPr>
        <w:pStyle w:val="NoSpacing"/>
        <w:ind w:left="1440"/>
        <w:jc w:val="both"/>
        <w:rPr>
          <w:rFonts w:cs="Miriam"/>
        </w:rPr>
      </w:pPr>
    </w:p>
    <w:p w14:paraId="2E079CE2" w14:textId="77777777" w:rsidR="007B51E4" w:rsidRPr="00D13C95" w:rsidRDefault="007B51E4" w:rsidP="00053334">
      <w:pPr>
        <w:pStyle w:val="NoSpacing"/>
        <w:numPr>
          <w:ilvl w:val="2"/>
          <w:numId w:val="54"/>
        </w:numPr>
        <w:jc w:val="both"/>
        <w:rPr>
          <w:rFonts w:cs="Miriam"/>
        </w:rPr>
      </w:pPr>
      <w:r w:rsidRPr="00D13C95">
        <w:rPr>
          <w:rFonts w:cs="Miriam"/>
        </w:rPr>
        <w:t>Evaluar la ejecución del plan y tomar los ajustes pertinentes que permitan su cumplimiento</w:t>
      </w:r>
    </w:p>
    <w:p w14:paraId="751A62F7" w14:textId="77777777" w:rsidR="007B51E4" w:rsidRPr="00D13C95" w:rsidRDefault="007B51E4" w:rsidP="00053334">
      <w:pPr>
        <w:pStyle w:val="NoSpacing"/>
        <w:numPr>
          <w:ilvl w:val="2"/>
          <w:numId w:val="54"/>
        </w:numPr>
        <w:jc w:val="both"/>
        <w:rPr>
          <w:rFonts w:cs="Miriam"/>
        </w:rPr>
      </w:pPr>
      <w:r w:rsidRPr="00D13C95">
        <w:rPr>
          <w:rFonts w:cs="Miriam"/>
        </w:rPr>
        <w:t>Realizar el diagnóstico situacional ambiental y sanitario e</w:t>
      </w:r>
      <w:r w:rsidR="00913ACC" w:rsidRPr="00D13C95">
        <w:rPr>
          <w:rFonts w:cs="Miriam"/>
        </w:rPr>
        <w:t xml:space="preserve">n relación con el manejo de los </w:t>
      </w:r>
      <w:r w:rsidRPr="00D13C95">
        <w:rPr>
          <w:rFonts w:cs="Miriam"/>
        </w:rPr>
        <w:t>residuos.</w:t>
      </w:r>
    </w:p>
    <w:p w14:paraId="105387E8" w14:textId="77777777" w:rsidR="007B51E4" w:rsidRPr="00D13C95" w:rsidRDefault="007B51E4" w:rsidP="00053334">
      <w:pPr>
        <w:pStyle w:val="NoSpacing"/>
        <w:numPr>
          <w:ilvl w:val="2"/>
          <w:numId w:val="54"/>
        </w:numPr>
        <w:jc w:val="both"/>
        <w:rPr>
          <w:rFonts w:cs="Miriam"/>
        </w:rPr>
      </w:pPr>
      <w:r w:rsidRPr="00D13C95">
        <w:rPr>
          <w:rFonts w:cs="Miriam"/>
        </w:rPr>
        <w:t xml:space="preserve">Formular compromiso Institucional sanitario y ambiental, </w:t>
      </w:r>
      <w:r w:rsidR="00913ACC" w:rsidRPr="00D13C95">
        <w:rPr>
          <w:rFonts w:cs="Miriam"/>
        </w:rPr>
        <w:t xml:space="preserve">claro, realista y verdadero con </w:t>
      </w:r>
      <w:r w:rsidRPr="00D13C95">
        <w:rPr>
          <w:rFonts w:cs="Miriam"/>
        </w:rPr>
        <w:t>propuestas de mejoramiento continuo de los procesos,</w:t>
      </w:r>
      <w:r w:rsidR="00913ACC" w:rsidRPr="00D13C95">
        <w:rPr>
          <w:rFonts w:cs="Miriam"/>
        </w:rPr>
        <w:t xml:space="preserve"> orientado a la minimización de </w:t>
      </w:r>
      <w:r w:rsidRPr="00D13C95">
        <w:rPr>
          <w:rFonts w:cs="Miriam"/>
        </w:rPr>
        <w:t xml:space="preserve">riesgos para la salud y el medio ambiente. El compromiso debe ser </w:t>
      </w:r>
      <w:r w:rsidR="00913ACC" w:rsidRPr="00D13C95">
        <w:rPr>
          <w:rFonts w:cs="Miriam"/>
        </w:rPr>
        <w:t xml:space="preserve">divulgado ampliamente y </w:t>
      </w:r>
      <w:r w:rsidRPr="00D13C95">
        <w:rPr>
          <w:rFonts w:cs="Miriam"/>
        </w:rPr>
        <w:t>responder a las preguntas qué, como, cuando, donde, por qué, para qué, y con quien.</w:t>
      </w:r>
    </w:p>
    <w:p w14:paraId="6F919197" w14:textId="77777777" w:rsidR="007B51E4" w:rsidRPr="00D13C95" w:rsidRDefault="007B51E4" w:rsidP="00053334">
      <w:pPr>
        <w:pStyle w:val="NoSpacing"/>
        <w:numPr>
          <w:ilvl w:val="2"/>
          <w:numId w:val="54"/>
        </w:numPr>
        <w:jc w:val="both"/>
        <w:rPr>
          <w:rFonts w:cs="Miriam"/>
        </w:rPr>
      </w:pPr>
      <w:r w:rsidRPr="00D13C95">
        <w:rPr>
          <w:rFonts w:cs="Miriam"/>
        </w:rPr>
        <w:t>Diseñar el plan de Gestión Integral de Residuos Hospitalarios y Similares.</w:t>
      </w:r>
    </w:p>
    <w:p w14:paraId="3E8B448B" w14:textId="77777777" w:rsidR="007B51E4" w:rsidRPr="00D13C95" w:rsidRDefault="007B51E4" w:rsidP="00053334">
      <w:pPr>
        <w:pStyle w:val="NoSpacing"/>
        <w:numPr>
          <w:ilvl w:val="2"/>
          <w:numId w:val="54"/>
        </w:numPr>
        <w:jc w:val="both"/>
        <w:rPr>
          <w:rFonts w:cs="Miriam"/>
        </w:rPr>
      </w:pPr>
      <w:r w:rsidRPr="00D13C95">
        <w:rPr>
          <w:rFonts w:cs="Miriam"/>
        </w:rPr>
        <w:t>Diseñar la estructura funcional y asignar responsabilidades específicas que garanticen su</w:t>
      </w:r>
      <w:r w:rsidR="00913ACC" w:rsidRPr="00D13C95">
        <w:rPr>
          <w:rFonts w:cs="Miriam"/>
        </w:rPr>
        <w:t xml:space="preserve"> </w:t>
      </w:r>
      <w:r w:rsidRPr="00D13C95">
        <w:rPr>
          <w:rFonts w:cs="Miriam"/>
        </w:rPr>
        <w:t>ejecución.</w:t>
      </w:r>
    </w:p>
    <w:p w14:paraId="7FD1578B" w14:textId="77777777" w:rsidR="007B51E4" w:rsidRPr="00D13C95" w:rsidRDefault="007B51E4" w:rsidP="00053334">
      <w:pPr>
        <w:pStyle w:val="NoSpacing"/>
        <w:numPr>
          <w:ilvl w:val="2"/>
          <w:numId w:val="54"/>
        </w:numPr>
        <w:jc w:val="both"/>
        <w:rPr>
          <w:rFonts w:cs="Miriam"/>
        </w:rPr>
      </w:pPr>
      <w:r w:rsidRPr="00D13C95">
        <w:rPr>
          <w:rFonts w:cs="Miriam"/>
        </w:rPr>
        <w:t>Definir y establecer mecanismos de coordinación, para garantizar la ejecución del plan.</w:t>
      </w:r>
    </w:p>
    <w:p w14:paraId="1D18618A" w14:textId="77777777" w:rsidR="007B51E4" w:rsidRPr="00D13C95" w:rsidRDefault="007B51E4" w:rsidP="00053334">
      <w:pPr>
        <w:pStyle w:val="NoSpacing"/>
        <w:numPr>
          <w:ilvl w:val="2"/>
          <w:numId w:val="54"/>
        </w:numPr>
        <w:jc w:val="both"/>
        <w:rPr>
          <w:rFonts w:cs="Miriam"/>
        </w:rPr>
      </w:pPr>
      <w:r w:rsidRPr="00D13C95">
        <w:rPr>
          <w:rFonts w:cs="Miriam"/>
        </w:rPr>
        <w:t>Gestionar el presupuesto para la ejecución del plan.</w:t>
      </w:r>
    </w:p>
    <w:p w14:paraId="4B62B04B" w14:textId="77777777" w:rsidR="007B51E4" w:rsidRPr="00D13C95" w:rsidRDefault="007B51E4" w:rsidP="00053334">
      <w:pPr>
        <w:pStyle w:val="NoSpacing"/>
        <w:numPr>
          <w:ilvl w:val="2"/>
          <w:numId w:val="54"/>
        </w:numPr>
        <w:jc w:val="both"/>
        <w:rPr>
          <w:rFonts w:cs="Miriam"/>
        </w:rPr>
      </w:pPr>
      <w:r w:rsidRPr="00D13C95">
        <w:rPr>
          <w:rFonts w:cs="Miriam"/>
        </w:rPr>
        <w:t>Velar por la ejecución del PGIRS Y PGIRSH.</w:t>
      </w:r>
    </w:p>
    <w:p w14:paraId="2411F9D3" w14:textId="77777777" w:rsidR="007B51E4" w:rsidRPr="00D13C95" w:rsidRDefault="007B51E4" w:rsidP="00053334">
      <w:pPr>
        <w:pStyle w:val="NoSpacing"/>
        <w:numPr>
          <w:ilvl w:val="2"/>
          <w:numId w:val="54"/>
        </w:numPr>
        <w:jc w:val="both"/>
        <w:rPr>
          <w:rFonts w:cs="Miriam"/>
        </w:rPr>
      </w:pPr>
      <w:r w:rsidRPr="00D13C95">
        <w:rPr>
          <w:rFonts w:cs="Miriam"/>
        </w:rPr>
        <w:t>Elaborar informes y reportes a las autoridades de vigilancia y control.</w:t>
      </w:r>
    </w:p>
    <w:p w14:paraId="60A9DF8E" w14:textId="77777777" w:rsidR="007B51E4" w:rsidRDefault="007B51E4" w:rsidP="00053334">
      <w:pPr>
        <w:pStyle w:val="NoSpacing"/>
        <w:numPr>
          <w:ilvl w:val="2"/>
          <w:numId w:val="54"/>
        </w:numPr>
        <w:jc w:val="both"/>
        <w:rPr>
          <w:rFonts w:cs="Miriam"/>
        </w:rPr>
      </w:pPr>
      <w:r w:rsidRPr="00D13C95">
        <w:rPr>
          <w:rFonts w:cs="Miriam"/>
        </w:rPr>
        <w:t>Las demás que por compet</w:t>
      </w:r>
      <w:r w:rsidR="00C948AA">
        <w:rPr>
          <w:rFonts w:cs="Miriam"/>
        </w:rPr>
        <w:t>encia le correspondan al Comité.</w:t>
      </w:r>
    </w:p>
    <w:p w14:paraId="6FF2247F" w14:textId="77777777" w:rsidR="00C948AA" w:rsidRPr="00D13C95" w:rsidRDefault="00C948AA" w:rsidP="00C948AA">
      <w:pPr>
        <w:pStyle w:val="NoSpacing"/>
        <w:ind w:left="2160"/>
        <w:jc w:val="both"/>
        <w:rPr>
          <w:rFonts w:cs="Miriam"/>
        </w:rPr>
      </w:pPr>
    </w:p>
    <w:p w14:paraId="376F1B24" w14:textId="77777777" w:rsidR="007B51E4" w:rsidRDefault="007B51E4" w:rsidP="00C948AA">
      <w:pPr>
        <w:pStyle w:val="NoSpacing"/>
        <w:ind w:left="993"/>
        <w:jc w:val="both"/>
        <w:rPr>
          <w:rFonts w:cs="Miriam"/>
        </w:rPr>
      </w:pPr>
      <w:r w:rsidRPr="00D13C95">
        <w:rPr>
          <w:rFonts w:cs="Miriam"/>
          <w:b/>
        </w:rPr>
        <w:t>Nota:</w:t>
      </w:r>
      <w:r w:rsidRPr="00D13C95">
        <w:rPr>
          <w:rFonts w:cs="Miriam"/>
        </w:rPr>
        <w:t xml:space="preserve"> El Consejo Directivo podrá delegar alguna o varias de</w:t>
      </w:r>
      <w:r w:rsidR="00157578" w:rsidRPr="00D13C95">
        <w:rPr>
          <w:rFonts w:cs="Miriam"/>
        </w:rPr>
        <w:t xml:space="preserve"> las funciones en el sub Comité </w:t>
      </w:r>
      <w:r w:rsidRPr="00D13C95">
        <w:rPr>
          <w:rFonts w:cs="Miriam"/>
        </w:rPr>
        <w:t>Delegado PGIRS, conformado por el Rector, Director Administrativ</w:t>
      </w:r>
      <w:r w:rsidR="00157578" w:rsidRPr="00D13C95">
        <w:rPr>
          <w:rFonts w:cs="Miriam"/>
        </w:rPr>
        <w:t xml:space="preserve">o, Jefe de Servicios Generales, </w:t>
      </w:r>
      <w:r w:rsidRPr="00D13C95">
        <w:rPr>
          <w:rFonts w:cs="Miriam"/>
        </w:rPr>
        <w:t>Médico y Asistente Administrativo, quienes rendirán informe de su gestión al Consejo Directivo.</w:t>
      </w:r>
    </w:p>
    <w:p w14:paraId="3C71096C" w14:textId="77777777" w:rsidR="00C948AA" w:rsidRPr="00D13C95" w:rsidRDefault="00C948AA" w:rsidP="00C948AA">
      <w:pPr>
        <w:pStyle w:val="NoSpacing"/>
        <w:ind w:left="993"/>
        <w:jc w:val="both"/>
        <w:rPr>
          <w:rFonts w:cs="Miriam"/>
        </w:rPr>
      </w:pPr>
    </w:p>
    <w:p w14:paraId="578349CD" w14:textId="77777777" w:rsidR="007B51E4" w:rsidRDefault="007B51E4" w:rsidP="00053334">
      <w:pPr>
        <w:pStyle w:val="NoSpacing"/>
        <w:numPr>
          <w:ilvl w:val="1"/>
          <w:numId w:val="53"/>
        </w:numPr>
        <w:jc w:val="both"/>
        <w:rPr>
          <w:rFonts w:cs="Miriam"/>
        </w:rPr>
      </w:pPr>
      <w:r w:rsidRPr="00D13C95">
        <w:rPr>
          <w:rFonts w:cs="Miriam"/>
        </w:rPr>
        <w:t>Servir de comité encargado la revisión, seguimiento y decisión so</w:t>
      </w:r>
      <w:r w:rsidR="00157578" w:rsidRPr="00D13C95">
        <w:rPr>
          <w:rFonts w:cs="Miriam"/>
        </w:rPr>
        <w:t xml:space="preserve">bre los temas relativos al Plan </w:t>
      </w:r>
      <w:r w:rsidRPr="00D13C95">
        <w:rPr>
          <w:rFonts w:cs="Miriam"/>
        </w:rPr>
        <w:t>Estratégico de Seguridad Vial:</w:t>
      </w:r>
    </w:p>
    <w:p w14:paraId="62B327F2" w14:textId="77777777" w:rsidR="00C948AA" w:rsidRPr="00D13C95" w:rsidRDefault="00C948AA" w:rsidP="00C948AA">
      <w:pPr>
        <w:pStyle w:val="NoSpacing"/>
        <w:ind w:left="1440"/>
        <w:jc w:val="both"/>
        <w:rPr>
          <w:rFonts w:cs="Miriam"/>
        </w:rPr>
      </w:pPr>
    </w:p>
    <w:p w14:paraId="0E104D07" w14:textId="77777777" w:rsidR="007B51E4" w:rsidRPr="00D13C95" w:rsidRDefault="007B51E4" w:rsidP="00053334">
      <w:pPr>
        <w:pStyle w:val="NoSpacing"/>
        <w:numPr>
          <w:ilvl w:val="2"/>
          <w:numId w:val="55"/>
        </w:numPr>
        <w:jc w:val="both"/>
        <w:rPr>
          <w:rFonts w:cs="Miriam"/>
        </w:rPr>
      </w:pPr>
      <w:r w:rsidRPr="00D13C95">
        <w:rPr>
          <w:rFonts w:cs="Miriam"/>
        </w:rPr>
        <w:t>Analizar los resultados obtenidos en el diagnóstico inicial y for</w:t>
      </w:r>
      <w:r w:rsidR="00157578" w:rsidRPr="00D13C95">
        <w:rPr>
          <w:rFonts w:cs="Miriam"/>
        </w:rPr>
        <w:t xml:space="preserve">mular la hoja de ruta a seguir, </w:t>
      </w:r>
      <w:r w:rsidRPr="00D13C95">
        <w:rPr>
          <w:rFonts w:cs="Miriam"/>
        </w:rPr>
        <w:t>conducente a reforzar los aspectos favorables encontrados</w:t>
      </w:r>
      <w:r w:rsidR="00157578" w:rsidRPr="00D13C95">
        <w:rPr>
          <w:rFonts w:cs="Miriam"/>
        </w:rPr>
        <w:t xml:space="preserve">, mitigar los riesgos y diseñar </w:t>
      </w:r>
      <w:r w:rsidRPr="00D13C95">
        <w:rPr>
          <w:rFonts w:cs="Miriam"/>
        </w:rPr>
        <w:t>acciones para garantizar un cambio de actitud en los diverso</w:t>
      </w:r>
      <w:r w:rsidR="00157578" w:rsidRPr="00D13C95">
        <w:rPr>
          <w:rFonts w:cs="Miriam"/>
        </w:rPr>
        <w:t xml:space="preserve">s actores de la movilidad en la </w:t>
      </w:r>
      <w:r w:rsidRPr="00D13C95">
        <w:rPr>
          <w:rFonts w:cs="Miriam"/>
        </w:rPr>
        <w:t>compañía.</w:t>
      </w:r>
    </w:p>
    <w:p w14:paraId="2267BE6A" w14:textId="77777777" w:rsidR="007B51E4" w:rsidRPr="00D13C95" w:rsidRDefault="007B51E4" w:rsidP="00053334">
      <w:pPr>
        <w:pStyle w:val="NoSpacing"/>
        <w:numPr>
          <w:ilvl w:val="2"/>
          <w:numId w:val="55"/>
        </w:numPr>
        <w:jc w:val="both"/>
        <w:rPr>
          <w:rFonts w:cs="Miriam"/>
        </w:rPr>
      </w:pPr>
      <w:r w:rsidRPr="00D13C95">
        <w:rPr>
          <w:rFonts w:cs="Miriam"/>
        </w:rPr>
        <w:t>Identificar los factores de riesgo y establecer un plan de acc</w:t>
      </w:r>
      <w:r w:rsidR="00157578" w:rsidRPr="00D13C95">
        <w:rPr>
          <w:rFonts w:cs="Miriam"/>
        </w:rPr>
        <w:t xml:space="preserve">ión personalizado para cada uno </w:t>
      </w:r>
      <w:r w:rsidRPr="00D13C95">
        <w:rPr>
          <w:rFonts w:cs="Miriam"/>
        </w:rPr>
        <w:t>de ellos.</w:t>
      </w:r>
    </w:p>
    <w:p w14:paraId="0100BD2E" w14:textId="77777777" w:rsidR="007B51E4" w:rsidRPr="00D13C95" w:rsidRDefault="007B51E4" w:rsidP="00053334">
      <w:pPr>
        <w:pStyle w:val="NoSpacing"/>
        <w:numPr>
          <w:ilvl w:val="2"/>
          <w:numId w:val="55"/>
        </w:numPr>
        <w:jc w:val="both"/>
        <w:rPr>
          <w:rFonts w:cs="Miriam"/>
        </w:rPr>
      </w:pPr>
      <w:r w:rsidRPr="00D13C95">
        <w:rPr>
          <w:rFonts w:cs="Miriam"/>
        </w:rPr>
        <w:t xml:space="preserve">Presentar, discutir y determinar los programas académicos </w:t>
      </w:r>
      <w:r w:rsidR="00157578" w:rsidRPr="00D13C95">
        <w:rPr>
          <w:rFonts w:cs="Miriam"/>
        </w:rPr>
        <w:t xml:space="preserve">a desarrollar con los distintos </w:t>
      </w:r>
      <w:r w:rsidRPr="00D13C95">
        <w:rPr>
          <w:rFonts w:cs="Miriam"/>
        </w:rPr>
        <w:t>actores.</w:t>
      </w:r>
    </w:p>
    <w:p w14:paraId="14664AEE" w14:textId="77777777" w:rsidR="007B51E4" w:rsidRPr="00D13C95" w:rsidRDefault="007B51E4" w:rsidP="00053334">
      <w:pPr>
        <w:pStyle w:val="NoSpacing"/>
        <w:numPr>
          <w:ilvl w:val="2"/>
          <w:numId w:val="55"/>
        </w:numPr>
        <w:jc w:val="both"/>
        <w:rPr>
          <w:rFonts w:cs="Miriam"/>
        </w:rPr>
      </w:pPr>
      <w:r w:rsidRPr="00D13C95">
        <w:rPr>
          <w:rFonts w:cs="Miriam"/>
        </w:rPr>
        <w:t>Considerar la adopción de un estándar de seguridad, que gara</w:t>
      </w:r>
      <w:r w:rsidR="00157578" w:rsidRPr="00D13C95">
        <w:rPr>
          <w:rFonts w:cs="Miriam"/>
        </w:rPr>
        <w:t xml:space="preserve">ntice la integridad y bienestar </w:t>
      </w:r>
      <w:r w:rsidRPr="00D13C95">
        <w:rPr>
          <w:rFonts w:cs="Miriam"/>
        </w:rPr>
        <w:t>y minimice los riesgos de un accidente de tránsito.</w:t>
      </w:r>
    </w:p>
    <w:p w14:paraId="33554F4D" w14:textId="77777777" w:rsidR="007B51E4" w:rsidRPr="00D13C95" w:rsidRDefault="007B51E4" w:rsidP="00053334">
      <w:pPr>
        <w:pStyle w:val="NoSpacing"/>
        <w:numPr>
          <w:ilvl w:val="2"/>
          <w:numId w:val="55"/>
        </w:numPr>
        <w:jc w:val="both"/>
        <w:rPr>
          <w:rFonts w:cs="Miriam"/>
        </w:rPr>
      </w:pPr>
      <w:r w:rsidRPr="00D13C95">
        <w:rPr>
          <w:rFonts w:cs="Miriam"/>
        </w:rPr>
        <w:t xml:space="preserve">Evaluar los requerimientos y la oferta disponible, frente a </w:t>
      </w:r>
      <w:r w:rsidR="00157578" w:rsidRPr="00D13C95">
        <w:rPr>
          <w:rFonts w:cs="Miriam"/>
        </w:rPr>
        <w:t xml:space="preserve">proveedores y talleres para los </w:t>
      </w:r>
      <w:r w:rsidRPr="00D13C95">
        <w:rPr>
          <w:rFonts w:cs="Miriam"/>
        </w:rPr>
        <w:t xml:space="preserve">procesos de diagnóstico, mantenimiento preventivo y </w:t>
      </w:r>
      <w:r w:rsidR="00157578" w:rsidRPr="00D13C95">
        <w:rPr>
          <w:rFonts w:cs="Miriam"/>
        </w:rPr>
        <w:t xml:space="preserve">mantenimiento correctivo de los </w:t>
      </w:r>
      <w:r w:rsidRPr="00D13C95">
        <w:rPr>
          <w:rFonts w:cs="Miriam"/>
        </w:rPr>
        <w:t>vehículos.</w:t>
      </w:r>
    </w:p>
    <w:p w14:paraId="6ACFFCD9" w14:textId="77777777" w:rsidR="007B51E4" w:rsidRPr="00D13C95" w:rsidRDefault="007B51E4" w:rsidP="00053334">
      <w:pPr>
        <w:pStyle w:val="NoSpacing"/>
        <w:numPr>
          <w:ilvl w:val="2"/>
          <w:numId w:val="55"/>
        </w:numPr>
        <w:jc w:val="both"/>
        <w:rPr>
          <w:rFonts w:cs="Miriam"/>
        </w:rPr>
      </w:pPr>
      <w:r w:rsidRPr="00D13C95">
        <w:rPr>
          <w:rFonts w:cs="Miriam"/>
        </w:rPr>
        <w:t>Programar fechas, tiempos y lugares para las capacitaciones c</w:t>
      </w:r>
      <w:r w:rsidR="00157578" w:rsidRPr="00D13C95">
        <w:rPr>
          <w:rFonts w:cs="Miriam"/>
        </w:rPr>
        <w:t xml:space="preserve">on los conductores, sus equipos </w:t>
      </w:r>
      <w:r w:rsidRPr="00D13C95">
        <w:rPr>
          <w:rFonts w:cs="Miriam"/>
        </w:rPr>
        <w:t>de trabajo y otros actores de la institución.</w:t>
      </w:r>
    </w:p>
    <w:p w14:paraId="4823F80C" w14:textId="77777777" w:rsidR="007B51E4" w:rsidRPr="00D13C95" w:rsidRDefault="007B51E4" w:rsidP="00053334">
      <w:pPr>
        <w:pStyle w:val="NoSpacing"/>
        <w:numPr>
          <w:ilvl w:val="2"/>
          <w:numId w:val="55"/>
        </w:numPr>
        <w:jc w:val="both"/>
        <w:rPr>
          <w:rFonts w:cs="Miriam"/>
        </w:rPr>
      </w:pPr>
      <w:r w:rsidRPr="00D13C95">
        <w:rPr>
          <w:rFonts w:cs="Miriam"/>
        </w:rPr>
        <w:t>Determinar las acciones de control o auditorías viales que consideren pertinentes.</w:t>
      </w:r>
    </w:p>
    <w:p w14:paraId="26EFB31C" w14:textId="77777777" w:rsidR="007B51E4" w:rsidRPr="00D13C95" w:rsidRDefault="007B51E4" w:rsidP="00053334">
      <w:pPr>
        <w:pStyle w:val="NoSpacing"/>
        <w:numPr>
          <w:ilvl w:val="2"/>
          <w:numId w:val="55"/>
        </w:numPr>
        <w:jc w:val="both"/>
        <w:rPr>
          <w:rFonts w:cs="Miriam"/>
        </w:rPr>
      </w:pPr>
      <w:r w:rsidRPr="00D13C95">
        <w:rPr>
          <w:rFonts w:cs="Miriam"/>
        </w:rPr>
        <w:t>Presentar las campañas y acciones de acompañamiento a desarrollar durante todo el año.</w:t>
      </w:r>
    </w:p>
    <w:p w14:paraId="54B70F57" w14:textId="77777777" w:rsidR="007B51E4" w:rsidRPr="00D13C95" w:rsidRDefault="007B51E4" w:rsidP="00053334">
      <w:pPr>
        <w:pStyle w:val="NoSpacing"/>
        <w:numPr>
          <w:ilvl w:val="2"/>
          <w:numId w:val="55"/>
        </w:numPr>
        <w:jc w:val="both"/>
        <w:rPr>
          <w:rFonts w:cs="Miriam"/>
        </w:rPr>
      </w:pPr>
      <w:r w:rsidRPr="00D13C95">
        <w:rPr>
          <w:rFonts w:cs="Miriam"/>
        </w:rPr>
        <w:t>Establecer los cronogramas de las diversas actividades a ejec</w:t>
      </w:r>
      <w:r w:rsidR="00157578" w:rsidRPr="00D13C95">
        <w:rPr>
          <w:rFonts w:cs="Miriam"/>
        </w:rPr>
        <w:t xml:space="preserve">utar y hacer seguimiento de las </w:t>
      </w:r>
      <w:r w:rsidRPr="00D13C95">
        <w:rPr>
          <w:rFonts w:cs="Miriam"/>
        </w:rPr>
        <w:t>mismas.</w:t>
      </w:r>
    </w:p>
    <w:p w14:paraId="0DD4521A" w14:textId="7F4C9C72" w:rsidR="007B51E4" w:rsidRPr="00D13C95" w:rsidRDefault="007B51E4" w:rsidP="00053334">
      <w:pPr>
        <w:pStyle w:val="NoSpacing"/>
        <w:numPr>
          <w:ilvl w:val="2"/>
          <w:numId w:val="55"/>
        </w:numPr>
        <w:jc w:val="both"/>
        <w:rPr>
          <w:rFonts w:cs="Miriam"/>
        </w:rPr>
      </w:pPr>
      <w:r w:rsidRPr="00D13C95">
        <w:rPr>
          <w:rFonts w:cs="Miriam"/>
        </w:rPr>
        <w:t>Elaborar los informes periódicos para el Organismo de tránsi</w:t>
      </w:r>
      <w:r w:rsidR="00157578" w:rsidRPr="00D13C95">
        <w:rPr>
          <w:rFonts w:cs="Miriam"/>
        </w:rPr>
        <w:t xml:space="preserve">to u otros interesados, que den </w:t>
      </w:r>
      <w:r w:rsidRPr="00D13C95">
        <w:rPr>
          <w:rFonts w:cs="Miriam"/>
        </w:rPr>
        <w:t>cuenta de las acciones programas, adelantadas y por ejecutar, analizando el impacto, costo</w:t>
      </w:r>
      <w:ins w:id="928" w:author="Portatil CCB" w:date="2016-02-29T20:33:00Z">
        <w:r w:rsidR="00BD7554">
          <w:rPr>
            <w:rFonts w:cs="Miriam"/>
          </w:rPr>
          <w:t>-</w:t>
        </w:r>
      </w:ins>
      <w:r w:rsidRPr="00D13C95">
        <w:rPr>
          <w:rFonts w:cs="Miriam"/>
        </w:rPr>
        <w:t>benefici</w:t>
      </w:r>
      <w:r w:rsidR="00157578" w:rsidRPr="00D13C95">
        <w:rPr>
          <w:rFonts w:cs="Miriam"/>
        </w:rPr>
        <w:t xml:space="preserve">o </w:t>
      </w:r>
      <w:r w:rsidRPr="00D13C95">
        <w:rPr>
          <w:rFonts w:cs="Miriam"/>
        </w:rPr>
        <w:t>y aporte en la generación de hábitos, comportamien</w:t>
      </w:r>
      <w:r w:rsidR="00157578" w:rsidRPr="00D13C95">
        <w:rPr>
          <w:rFonts w:cs="Miriam"/>
        </w:rPr>
        <w:t xml:space="preserve">tos y conductas favorables a la </w:t>
      </w:r>
      <w:r w:rsidRPr="00D13C95">
        <w:rPr>
          <w:rFonts w:cs="Miriam"/>
        </w:rPr>
        <w:t>seguridad vial del país.</w:t>
      </w:r>
    </w:p>
    <w:p w14:paraId="255E6C97" w14:textId="77777777" w:rsidR="007B51E4" w:rsidRPr="00D13C95" w:rsidRDefault="007B51E4" w:rsidP="00053334">
      <w:pPr>
        <w:pStyle w:val="NoSpacing"/>
        <w:numPr>
          <w:ilvl w:val="2"/>
          <w:numId w:val="55"/>
        </w:numPr>
        <w:jc w:val="both"/>
        <w:rPr>
          <w:rFonts w:cs="Miriam"/>
        </w:rPr>
      </w:pPr>
      <w:r w:rsidRPr="00D13C95">
        <w:rPr>
          <w:rFonts w:cs="Miriam"/>
        </w:rPr>
        <w:t>Liderar el proceso de creación e implementación del Plan Estra</w:t>
      </w:r>
      <w:r w:rsidR="00157578" w:rsidRPr="00D13C95">
        <w:rPr>
          <w:rFonts w:cs="Miriam"/>
        </w:rPr>
        <w:t xml:space="preserve">tégico de Seguridad Vial (PESV) </w:t>
      </w:r>
      <w:r w:rsidRPr="00D13C95">
        <w:rPr>
          <w:rFonts w:cs="Miriam"/>
        </w:rPr>
        <w:t>y de los Programas Marco de Educación en Seguridad Vial (PMESV).</w:t>
      </w:r>
    </w:p>
    <w:p w14:paraId="327898B9" w14:textId="77777777" w:rsidR="007B51E4" w:rsidRPr="00D13C95" w:rsidRDefault="007B51E4" w:rsidP="00053334">
      <w:pPr>
        <w:pStyle w:val="NoSpacing"/>
        <w:numPr>
          <w:ilvl w:val="2"/>
          <w:numId w:val="55"/>
        </w:numPr>
        <w:jc w:val="both"/>
        <w:rPr>
          <w:rFonts w:cs="Miriam"/>
        </w:rPr>
      </w:pPr>
      <w:r w:rsidRPr="00D13C95">
        <w:rPr>
          <w:rFonts w:cs="Miriam"/>
        </w:rPr>
        <w:t>Involucrar un representante de cada área de la institución para</w:t>
      </w:r>
      <w:r w:rsidR="00157578" w:rsidRPr="00D13C95">
        <w:rPr>
          <w:rFonts w:cs="Miriam"/>
        </w:rPr>
        <w:t xml:space="preserve"> que participe en la creación y </w:t>
      </w:r>
      <w:r w:rsidRPr="00D13C95">
        <w:rPr>
          <w:rFonts w:cs="Miriam"/>
        </w:rPr>
        <w:t>difusión de los objetivos de la seguridad vial.</w:t>
      </w:r>
    </w:p>
    <w:p w14:paraId="5787D011" w14:textId="77777777" w:rsidR="007B51E4" w:rsidRPr="00D13C95" w:rsidRDefault="007B51E4" w:rsidP="00053334">
      <w:pPr>
        <w:pStyle w:val="NoSpacing"/>
        <w:numPr>
          <w:ilvl w:val="2"/>
          <w:numId w:val="55"/>
        </w:numPr>
        <w:jc w:val="both"/>
        <w:rPr>
          <w:rFonts w:cs="Miriam"/>
        </w:rPr>
      </w:pPr>
      <w:r w:rsidRPr="00D13C95">
        <w:rPr>
          <w:rFonts w:cs="Miriam"/>
        </w:rPr>
        <w:t>Definir los roles y funciones de cada integrante de la inst</w:t>
      </w:r>
      <w:r w:rsidR="00157578" w:rsidRPr="00D13C95">
        <w:rPr>
          <w:rFonts w:cs="Miriam"/>
        </w:rPr>
        <w:t xml:space="preserve">itución para que se cumplan los </w:t>
      </w:r>
      <w:r w:rsidRPr="00D13C95">
        <w:rPr>
          <w:rFonts w:cs="Miriam"/>
        </w:rPr>
        <w:t>objetivos trazados en el PESV y en los PMESV.</w:t>
      </w:r>
    </w:p>
    <w:p w14:paraId="1045F45F" w14:textId="77777777" w:rsidR="007B51E4" w:rsidRPr="00D13C95" w:rsidRDefault="007B51E4" w:rsidP="00053334">
      <w:pPr>
        <w:pStyle w:val="NoSpacing"/>
        <w:numPr>
          <w:ilvl w:val="2"/>
          <w:numId w:val="55"/>
        </w:numPr>
        <w:jc w:val="both"/>
        <w:rPr>
          <w:rFonts w:cs="Miriam"/>
        </w:rPr>
      </w:pPr>
      <w:r w:rsidRPr="00D13C95">
        <w:rPr>
          <w:rFonts w:cs="Miriam"/>
        </w:rPr>
        <w:t>Participar en la financiación del PESV y de los PMESV, aseg</w:t>
      </w:r>
      <w:r w:rsidR="00157578" w:rsidRPr="00D13C95">
        <w:rPr>
          <w:rFonts w:cs="Miriam"/>
        </w:rPr>
        <w:t xml:space="preserve">urando el presupuesto necesario </w:t>
      </w:r>
      <w:r w:rsidRPr="00D13C95">
        <w:rPr>
          <w:rFonts w:cs="Miriam"/>
        </w:rPr>
        <w:t>para la implantación de las diferentes medidas que se vayan a adoptar.</w:t>
      </w:r>
    </w:p>
    <w:p w14:paraId="66BC8BF8" w14:textId="77777777" w:rsidR="007B51E4" w:rsidRPr="00D13C95" w:rsidRDefault="007B51E4" w:rsidP="00053334">
      <w:pPr>
        <w:pStyle w:val="NoSpacing"/>
        <w:numPr>
          <w:ilvl w:val="2"/>
          <w:numId w:val="55"/>
        </w:numPr>
        <w:jc w:val="both"/>
        <w:rPr>
          <w:rFonts w:cs="Miriam"/>
        </w:rPr>
      </w:pPr>
      <w:r w:rsidRPr="00D13C95">
        <w:rPr>
          <w:rFonts w:cs="Miriam"/>
        </w:rPr>
        <w:t xml:space="preserve">Establecer un proceso ágil, dinámico y eficaz de participación </w:t>
      </w:r>
      <w:r w:rsidR="00157578" w:rsidRPr="00D13C95">
        <w:rPr>
          <w:rFonts w:cs="Miriam"/>
        </w:rPr>
        <w:t xml:space="preserve">de los directos responsables de </w:t>
      </w:r>
      <w:r w:rsidRPr="00D13C95">
        <w:rPr>
          <w:rFonts w:cs="Miriam"/>
        </w:rPr>
        <w:t>la implementación del PESV y de los PMESV.</w:t>
      </w:r>
    </w:p>
    <w:p w14:paraId="6A52906B" w14:textId="77777777" w:rsidR="007B51E4" w:rsidRPr="00D13C95" w:rsidRDefault="007B51E4" w:rsidP="00053334">
      <w:pPr>
        <w:pStyle w:val="NoSpacing"/>
        <w:numPr>
          <w:ilvl w:val="2"/>
          <w:numId w:val="55"/>
        </w:numPr>
        <w:jc w:val="both"/>
        <w:rPr>
          <w:rFonts w:cs="Miriam"/>
        </w:rPr>
      </w:pPr>
      <w:r w:rsidRPr="00D13C95">
        <w:rPr>
          <w:rFonts w:cs="Miriam"/>
        </w:rPr>
        <w:t>Garantizar a los grupos de trabajo el tiempo que precisen para sus reuniones.</w:t>
      </w:r>
    </w:p>
    <w:p w14:paraId="7C7B4537" w14:textId="77777777" w:rsidR="007B51E4" w:rsidRPr="00D13C95" w:rsidRDefault="007B51E4" w:rsidP="00053334">
      <w:pPr>
        <w:pStyle w:val="NoSpacing"/>
        <w:numPr>
          <w:ilvl w:val="2"/>
          <w:numId w:val="55"/>
        </w:numPr>
        <w:jc w:val="both"/>
        <w:rPr>
          <w:rFonts w:cs="Miriam"/>
        </w:rPr>
      </w:pPr>
      <w:r w:rsidRPr="00D13C95">
        <w:rPr>
          <w:rFonts w:cs="Miriam"/>
        </w:rPr>
        <w:t>Adoptar las decisiones oportunas que hagan posible que se lleven a buen térmi</w:t>
      </w:r>
      <w:r w:rsidR="00157578" w:rsidRPr="00D13C95">
        <w:rPr>
          <w:rFonts w:cs="Miriam"/>
        </w:rPr>
        <w:t xml:space="preserve">no las </w:t>
      </w:r>
      <w:r w:rsidRPr="00D13C95">
        <w:rPr>
          <w:rFonts w:cs="Miriam"/>
        </w:rPr>
        <w:t>medidas que se propongan.</w:t>
      </w:r>
    </w:p>
    <w:p w14:paraId="201B41D9" w14:textId="77777777" w:rsidR="007B51E4" w:rsidRDefault="007B51E4" w:rsidP="00053334">
      <w:pPr>
        <w:pStyle w:val="NoSpacing"/>
        <w:numPr>
          <w:ilvl w:val="2"/>
          <w:numId w:val="55"/>
        </w:numPr>
        <w:jc w:val="both"/>
        <w:rPr>
          <w:rFonts w:cs="Miriam"/>
        </w:rPr>
      </w:pPr>
      <w:r w:rsidRPr="00D13C95">
        <w:rPr>
          <w:rFonts w:cs="Miriam"/>
        </w:rPr>
        <w:t>Garantizar que el personal que labora en cada área cumpla con</w:t>
      </w:r>
      <w:r w:rsidR="00157578" w:rsidRPr="00D13C95">
        <w:rPr>
          <w:rFonts w:cs="Miriam"/>
        </w:rPr>
        <w:t xml:space="preserve"> lo establecido en el PESV y en </w:t>
      </w:r>
      <w:r w:rsidRPr="00D13C95">
        <w:rPr>
          <w:rFonts w:cs="Miriam"/>
        </w:rPr>
        <w:t>los PMESV, y los documentos relacionados aplicables.</w:t>
      </w:r>
    </w:p>
    <w:p w14:paraId="50B9E6D7" w14:textId="77777777" w:rsidR="00C948AA" w:rsidRPr="00D13C95" w:rsidRDefault="00C948AA" w:rsidP="00C948AA">
      <w:pPr>
        <w:pStyle w:val="NoSpacing"/>
        <w:ind w:left="2160"/>
        <w:jc w:val="both"/>
        <w:rPr>
          <w:rFonts w:cs="Miriam"/>
        </w:rPr>
      </w:pPr>
    </w:p>
    <w:p w14:paraId="06D9AB1D" w14:textId="77777777" w:rsidR="007B51E4" w:rsidRDefault="007B51E4" w:rsidP="00C948AA">
      <w:pPr>
        <w:pStyle w:val="NoSpacing"/>
        <w:ind w:left="993"/>
        <w:jc w:val="both"/>
        <w:rPr>
          <w:rFonts w:cs="Miriam"/>
        </w:rPr>
      </w:pPr>
      <w:r w:rsidRPr="00D13C95">
        <w:rPr>
          <w:rFonts w:cs="Miriam"/>
          <w:b/>
        </w:rPr>
        <w:t>Nota:</w:t>
      </w:r>
      <w:r w:rsidRPr="00D13C95">
        <w:rPr>
          <w:rFonts w:cs="Miriam"/>
        </w:rPr>
        <w:t xml:space="preserve"> El Consejo Directivo podrá delegar alguna o varias de</w:t>
      </w:r>
      <w:r w:rsidR="00157578" w:rsidRPr="00D13C95">
        <w:rPr>
          <w:rFonts w:cs="Miriam"/>
        </w:rPr>
        <w:t xml:space="preserve"> las funciones en el sub Comité </w:t>
      </w:r>
      <w:r w:rsidRPr="00D13C95">
        <w:rPr>
          <w:rFonts w:cs="Miriam"/>
        </w:rPr>
        <w:t>Delegado Plan Estratégico de Seguridad Vial, conformado por el R</w:t>
      </w:r>
      <w:r w:rsidR="00157578" w:rsidRPr="00D13C95">
        <w:rPr>
          <w:rFonts w:cs="Miriam"/>
        </w:rPr>
        <w:t xml:space="preserve">ector, Director Administrativo, </w:t>
      </w:r>
      <w:r w:rsidRPr="00D13C95">
        <w:rPr>
          <w:rFonts w:cs="Miriam"/>
        </w:rPr>
        <w:t>Jefe de Servicios Generales y Asistente Administrativo, quienes rendi</w:t>
      </w:r>
      <w:r w:rsidR="00157578" w:rsidRPr="00D13C95">
        <w:rPr>
          <w:rFonts w:cs="Miriam"/>
        </w:rPr>
        <w:t xml:space="preserve">rán informe de su gestión </w:t>
      </w:r>
      <w:r w:rsidRPr="00D13C95">
        <w:rPr>
          <w:rFonts w:cs="Miriam"/>
        </w:rPr>
        <w:t>al Consejo Directivo.</w:t>
      </w:r>
    </w:p>
    <w:p w14:paraId="67862550" w14:textId="77777777" w:rsidR="00C948AA" w:rsidRPr="00D13C95" w:rsidRDefault="00C948AA" w:rsidP="00D13C95">
      <w:pPr>
        <w:pStyle w:val="NoSpacing"/>
        <w:jc w:val="both"/>
        <w:rPr>
          <w:rFonts w:cs="Miriam"/>
        </w:rPr>
      </w:pPr>
    </w:p>
    <w:p w14:paraId="20526D98" w14:textId="77777777" w:rsidR="007B51E4" w:rsidRPr="00D13C95" w:rsidRDefault="007B51E4" w:rsidP="00D13C95">
      <w:pPr>
        <w:pStyle w:val="NoSpacing"/>
        <w:jc w:val="both"/>
        <w:rPr>
          <w:rFonts w:cs="Miriam"/>
          <w:b/>
        </w:rPr>
      </w:pPr>
      <w:r w:rsidRPr="00D13C95">
        <w:rPr>
          <w:rFonts w:cs="Miriam"/>
          <w:b/>
        </w:rPr>
        <w:t>_5.1.2 Consejo Académico</w:t>
      </w:r>
    </w:p>
    <w:p w14:paraId="1543198B" w14:textId="75BC867C" w:rsidR="007B51E4" w:rsidRDefault="007B51E4" w:rsidP="00D13C95">
      <w:pPr>
        <w:pStyle w:val="NoSpacing"/>
        <w:jc w:val="both"/>
        <w:rPr>
          <w:rFonts w:cs="Miriam"/>
        </w:rPr>
      </w:pPr>
      <w:r w:rsidRPr="00D13C95">
        <w:rPr>
          <w:rFonts w:cs="Miriam"/>
        </w:rPr>
        <w:t>El Consejo Académico está Integrado por el Rector quien lo preside, los Jefes d</w:t>
      </w:r>
      <w:r w:rsidR="00157578" w:rsidRPr="00D13C95">
        <w:rPr>
          <w:rFonts w:cs="Miriam"/>
        </w:rPr>
        <w:t xml:space="preserve">e Sección o sus asistentes, los </w:t>
      </w:r>
      <w:r w:rsidRPr="00D13C95">
        <w:rPr>
          <w:rFonts w:cs="Miriam"/>
        </w:rPr>
        <w:t xml:space="preserve">Coordinadores de las Asignaturas/Áreas de las secciones. Los Psicólogos </w:t>
      </w:r>
      <w:commentRangeStart w:id="929"/>
      <w:ins w:id="930" w:author="Secretaria Juridico" w:date="2016-03-07T14:18:00Z">
        <w:r w:rsidR="00D31F20" w:rsidRPr="005C10D2">
          <w:rPr>
            <w:rFonts w:cs="Miriam"/>
            <w:highlight w:val="lightGray"/>
            <w:rPrChange w:id="931" w:author="Diana Velazquez" w:date="2016-03-28T16:25:00Z">
              <w:rPr>
                <w:rFonts w:cs="Miriam"/>
              </w:rPr>
            </w:rPrChange>
          </w:rPr>
          <w:t xml:space="preserve">y los </w:t>
        </w:r>
        <w:del w:id="932" w:author="Diana Velazquez" w:date="2016-03-28T16:31:00Z">
          <w:r w:rsidR="00D31F20" w:rsidRPr="005116AB" w:rsidDel="005116AB">
            <w:rPr>
              <w:rFonts w:cs="Miriam"/>
              <w:highlight w:val="lightGray"/>
              <w:rPrChange w:id="933" w:author="Diana Velazquez" w:date="2016-03-28T16:32:00Z">
                <w:rPr>
                  <w:rFonts w:cs="Miriam"/>
                </w:rPr>
              </w:rPrChange>
            </w:rPr>
            <w:delText>maestros</w:delText>
          </w:r>
        </w:del>
      </w:ins>
      <w:commentRangeEnd w:id="929"/>
      <w:ins w:id="934" w:author="Secretaria Juridico" w:date="2016-03-07T14:19:00Z">
        <w:del w:id="935" w:author="Diana Velazquez" w:date="2016-03-28T16:31:00Z">
          <w:r w:rsidR="00D31F20" w:rsidRPr="005116AB" w:rsidDel="005116AB">
            <w:rPr>
              <w:rStyle w:val="CommentReference"/>
              <w:highlight w:val="lightGray"/>
              <w:rPrChange w:id="936" w:author="Diana Velazquez" w:date="2016-03-28T16:32:00Z">
                <w:rPr>
                  <w:rStyle w:val="CommentReference"/>
                </w:rPr>
              </w:rPrChange>
            </w:rPr>
            <w:commentReference w:id="929"/>
          </w:r>
        </w:del>
      </w:ins>
      <w:ins w:id="937" w:author="Diana Velazquez" w:date="2016-03-28T16:31:00Z">
        <w:r w:rsidR="005116AB" w:rsidRPr="005116AB">
          <w:rPr>
            <w:rFonts w:cs="Miriam"/>
            <w:highlight w:val="lightGray"/>
            <w:rPrChange w:id="938" w:author="Diana Velazquez" w:date="2016-03-28T16:32:00Z">
              <w:rPr>
                <w:rFonts w:cs="Miriam"/>
              </w:rPr>
            </w:rPrChange>
          </w:rPr>
          <w:t>Coordinadores de Asignaturas/</w:t>
        </w:r>
      </w:ins>
      <w:ins w:id="939" w:author="Diana Velazquez" w:date="2016-03-28T16:32:00Z">
        <w:r w:rsidR="005116AB" w:rsidRPr="005116AB">
          <w:rPr>
            <w:rFonts w:cs="Miriam"/>
            <w:highlight w:val="lightGray"/>
          </w:rPr>
          <w:t>Áreas</w:t>
        </w:r>
      </w:ins>
      <w:ins w:id="940" w:author="Secretaria Juridico" w:date="2016-03-07T14:18:00Z">
        <w:r w:rsidR="00D31F20">
          <w:rPr>
            <w:rFonts w:cs="Miriam"/>
          </w:rPr>
          <w:t xml:space="preserve"> </w:t>
        </w:r>
      </w:ins>
      <w:r w:rsidRPr="00D13C95">
        <w:rPr>
          <w:rFonts w:cs="Miriam"/>
        </w:rPr>
        <w:t>asist</w:t>
      </w:r>
      <w:r w:rsidR="00157578" w:rsidRPr="00D13C95">
        <w:rPr>
          <w:rFonts w:cs="Miriam"/>
        </w:rPr>
        <w:t xml:space="preserve">irán </w:t>
      </w:r>
      <w:r w:rsidR="00157578" w:rsidRPr="005C10D2">
        <w:rPr>
          <w:rFonts w:cs="Miriam"/>
          <w:rPrChange w:id="941" w:author="Diana Velazquez" w:date="2016-03-28T16:25:00Z">
            <w:rPr>
              <w:rFonts w:cs="Miriam"/>
              <w:highlight w:val="lightGray"/>
            </w:rPr>
          </w:rPrChange>
        </w:rPr>
        <w:t>cuando sean requeridos</w:t>
      </w:r>
      <w:r w:rsidR="00157578" w:rsidRPr="00D13C95">
        <w:rPr>
          <w:rFonts w:cs="Miriam"/>
        </w:rPr>
        <w:t xml:space="preserve">. La </w:t>
      </w:r>
      <w:r w:rsidRPr="00D13C95">
        <w:rPr>
          <w:rFonts w:cs="Miriam"/>
        </w:rPr>
        <w:t>Asistente General, quien será la Secretaría, asiste con voz pero sin voto.</w:t>
      </w:r>
    </w:p>
    <w:p w14:paraId="4A379B40" w14:textId="77777777" w:rsidR="00C948AA" w:rsidRPr="00D13C95" w:rsidRDefault="00C948AA" w:rsidP="00D13C95">
      <w:pPr>
        <w:pStyle w:val="NoSpacing"/>
        <w:jc w:val="both"/>
        <w:rPr>
          <w:rFonts w:cs="Miriam"/>
        </w:rPr>
      </w:pPr>
    </w:p>
    <w:p w14:paraId="524BB11A" w14:textId="77777777" w:rsidR="007B51E4" w:rsidRPr="00D13C95" w:rsidRDefault="007B51E4" w:rsidP="00D13C95">
      <w:pPr>
        <w:pStyle w:val="NoSpacing"/>
        <w:jc w:val="both"/>
        <w:rPr>
          <w:rFonts w:cs="Miriam"/>
          <w:b/>
        </w:rPr>
      </w:pPr>
      <w:r w:rsidRPr="00D13C95">
        <w:rPr>
          <w:rFonts w:cs="Miriam"/>
          <w:b/>
        </w:rPr>
        <w:t>Funciones del Consejo Académico</w:t>
      </w:r>
    </w:p>
    <w:p w14:paraId="3CD61DE5" w14:textId="77777777" w:rsidR="007B51E4" w:rsidRPr="00D13C95" w:rsidRDefault="007B51E4" w:rsidP="00053334">
      <w:pPr>
        <w:pStyle w:val="NoSpacing"/>
        <w:numPr>
          <w:ilvl w:val="1"/>
          <w:numId w:val="56"/>
        </w:numPr>
        <w:jc w:val="both"/>
        <w:rPr>
          <w:rFonts w:cs="Miriam"/>
        </w:rPr>
      </w:pPr>
      <w:r w:rsidRPr="00D13C95">
        <w:rPr>
          <w:rFonts w:cs="Miriam"/>
        </w:rPr>
        <w:t>Servir de órgano consultor del Consejo Directivo en la revisión de la propuesta del PEI.</w:t>
      </w:r>
    </w:p>
    <w:p w14:paraId="7D459FCC" w14:textId="77777777" w:rsidR="007B51E4" w:rsidRPr="00D13C95" w:rsidRDefault="007B51E4" w:rsidP="00053334">
      <w:pPr>
        <w:pStyle w:val="NoSpacing"/>
        <w:numPr>
          <w:ilvl w:val="1"/>
          <w:numId w:val="56"/>
        </w:numPr>
        <w:jc w:val="both"/>
        <w:rPr>
          <w:rFonts w:cs="Miriam"/>
        </w:rPr>
      </w:pPr>
      <w:r w:rsidRPr="00D13C95">
        <w:rPr>
          <w:rFonts w:cs="Miriam"/>
        </w:rPr>
        <w:t>Estudiar el currículo y proporcionar su continuo mejoramiento, int</w:t>
      </w:r>
      <w:r w:rsidR="00157578" w:rsidRPr="00D13C95">
        <w:rPr>
          <w:rFonts w:cs="Miriam"/>
        </w:rPr>
        <w:t xml:space="preserve">roduciendo las modificaciones y </w:t>
      </w:r>
      <w:r w:rsidRPr="00D13C95">
        <w:rPr>
          <w:rFonts w:cs="Miriam"/>
        </w:rPr>
        <w:t>ajustes, de acuerdo con el procedimiento previsto en la Ley.</w:t>
      </w:r>
    </w:p>
    <w:p w14:paraId="73104B7E" w14:textId="77777777" w:rsidR="007B51E4" w:rsidRPr="00D13C95" w:rsidRDefault="007B51E4" w:rsidP="00053334">
      <w:pPr>
        <w:pStyle w:val="NoSpacing"/>
        <w:numPr>
          <w:ilvl w:val="1"/>
          <w:numId w:val="56"/>
        </w:numPr>
        <w:jc w:val="both"/>
        <w:rPr>
          <w:rFonts w:cs="Miriam"/>
        </w:rPr>
      </w:pPr>
      <w:r w:rsidRPr="00D13C95">
        <w:rPr>
          <w:rFonts w:cs="Miriam"/>
        </w:rPr>
        <w:t>Organizar el plan de estudios y orientar su ejecución.</w:t>
      </w:r>
    </w:p>
    <w:p w14:paraId="532D20AD" w14:textId="77777777" w:rsidR="007B51E4" w:rsidRPr="00D13C95" w:rsidRDefault="007B51E4" w:rsidP="00053334">
      <w:pPr>
        <w:pStyle w:val="NoSpacing"/>
        <w:numPr>
          <w:ilvl w:val="1"/>
          <w:numId w:val="56"/>
        </w:numPr>
        <w:jc w:val="both"/>
        <w:rPr>
          <w:rFonts w:cs="Miriam"/>
        </w:rPr>
      </w:pPr>
      <w:r w:rsidRPr="00D13C95">
        <w:rPr>
          <w:rFonts w:cs="Miriam"/>
        </w:rPr>
        <w:t>Participar en la evaluación institucional anual.</w:t>
      </w:r>
    </w:p>
    <w:p w14:paraId="054B6917" w14:textId="77777777" w:rsidR="007B51E4" w:rsidRPr="00D13C95" w:rsidRDefault="007B51E4" w:rsidP="00053334">
      <w:pPr>
        <w:pStyle w:val="NoSpacing"/>
        <w:numPr>
          <w:ilvl w:val="1"/>
          <w:numId w:val="56"/>
        </w:numPr>
        <w:jc w:val="both"/>
        <w:rPr>
          <w:rFonts w:cs="Miriam"/>
        </w:rPr>
      </w:pPr>
      <w:r w:rsidRPr="00D13C95">
        <w:rPr>
          <w:rFonts w:cs="Miriam"/>
        </w:rPr>
        <w:t>Integrar los consejos de docentes para la evaluación periódica del</w:t>
      </w:r>
      <w:r w:rsidR="00157578" w:rsidRPr="00D13C95">
        <w:rPr>
          <w:rFonts w:cs="Miriam"/>
        </w:rPr>
        <w:t xml:space="preserve"> rendimiento de los educandos y </w:t>
      </w:r>
      <w:r w:rsidRPr="00D13C95">
        <w:rPr>
          <w:rFonts w:cs="Miriam"/>
        </w:rPr>
        <w:t>para la promoción, asignarles sus funciones y supervisar el proceso general de evaluación.</w:t>
      </w:r>
    </w:p>
    <w:p w14:paraId="390B3B79" w14:textId="77777777" w:rsidR="007B51E4" w:rsidRPr="00D13C95" w:rsidRDefault="007B51E4" w:rsidP="00053334">
      <w:pPr>
        <w:pStyle w:val="NoSpacing"/>
        <w:numPr>
          <w:ilvl w:val="1"/>
          <w:numId w:val="56"/>
        </w:numPr>
        <w:jc w:val="both"/>
        <w:rPr>
          <w:rFonts w:cs="Miriam"/>
        </w:rPr>
      </w:pPr>
      <w:r w:rsidRPr="00D13C95">
        <w:rPr>
          <w:rFonts w:cs="Miriam"/>
        </w:rPr>
        <w:t>Conformar para cada grado una comisión de evaluación y pro</w:t>
      </w:r>
      <w:r w:rsidR="00157578" w:rsidRPr="00D13C95">
        <w:rPr>
          <w:rFonts w:cs="Miriam"/>
        </w:rPr>
        <w:t xml:space="preserve">moción con el fin de definir la </w:t>
      </w:r>
      <w:r w:rsidRPr="00D13C95">
        <w:rPr>
          <w:rFonts w:cs="Miriam"/>
        </w:rPr>
        <w:t>promoción de los educandos, hacer las recomendaciones y</w:t>
      </w:r>
      <w:r w:rsidR="00157578" w:rsidRPr="00D13C95">
        <w:rPr>
          <w:rFonts w:cs="Miriam"/>
        </w:rPr>
        <w:t xml:space="preserve"> realizar el seguimiento de las </w:t>
      </w:r>
      <w:r w:rsidRPr="00D13C95">
        <w:rPr>
          <w:rFonts w:cs="Miriam"/>
        </w:rPr>
        <w:t>actividades de refuerzo y superación para estudiantes que presenten difi</w:t>
      </w:r>
      <w:r w:rsidR="00157578" w:rsidRPr="00D13C95">
        <w:rPr>
          <w:rFonts w:cs="Miriam"/>
        </w:rPr>
        <w:t xml:space="preserve">cultades, favorecer el </w:t>
      </w:r>
      <w:r w:rsidRPr="00D13C95">
        <w:rPr>
          <w:rFonts w:cs="Miriam"/>
        </w:rPr>
        <w:t>proceso de formación de los educandos.</w:t>
      </w:r>
    </w:p>
    <w:p w14:paraId="7EF5598F" w14:textId="77777777" w:rsidR="007B51E4" w:rsidRPr="00D13C95" w:rsidRDefault="007B51E4" w:rsidP="00053334">
      <w:pPr>
        <w:pStyle w:val="NoSpacing"/>
        <w:numPr>
          <w:ilvl w:val="1"/>
          <w:numId w:val="56"/>
        </w:numPr>
        <w:jc w:val="both"/>
        <w:rPr>
          <w:rFonts w:cs="Miriam"/>
        </w:rPr>
      </w:pPr>
      <w:r w:rsidRPr="00D13C95">
        <w:rPr>
          <w:rFonts w:cs="Miriam"/>
        </w:rPr>
        <w:t>Recibir y decidir los reclamos de los alumnos sobre la evaluación educativa.</w:t>
      </w:r>
    </w:p>
    <w:p w14:paraId="2579C387" w14:textId="77777777" w:rsidR="007B51E4" w:rsidRDefault="007B51E4" w:rsidP="00053334">
      <w:pPr>
        <w:pStyle w:val="NoSpacing"/>
        <w:numPr>
          <w:ilvl w:val="1"/>
          <w:numId w:val="56"/>
        </w:numPr>
        <w:jc w:val="both"/>
        <w:rPr>
          <w:rFonts w:cs="Miriam"/>
        </w:rPr>
      </w:pPr>
      <w:r w:rsidRPr="00D13C95">
        <w:rPr>
          <w:rFonts w:cs="Miriam"/>
        </w:rPr>
        <w:t>Las demás funciones afines o complementarias con las anterio</w:t>
      </w:r>
      <w:r w:rsidR="00157578" w:rsidRPr="00D13C95">
        <w:rPr>
          <w:rFonts w:cs="Miriam"/>
        </w:rPr>
        <w:t xml:space="preserve">res que le atribuya el proyecto </w:t>
      </w:r>
      <w:r w:rsidRPr="00D13C95">
        <w:rPr>
          <w:rFonts w:cs="Miriam"/>
        </w:rPr>
        <w:t>educativo institucional</w:t>
      </w:r>
    </w:p>
    <w:p w14:paraId="4B4EE031" w14:textId="77777777" w:rsidR="00FD07B3" w:rsidRPr="00D13C95" w:rsidRDefault="00FD07B3" w:rsidP="00D13C95">
      <w:pPr>
        <w:pStyle w:val="NoSpacing"/>
        <w:jc w:val="both"/>
        <w:rPr>
          <w:rFonts w:cs="Miriam"/>
        </w:rPr>
      </w:pPr>
    </w:p>
    <w:p w14:paraId="2BFBA2F3" w14:textId="77777777" w:rsidR="007B51E4" w:rsidRPr="00D13C95" w:rsidRDefault="007B51E4" w:rsidP="00D13C95">
      <w:pPr>
        <w:pStyle w:val="NoSpacing"/>
        <w:jc w:val="both"/>
        <w:rPr>
          <w:rFonts w:cs="Miriam"/>
          <w:b/>
        </w:rPr>
      </w:pPr>
      <w:r w:rsidRPr="00D13C95">
        <w:rPr>
          <w:rFonts w:cs="Miriam"/>
          <w:b/>
        </w:rPr>
        <w:t>_5.1.3 Rector</w:t>
      </w:r>
    </w:p>
    <w:p w14:paraId="6FA71460" w14:textId="77777777" w:rsidR="007B51E4" w:rsidRPr="00D13C95" w:rsidRDefault="007B51E4" w:rsidP="00D13C95">
      <w:pPr>
        <w:pStyle w:val="NoSpacing"/>
        <w:jc w:val="both"/>
        <w:rPr>
          <w:rFonts w:cs="Miriam"/>
        </w:rPr>
      </w:pPr>
      <w:r w:rsidRPr="00D13C95">
        <w:rPr>
          <w:rFonts w:cs="Miriam"/>
        </w:rPr>
        <w:t>El Rector será elegido por la Junta Directiva, y tendrá las siguientes funciones:</w:t>
      </w:r>
    </w:p>
    <w:p w14:paraId="77C58761" w14:textId="77777777" w:rsidR="007B51E4" w:rsidRPr="00D13C95" w:rsidRDefault="007B51E4" w:rsidP="00053334">
      <w:pPr>
        <w:pStyle w:val="NoSpacing"/>
        <w:numPr>
          <w:ilvl w:val="1"/>
          <w:numId w:val="57"/>
        </w:numPr>
        <w:jc w:val="both"/>
        <w:rPr>
          <w:rFonts w:cs="Miriam"/>
        </w:rPr>
      </w:pPr>
      <w:r w:rsidRPr="00D13C95">
        <w:rPr>
          <w:rFonts w:cs="Miriam"/>
        </w:rPr>
        <w:t>Orientar la ejecución del PEI y aplicar las decisiones del Gobierno Escolar.</w:t>
      </w:r>
    </w:p>
    <w:p w14:paraId="6FE792A4" w14:textId="77777777" w:rsidR="007B51E4" w:rsidRPr="00D13C95" w:rsidRDefault="007B51E4" w:rsidP="00053334">
      <w:pPr>
        <w:pStyle w:val="NoSpacing"/>
        <w:numPr>
          <w:ilvl w:val="1"/>
          <w:numId w:val="57"/>
        </w:numPr>
        <w:jc w:val="both"/>
        <w:rPr>
          <w:rFonts w:cs="Miriam"/>
        </w:rPr>
      </w:pPr>
      <w:r w:rsidRPr="00D13C95">
        <w:rPr>
          <w:rFonts w:cs="Miriam"/>
        </w:rPr>
        <w:t>Velar por el cumplimiento de las funciones docentes y el op</w:t>
      </w:r>
      <w:r w:rsidR="00157578" w:rsidRPr="00D13C95">
        <w:rPr>
          <w:rFonts w:cs="Miriam"/>
        </w:rPr>
        <w:t xml:space="preserve">ortuno aprovisionamiento de los </w:t>
      </w:r>
      <w:r w:rsidRPr="00D13C95">
        <w:rPr>
          <w:rFonts w:cs="Miriam"/>
        </w:rPr>
        <w:t>recursos necesarios para el efecto.</w:t>
      </w:r>
    </w:p>
    <w:p w14:paraId="21F187E7" w14:textId="77777777" w:rsidR="007B51E4" w:rsidRPr="00D13C95" w:rsidRDefault="007B51E4" w:rsidP="00053334">
      <w:pPr>
        <w:pStyle w:val="NoSpacing"/>
        <w:numPr>
          <w:ilvl w:val="1"/>
          <w:numId w:val="57"/>
        </w:numPr>
        <w:jc w:val="both"/>
        <w:rPr>
          <w:rFonts w:cs="Miriam"/>
        </w:rPr>
      </w:pPr>
      <w:r w:rsidRPr="00D13C95">
        <w:rPr>
          <w:rFonts w:cs="Miriam"/>
        </w:rPr>
        <w:t>Promover el proceso continuo de mejoramiento de la calidad de la educación en el CCB.</w:t>
      </w:r>
    </w:p>
    <w:p w14:paraId="49F7792A" w14:textId="77777777" w:rsidR="007B51E4" w:rsidRPr="00D13C95" w:rsidRDefault="007B51E4" w:rsidP="00053334">
      <w:pPr>
        <w:pStyle w:val="NoSpacing"/>
        <w:numPr>
          <w:ilvl w:val="1"/>
          <w:numId w:val="57"/>
        </w:numPr>
        <w:jc w:val="both"/>
        <w:rPr>
          <w:rFonts w:cs="Miriam"/>
        </w:rPr>
      </w:pPr>
      <w:r w:rsidRPr="00D13C95">
        <w:rPr>
          <w:rFonts w:cs="Miriam"/>
        </w:rPr>
        <w:t>Mantener activas las relaciones con las autoridades educa</w:t>
      </w:r>
      <w:r w:rsidR="00157578" w:rsidRPr="00D13C95">
        <w:rPr>
          <w:rFonts w:cs="Miriam"/>
        </w:rPr>
        <w:t xml:space="preserve">tivas, con los patrocinadores o </w:t>
      </w:r>
      <w:r w:rsidRPr="00D13C95">
        <w:rPr>
          <w:rFonts w:cs="Miriam"/>
        </w:rPr>
        <w:t>auspiciadores de la institución y con la comunidad local, para el continuo progreso académico</w:t>
      </w:r>
      <w:r w:rsidR="00157578" w:rsidRPr="00D13C95">
        <w:rPr>
          <w:rFonts w:cs="Miriam"/>
        </w:rPr>
        <w:t xml:space="preserve"> </w:t>
      </w:r>
      <w:r w:rsidRPr="00D13C95">
        <w:rPr>
          <w:rFonts w:cs="Miriam"/>
        </w:rPr>
        <w:t>de la institución y el mejoramiento de la vida comunitaria.</w:t>
      </w:r>
    </w:p>
    <w:p w14:paraId="35F02EB4" w14:textId="77777777" w:rsidR="007B51E4" w:rsidRPr="00D13C95" w:rsidRDefault="007B51E4" w:rsidP="00053334">
      <w:pPr>
        <w:pStyle w:val="NoSpacing"/>
        <w:numPr>
          <w:ilvl w:val="1"/>
          <w:numId w:val="57"/>
        </w:numPr>
        <w:jc w:val="both"/>
        <w:rPr>
          <w:rFonts w:cs="Miriam"/>
        </w:rPr>
      </w:pPr>
      <w:r w:rsidRPr="00D13C95">
        <w:rPr>
          <w:rFonts w:cs="Miriam"/>
        </w:rPr>
        <w:t>Establecer canales de comunicación entre los diferentes estamentos de la Comunidad Educativa.</w:t>
      </w:r>
    </w:p>
    <w:p w14:paraId="5A3C7F30" w14:textId="77777777" w:rsidR="007B51E4" w:rsidRPr="00D13C95" w:rsidRDefault="007B51E4" w:rsidP="00053334">
      <w:pPr>
        <w:pStyle w:val="NoSpacing"/>
        <w:numPr>
          <w:ilvl w:val="1"/>
          <w:numId w:val="57"/>
        </w:numPr>
        <w:jc w:val="both"/>
        <w:rPr>
          <w:rFonts w:cs="Miriam"/>
        </w:rPr>
      </w:pPr>
      <w:r w:rsidRPr="00D13C95">
        <w:rPr>
          <w:rFonts w:cs="Miriam"/>
        </w:rPr>
        <w:t>Crear un clima de respeto, tolerancia y responsabilidad mutua</w:t>
      </w:r>
      <w:r w:rsidR="00157578" w:rsidRPr="00D13C95">
        <w:rPr>
          <w:rFonts w:cs="Miriam"/>
        </w:rPr>
        <w:t xml:space="preserve"> que favorezca la educación del </w:t>
      </w:r>
      <w:r w:rsidRPr="00D13C95">
        <w:rPr>
          <w:rFonts w:cs="Miriam"/>
        </w:rPr>
        <w:t>estudiante y la mejor relación entre los miembros de la Comunidad Educativa.</w:t>
      </w:r>
    </w:p>
    <w:p w14:paraId="5DE83F6F" w14:textId="77777777" w:rsidR="007B51E4" w:rsidRPr="00D13C95" w:rsidRDefault="007B51E4" w:rsidP="00053334">
      <w:pPr>
        <w:pStyle w:val="NoSpacing"/>
        <w:numPr>
          <w:ilvl w:val="1"/>
          <w:numId w:val="57"/>
        </w:numPr>
        <w:jc w:val="both"/>
        <w:rPr>
          <w:rFonts w:cs="Miriam"/>
        </w:rPr>
      </w:pPr>
      <w:r w:rsidRPr="00D13C95">
        <w:rPr>
          <w:rFonts w:cs="Miriam"/>
        </w:rPr>
        <w:t>Liderar el Comité Escolar de Convivencia.</w:t>
      </w:r>
    </w:p>
    <w:p w14:paraId="31D66DDA" w14:textId="77777777" w:rsidR="007B51E4" w:rsidRPr="00D13C95" w:rsidRDefault="007B51E4" w:rsidP="00053334">
      <w:pPr>
        <w:pStyle w:val="NoSpacing"/>
        <w:numPr>
          <w:ilvl w:val="1"/>
          <w:numId w:val="57"/>
        </w:numPr>
        <w:jc w:val="both"/>
        <w:rPr>
          <w:rFonts w:cs="Miriam"/>
        </w:rPr>
      </w:pPr>
      <w:r w:rsidRPr="00D13C95">
        <w:rPr>
          <w:rFonts w:cs="Miriam"/>
        </w:rPr>
        <w:t>Incorporar en los procesos de planeación institucional e</w:t>
      </w:r>
      <w:r w:rsidR="00157578" w:rsidRPr="00D13C95">
        <w:rPr>
          <w:rFonts w:cs="Miriam"/>
        </w:rPr>
        <w:t xml:space="preserve">l desarrollo de los componentes </w:t>
      </w:r>
      <w:r w:rsidRPr="00D13C95">
        <w:rPr>
          <w:rFonts w:cs="Miriam"/>
        </w:rPr>
        <w:t>de prevención y de promoción, y los protocolos o proc</w:t>
      </w:r>
      <w:r w:rsidR="00157578" w:rsidRPr="00D13C95">
        <w:rPr>
          <w:rFonts w:cs="Miriam"/>
        </w:rPr>
        <w:t xml:space="preserve">edimientos establecidos para la </w:t>
      </w:r>
      <w:r w:rsidRPr="00D13C95">
        <w:rPr>
          <w:rFonts w:cs="Miriam"/>
        </w:rPr>
        <w:t>implementación de la ruta de atención integral para la convivencia escolar.</w:t>
      </w:r>
    </w:p>
    <w:p w14:paraId="0A410696" w14:textId="77777777" w:rsidR="007B51E4" w:rsidRPr="00D13C95" w:rsidRDefault="007B51E4" w:rsidP="00053334">
      <w:pPr>
        <w:pStyle w:val="NoSpacing"/>
        <w:numPr>
          <w:ilvl w:val="1"/>
          <w:numId w:val="57"/>
        </w:numPr>
        <w:jc w:val="both"/>
        <w:rPr>
          <w:rFonts w:cs="Miriam"/>
        </w:rPr>
      </w:pPr>
      <w:r w:rsidRPr="00D13C95">
        <w:rPr>
          <w:rFonts w:cs="Miriam"/>
        </w:rPr>
        <w:t>Reportar aquellos casos de acoso y violencia escolar y vul</w:t>
      </w:r>
      <w:r w:rsidR="00157578" w:rsidRPr="00D13C95">
        <w:rPr>
          <w:rFonts w:cs="Miriam"/>
        </w:rPr>
        <w:t xml:space="preserve">neración de derechos sexuales y </w:t>
      </w:r>
      <w:r w:rsidRPr="00D13C95">
        <w:rPr>
          <w:rFonts w:cs="Miriam"/>
        </w:rPr>
        <w:t>reproductivos de los estudiantes del Colegio, en su calidad d</w:t>
      </w:r>
      <w:r w:rsidR="00157578" w:rsidRPr="00D13C95">
        <w:rPr>
          <w:rFonts w:cs="Miriam"/>
        </w:rPr>
        <w:t xml:space="preserve">e presidente del comité escolar </w:t>
      </w:r>
      <w:r w:rsidRPr="00D13C95">
        <w:rPr>
          <w:rFonts w:cs="Miriam"/>
        </w:rPr>
        <w:t>de convivencia, acorde con la normatividad vigente y los proto</w:t>
      </w:r>
      <w:r w:rsidR="00157578" w:rsidRPr="00D13C95">
        <w:rPr>
          <w:rFonts w:cs="Miriam"/>
        </w:rPr>
        <w:t xml:space="preserve">colos definidos en la Ruta de </w:t>
      </w:r>
      <w:r w:rsidRPr="00D13C95">
        <w:rPr>
          <w:rFonts w:cs="Miriam"/>
        </w:rPr>
        <w:t>Atención Integral y hacer seguimiento a dichos casos.</w:t>
      </w:r>
    </w:p>
    <w:p w14:paraId="7BA6596B" w14:textId="77777777" w:rsidR="007B51E4" w:rsidRPr="00D13C95" w:rsidRDefault="007B51E4" w:rsidP="00053334">
      <w:pPr>
        <w:pStyle w:val="NoSpacing"/>
        <w:numPr>
          <w:ilvl w:val="1"/>
          <w:numId w:val="57"/>
        </w:numPr>
        <w:jc w:val="both"/>
        <w:rPr>
          <w:rFonts w:cs="Miriam"/>
        </w:rPr>
      </w:pPr>
      <w:r w:rsidRPr="00D13C95">
        <w:rPr>
          <w:rFonts w:cs="Miriam"/>
        </w:rPr>
        <w:t xml:space="preserve">Dar pronta respuesta sobre las irregularidades comunicadas por </w:t>
      </w:r>
      <w:r w:rsidR="00157578" w:rsidRPr="00D13C95">
        <w:rPr>
          <w:rFonts w:cs="Miriam"/>
        </w:rPr>
        <w:t xml:space="preserve">los diferentes estamentos de la </w:t>
      </w:r>
      <w:r w:rsidRPr="00D13C95">
        <w:rPr>
          <w:rFonts w:cs="Miriam"/>
        </w:rPr>
        <w:t>Comunidad Educativa.</w:t>
      </w:r>
    </w:p>
    <w:p w14:paraId="37C14F2A" w14:textId="77777777" w:rsidR="007B51E4" w:rsidRPr="00D13C95" w:rsidRDefault="007B51E4" w:rsidP="00053334">
      <w:pPr>
        <w:pStyle w:val="NoSpacing"/>
        <w:numPr>
          <w:ilvl w:val="1"/>
          <w:numId w:val="57"/>
        </w:numPr>
        <w:jc w:val="both"/>
        <w:rPr>
          <w:rFonts w:cs="Miriam"/>
        </w:rPr>
      </w:pPr>
      <w:r w:rsidRPr="00D13C95">
        <w:rPr>
          <w:rFonts w:cs="Miriam"/>
        </w:rPr>
        <w:t>Dar a conocer a los padres antes o en el momento de la matr</w:t>
      </w:r>
      <w:r w:rsidR="00157578" w:rsidRPr="00D13C95">
        <w:rPr>
          <w:rFonts w:cs="Miriam"/>
        </w:rPr>
        <w:t xml:space="preserve">ícula las características de la </w:t>
      </w:r>
      <w:r w:rsidRPr="00D13C95">
        <w:rPr>
          <w:rFonts w:cs="Miriam"/>
        </w:rPr>
        <w:t>Institución Educativa, los principios que orientan el PEI, el ma</w:t>
      </w:r>
      <w:r w:rsidR="00157578" w:rsidRPr="00D13C95">
        <w:rPr>
          <w:rFonts w:cs="Miriam"/>
        </w:rPr>
        <w:t xml:space="preserve">nual de convivencia, el Plan de </w:t>
      </w:r>
      <w:r w:rsidRPr="00D13C95">
        <w:rPr>
          <w:rFonts w:cs="Miriam"/>
        </w:rPr>
        <w:t>Estudios, las estrategias pedagógicas básicas, el sistema de eval</w:t>
      </w:r>
      <w:r w:rsidR="00157578" w:rsidRPr="00D13C95">
        <w:rPr>
          <w:rFonts w:cs="Miriam"/>
        </w:rPr>
        <w:t xml:space="preserve">uación del establecimiento y el </w:t>
      </w:r>
      <w:r w:rsidRPr="00D13C95">
        <w:rPr>
          <w:rFonts w:cs="Miriam"/>
        </w:rPr>
        <w:t>plan de mejoramiento institucional.</w:t>
      </w:r>
    </w:p>
    <w:p w14:paraId="0E06CA50" w14:textId="77777777" w:rsidR="007B51E4" w:rsidRPr="00D13C95" w:rsidRDefault="007B51E4" w:rsidP="00053334">
      <w:pPr>
        <w:pStyle w:val="NoSpacing"/>
        <w:numPr>
          <w:ilvl w:val="1"/>
          <w:numId w:val="57"/>
        </w:numPr>
        <w:jc w:val="both"/>
        <w:rPr>
          <w:rFonts w:cs="Miriam"/>
        </w:rPr>
      </w:pPr>
      <w:r w:rsidRPr="00D13C95">
        <w:rPr>
          <w:rFonts w:cs="Miriam"/>
        </w:rPr>
        <w:t>Escuchar de manera respetuosa y por conducto regular las o</w:t>
      </w:r>
      <w:r w:rsidR="00157578" w:rsidRPr="00D13C95">
        <w:rPr>
          <w:rFonts w:cs="Miriam"/>
        </w:rPr>
        <w:t xml:space="preserve">piniones de los padres sobre el </w:t>
      </w:r>
      <w:r w:rsidRPr="00D13C95">
        <w:rPr>
          <w:rFonts w:cs="Miriam"/>
        </w:rPr>
        <w:t>proceso educativo de sus hijos, idoneidad de los docentes y directivos.</w:t>
      </w:r>
    </w:p>
    <w:p w14:paraId="358C208D" w14:textId="77777777" w:rsidR="007B51E4" w:rsidRPr="00D13C95" w:rsidRDefault="007B51E4" w:rsidP="00053334">
      <w:pPr>
        <w:pStyle w:val="NoSpacing"/>
        <w:numPr>
          <w:ilvl w:val="1"/>
          <w:numId w:val="57"/>
        </w:numPr>
        <w:jc w:val="both"/>
        <w:rPr>
          <w:rFonts w:cs="Miriam"/>
        </w:rPr>
      </w:pPr>
      <w:r w:rsidRPr="00D13C95">
        <w:rPr>
          <w:rFonts w:cs="Miriam"/>
        </w:rPr>
        <w:t xml:space="preserve">Dar a conocer a los padres la información sobre los resultados de las </w:t>
      </w:r>
      <w:r w:rsidR="00157578" w:rsidRPr="00D13C95">
        <w:rPr>
          <w:rFonts w:cs="Miriam"/>
        </w:rPr>
        <w:t xml:space="preserve">pruebas de evaluación de </w:t>
      </w:r>
      <w:r w:rsidRPr="00D13C95">
        <w:rPr>
          <w:rFonts w:cs="Miriam"/>
        </w:rPr>
        <w:t>la calidad del servicio educativo del CCB.</w:t>
      </w:r>
    </w:p>
    <w:p w14:paraId="5BC9919F" w14:textId="77777777" w:rsidR="007B51E4" w:rsidRPr="00D13C95" w:rsidRDefault="007B51E4" w:rsidP="00053334">
      <w:pPr>
        <w:pStyle w:val="NoSpacing"/>
        <w:numPr>
          <w:ilvl w:val="1"/>
          <w:numId w:val="57"/>
        </w:numPr>
        <w:jc w:val="both"/>
        <w:rPr>
          <w:rFonts w:cs="Miriam"/>
        </w:rPr>
      </w:pPr>
      <w:r w:rsidRPr="00D13C95">
        <w:rPr>
          <w:rFonts w:cs="Miriam"/>
        </w:rPr>
        <w:t>Orientar el proceso educativo con la asistencia del Consejo Académico.</w:t>
      </w:r>
    </w:p>
    <w:p w14:paraId="5EE456C7" w14:textId="77777777" w:rsidR="007B51E4" w:rsidRPr="00D13C95" w:rsidRDefault="007B51E4" w:rsidP="00053334">
      <w:pPr>
        <w:pStyle w:val="NoSpacing"/>
        <w:numPr>
          <w:ilvl w:val="1"/>
          <w:numId w:val="57"/>
        </w:numPr>
        <w:jc w:val="both"/>
        <w:rPr>
          <w:rFonts w:cs="Miriam"/>
        </w:rPr>
      </w:pPr>
      <w:r w:rsidRPr="00D13C95">
        <w:rPr>
          <w:rFonts w:cs="Miriam"/>
        </w:rPr>
        <w:t>Ejercer las funciones disciplinarias que le atribuyan la ley, los reglamentos y el manual de convivencia.</w:t>
      </w:r>
    </w:p>
    <w:p w14:paraId="78E1FE36" w14:textId="77777777" w:rsidR="007B51E4" w:rsidRPr="00D13C95" w:rsidRDefault="007B51E4" w:rsidP="00053334">
      <w:pPr>
        <w:pStyle w:val="NoSpacing"/>
        <w:numPr>
          <w:ilvl w:val="1"/>
          <w:numId w:val="57"/>
        </w:numPr>
        <w:jc w:val="both"/>
        <w:rPr>
          <w:rFonts w:cs="Miriam"/>
        </w:rPr>
      </w:pPr>
      <w:r w:rsidRPr="00D13C95">
        <w:rPr>
          <w:rFonts w:cs="Miriam"/>
        </w:rPr>
        <w:t>Liderar la revisión y ajuste al PEI, el manual de convivencia y el sist</w:t>
      </w:r>
      <w:r w:rsidR="00157578" w:rsidRPr="00D13C95">
        <w:rPr>
          <w:rFonts w:cs="Miriam"/>
        </w:rPr>
        <w:t xml:space="preserve">ema institucional de evaluación </w:t>
      </w:r>
      <w:r w:rsidRPr="00D13C95">
        <w:rPr>
          <w:rFonts w:cs="Miriam"/>
        </w:rPr>
        <w:t>anualmente, en un proceso participativo que involucre a los estudian</w:t>
      </w:r>
      <w:r w:rsidR="00157578" w:rsidRPr="00D13C95">
        <w:rPr>
          <w:rFonts w:cs="Miriam"/>
        </w:rPr>
        <w:t xml:space="preserve">tes y en general a la comunidad </w:t>
      </w:r>
      <w:r w:rsidRPr="00D13C95">
        <w:rPr>
          <w:rFonts w:cs="Miriam"/>
        </w:rPr>
        <w:t>educativa en el marco del Plan de Mejoramiento Institucional.</w:t>
      </w:r>
    </w:p>
    <w:p w14:paraId="10E2495E" w14:textId="77777777" w:rsidR="007B51E4" w:rsidRPr="00D13C95" w:rsidRDefault="007B51E4" w:rsidP="00053334">
      <w:pPr>
        <w:pStyle w:val="NoSpacing"/>
        <w:numPr>
          <w:ilvl w:val="1"/>
          <w:numId w:val="57"/>
        </w:numPr>
        <w:jc w:val="both"/>
        <w:rPr>
          <w:rFonts w:cs="Miriam"/>
        </w:rPr>
      </w:pPr>
      <w:r w:rsidRPr="00D13C95">
        <w:rPr>
          <w:rFonts w:cs="Miriam"/>
        </w:rPr>
        <w:t>Promover actividades de beneficio social que vinculen al establecimiento con la comunidad local.</w:t>
      </w:r>
    </w:p>
    <w:p w14:paraId="5425566A" w14:textId="77777777" w:rsidR="007B51E4" w:rsidRPr="00D13C95" w:rsidRDefault="007B51E4" w:rsidP="00053334">
      <w:pPr>
        <w:pStyle w:val="NoSpacing"/>
        <w:numPr>
          <w:ilvl w:val="1"/>
          <w:numId w:val="57"/>
        </w:numPr>
        <w:jc w:val="both"/>
        <w:rPr>
          <w:rFonts w:cs="Miriam"/>
        </w:rPr>
      </w:pPr>
      <w:r w:rsidRPr="00D13C95">
        <w:rPr>
          <w:rFonts w:cs="Miriam"/>
        </w:rPr>
        <w:t>Aplicar las disposiciones que se expidan por parte del estado, atinent</w:t>
      </w:r>
      <w:r w:rsidR="00157578" w:rsidRPr="00D13C95">
        <w:rPr>
          <w:rFonts w:cs="Miriam"/>
        </w:rPr>
        <w:t xml:space="preserve">es a la prestación del servicio </w:t>
      </w:r>
      <w:r w:rsidRPr="00D13C95">
        <w:rPr>
          <w:rFonts w:cs="Miriam"/>
        </w:rPr>
        <w:t>público educativo.</w:t>
      </w:r>
    </w:p>
    <w:p w14:paraId="37711459" w14:textId="77777777" w:rsidR="007B51E4" w:rsidRPr="00D13C95" w:rsidRDefault="007B51E4" w:rsidP="00053334">
      <w:pPr>
        <w:pStyle w:val="NoSpacing"/>
        <w:numPr>
          <w:ilvl w:val="1"/>
          <w:numId w:val="57"/>
        </w:numPr>
        <w:jc w:val="both"/>
        <w:rPr>
          <w:rFonts w:cs="Miriam"/>
        </w:rPr>
      </w:pPr>
      <w:r w:rsidRPr="00D13C95">
        <w:rPr>
          <w:rFonts w:cs="Miriam"/>
        </w:rPr>
        <w:t>Definir el horario de la jornada escolar y los períodos de clases al comienzo de cada año lectivo.</w:t>
      </w:r>
    </w:p>
    <w:p w14:paraId="08266D22" w14:textId="77777777" w:rsidR="007B51E4" w:rsidRPr="00D13C95" w:rsidRDefault="007B51E4" w:rsidP="00053334">
      <w:pPr>
        <w:pStyle w:val="NoSpacing"/>
        <w:numPr>
          <w:ilvl w:val="1"/>
          <w:numId w:val="57"/>
        </w:numPr>
        <w:jc w:val="both"/>
        <w:rPr>
          <w:rFonts w:cs="Miriam"/>
        </w:rPr>
      </w:pPr>
      <w:r w:rsidRPr="00D13C95">
        <w:rPr>
          <w:rFonts w:cs="Miriam"/>
        </w:rPr>
        <w:t>Realizar la evaluación anual del desempeño de los docentes, direct</w:t>
      </w:r>
      <w:r w:rsidR="00157578" w:rsidRPr="00D13C95">
        <w:rPr>
          <w:rFonts w:cs="Miriam"/>
        </w:rPr>
        <w:t xml:space="preserve">ivos docentes y administrativos </w:t>
      </w:r>
      <w:r w:rsidRPr="00D13C95">
        <w:rPr>
          <w:rFonts w:cs="Miriam"/>
        </w:rPr>
        <w:t>a su cargo.</w:t>
      </w:r>
    </w:p>
    <w:p w14:paraId="453559D0" w14:textId="77777777" w:rsidR="007B51E4" w:rsidRDefault="007B51E4" w:rsidP="00053334">
      <w:pPr>
        <w:pStyle w:val="NoSpacing"/>
        <w:numPr>
          <w:ilvl w:val="1"/>
          <w:numId w:val="57"/>
        </w:numPr>
        <w:jc w:val="both"/>
        <w:rPr>
          <w:rFonts w:cs="Miriam"/>
        </w:rPr>
      </w:pPr>
      <w:r w:rsidRPr="00D13C95">
        <w:rPr>
          <w:rFonts w:cs="Miriam"/>
        </w:rPr>
        <w:t>Las demás funciones afines o complementarias con las anteriores que le atribuya el PEI.</w:t>
      </w:r>
    </w:p>
    <w:p w14:paraId="2AC35DB3" w14:textId="77777777" w:rsidR="00FD07B3" w:rsidRDefault="00FD07B3" w:rsidP="00FD07B3">
      <w:pPr>
        <w:pStyle w:val="NoSpacing"/>
        <w:ind w:left="1440"/>
        <w:jc w:val="both"/>
        <w:rPr>
          <w:rFonts w:cs="Miriam"/>
        </w:rPr>
      </w:pPr>
    </w:p>
    <w:p w14:paraId="23EE6D67" w14:textId="77777777" w:rsidR="00891A91" w:rsidRDefault="00891A91" w:rsidP="00FD07B3">
      <w:pPr>
        <w:pStyle w:val="NoSpacing"/>
        <w:ind w:left="1440"/>
        <w:jc w:val="both"/>
        <w:rPr>
          <w:rFonts w:cs="Miriam"/>
        </w:rPr>
      </w:pPr>
    </w:p>
    <w:p w14:paraId="0CE7C5F0" w14:textId="77777777" w:rsidR="00891A91" w:rsidRDefault="00891A91" w:rsidP="00FD07B3">
      <w:pPr>
        <w:pStyle w:val="NoSpacing"/>
        <w:ind w:left="1440"/>
        <w:jc w:val="both"/>
        <w:rPr>
          <w:rFonts w:cs="Miriam"/>
        </w:rPr>
      </w:pPr>
    </w:p>
    <w:p w14:paraId="32A14089" w14:textId="77777777" w:rsidR="00891A91" w:rsidRDefault="00891A91" w:rsidP="00FD07B3">
      <w:pPr>
        <w:pStyle w:val="NoSpacing"/>
        <w:ind w:left="1440"/>
        <w:jc w:val="both"/>
        <w:rPr>
          <w:rFonts w:cs="Miriam"/>
        </w:rPr>
      </w:pPr>
    </w:p>
    <w:p w14:paraId="6F359205" w14:textId="77777777" w:rsidR="00891A91" w:rsidRDefault="00891A91" w:rsidP="00FD07B3">
      <w:pPr>
        <w:pStyle w:val="NoSpacing"/>
        <w:ind w:left="1440"/>
        <w:jc w:val="both"/>
        <w:rPr>
          <w:rFonts w:cs="Miriam"/>
        </w:rPr>
      </w:pPr>
    </w:p>
    <w:p w14:paraId="752FCA3E" w14:textId="77777777" w:rsidR="00891A91" w:rsidRDefault="00891A91" w:rsidP="00FD07B3">
      <w:pPr>
        <w:pStyle w:val="NoSpacing"/>
        <w:ind w:left="1440"/>
        <w:jc w:val="both"/>
        <w:rPr>
          <w:rFonts w:cs="Miriam"/>
        </w:rPr>
      </w:pPr>
    </w:p>
    <w:p w14:paraId="456E9340" w14:textId="77777777" w:rsidR="007B51E4" w:rsidRDefault="007B51E4" w:rsidP="007459F7">
      <w:pPr>
        <w:pStyle w:val="NoSpacing"/>
        <w:rPr>
          <w:rFonts w:cs="Miriam"/>
        </w:rPr>
      </w:pPr>
      <w:r w:rsidRPr="00891A91">
        <w:rPr>
          <w:rFonts w:cs="Miriam"/>
        </w:rPr>
        <w:t>_6. INSTANCIAS DE PARTICIPACIÓN DE LA COMUNIDAD EDUCATIVA</w:t>
      </w:r>
    </w:p>
    <w:p w14:paraId="3E13D94A" w14:textId="77777777" w:rsidR="00891A91" w:rsidRPr="00891A91" w:rsidRDefault="00891A91" w:rsidP="00891A91">
      <w:pPr>
        <w:pStyle w:val="NoSpacing"/>
        <w:jc w:val="center"/>
        <w:rPr>
          <w:rFonts w:cs="Miriam"/>
        </w:rPr>
      </w:pPr>
    </w:p>
    <w:p w14:paraId="1A83B9F6" w14:textId="77777777" w:rsidR="007B51E4" w:rsidRDefault="007B51E4" w:rsidP="00D13C95">
      <w:pPr>
        <w:pStyle w:val="NoSpacing"/>
        <w:jc w:val="both"/>
        <w:rPr>
          <w:rFonts w:cs="Miriam"/>
          <w:b/>
        </w:rPr>
      </w:pPr>
      <w:r w:rsidRPr="00D13C95">
        <w:rPr>
          <w:rFonts w:cs="Miriam"/>
          <w:b/>
        </w:rPr>
        <w:t>_6.1 CONSEJO ESTUDIANTIL</w:t>
      </w:r>
    </w:p>
    <w:p w14:paraId="4A81D02F" w14:textId="77777777" w:rsidR="00891A91" w:rsidRPr="00D13C95" w:rsidRDefault="00891A91" w:rsidP="00D13C95">
      <w:pPr>
        <w:pStyle w:val="NoSpacing"/>
        <w:jc w:val="both"/>
        <w:rPr>
          <w:rFonts w:cs="Miriam"/>
          <w:b/>
        </w:rPr>
      </w:pPr>
    </w:p>
    <w:p w14:paraId="711C6F4A" w14:textId="77777777" w:rsidR="007B51E4" w:rsidRDefault="007B51E4" w:rsidP="00D13C95">
      <w:pPr>
        <w:pStyle w:val="NoSpacing"/>
        <w:jc w:val="both"/>
        <w:rPr>
          <w:rFonts w:cs="Miriam"/>
        </w:rPr>
      </w:pPr>
      <w:r w:rsidRPr="00D13C95">
        <w:rPr>
          <w:rFonts w:cs="Miriam"/>
        </w:rPr>
        <w:t>El Consejo Estudiantil es el máximo órgano colegiado de los estudiante</w:t>
      </w:r>
      <w:r w:rsidR="00157578" w:rsidRPr="00D13C95">
        <w:rPr>
          <w:rFonts w:cs="Miriam"/>
        </w:rPr>
        <w:t xml:space="preserve">s, que asegura la garantía y el </w:t>
      </w:r>
      <w:r w:rsidRPr="00D13C95">
        <w:rPr>
          <w:rFonts w:cs="Miriam"/>
        </w:rPr>
        <w:t xml:space="preserve">continuo ejercicio de la participación por parte de los educandos y para </w:t>
      </w:r>
      <w:r w:rsidR="003B380D" w:rsidRPr="00D13C95">
        <w:rPr>
          <w:rFonts w:cs="Miriam"/>
        </w:rPr>
        <w:t xml:space="preserve">servir de buen ejemplo y modelo </w:t>
      </w:r>
      <w:r w:rsidRPr="00D13C95">
        <w:rPr>
          <w:rFonts w:cs="Miriam"/>
        </w:rPr>
        <w:t>en el ejercicio de un liderazgo positivo en la vida escolar. Brinda la o</w:t>
      </w:r>
      <w:r w:rsidR="003B380D" w:rsidRPr="00D13C95">
        <w:rPr>
          <w:rFonts w:cs="Miriam"/>
        </w:rPr>
        <w:t xml:space="preserve">portunidad a los estudiantes de </w:t>
      </w:r>
      <w:r w:rsidRPr="00D13C95">
        <w:rPr>
          <w:rFonts w:cs="Miriam"/>
        </w:rPr>
        <w:t>participar en proyectos comunitarios, por lo tanto antes de procederse a su</w:t>
      </w:r>
      <w:r w:rsidR="003B380D" w:rsidRPr="00D13C95">
        <w:rPr>
          <w:rFonts w:cs="Miriam"/>
        </w:rPr>
        <w:t xml:space="preserve"> elección, los aspirantes deben </w:t>
      </w:r>
      <w:r w:rsidRPr="00D13C95">
        <w:rPr>
          <w:rFonts w:cs="Miriam"/>
        </w:rPr>
        <w:t>presentar, ante sus compañeros, sus puntos de vista y sus planes de trabajo.</w:t>
      </w:r>
    </w:p>
    <w:p w14:paraId="6AE67060" w14:textId="77777777" w:rsidR="00891A91" w:rsidRPr="00D13C95" w:rsidRDefault="00891A91" w:rsidP="00D13C95">
      <w:pPr>
        <w:pStyle w:val="NoSpacing"/>
        <w:jc w:val="both"/>
        <w:rPr>
          <w:rFonts w:cs="Miriam"/>
        </w:rPr>
      </w:pPr>
    </w:p>
    <w:p w14:paraId="257214E1" w14:textId="77777777" w:rsidR="007B51E4" w:rsidRPr="00D13C95" w:rsidRDefault="007B51E4" w:rsidP="00D13C95">
      <w:pPr>
        <w:pStyle w:val="NoSpacing"/>
        <w:jc w:val="both"/>
        <w:rPr>
          <w:rFonts w:cs="Miriam"/>
          <w:b/>
        </w:rPr>
      </w:pPr>
      <w:r w:rsidRPr="00D13C95">
        <w:rPr>
          <w:rFonts w:cs="Miriam"/>
          <w:b/>
        </w:rPr>
        <w:t>_6.1.1 Requisitos para ser Miembro del Consejo Estudiantil, Prefect, Head Boy, Head Girl y Personero</w:t>
      </w:r>
    </w:p>
    <w:p w14:paraId="2497B4E9" w14:textId="67EE04A6" w:rsidR="007B51E4" w:rsidRPr="00D13C95" w:rsidRDefault="007B51E4" w:rsidP="00053334">
      <w:pPr>
        <w:pStyle w:val="NoSpacing"/>
        <w:numPr>
          <w:ilvl w:val="1"/>
          <w:numId w:val="58"/>
        </w:numPr>
        <w:jc w:val="both"/>
        <w:rPr>
          <w:rFonts w:cs="Miriam"/>
        </w:rPr>
      </w:pPr>
      <w:r w:rsidRPr="00D13C95">
        <w:rPr>
          <w:rFonts w:cs="Miriam"/>
        </w:rPr>
        <w:t xml:space="preserve">Evidenciar los atributos del Perfil de la Comunidad Educativa. </w:t>
      </w:r>
      <w:r w:rsidR="003B380D" w:rsidRPr="00D13C95">
        <w:rPr>
          <w:rFonts w:cs="Miriam"/>
        </w:rPr>
        <w:t xml:space="preserve">Para los aspirantes a Head Boy, </w:t>
      </w:r>
      <w:r w:rsidRPr="00D13C95">
        <w:rPr>
          <w:rFonts w:cs="Miriam"/>
        </w:rPr>
        <w:t xml:space="preserve">Head Girl </w:t>
      </w:r>
      <w:r w:rsidR="00F957ED">
        <w:rPr>
          <w:rFonts w:cs="Miriam"/>
        </w:rPr>
        <w:t xml:space="preserve">y </w:t>
      </w:r>
      <w:r w:rsidR="00A750FF">
        <w:rPr>
          <w:rFonts w:cs="Miriam"/>
        </w:rPr>
        <w:t>P</w:t>
      </w:r>
      <w:r w:rsidR="00F957ED">
        <w:rPr>
          <w:rFonts w:cs="Miriam"/>
        </w:rPr>
        <w:t xml:space="preserve">ersonero </w:t>
      </w:r>
      <w:r w:rsidRPr="00D13C95">
        <w:rPr>
          <w:rFonts w:cs="Miriam"/>
        </w:rPr>
        <w:t>esto implica comprometerse por escrito a presentar el Diploma IB.</w:t>
      </w:r>
    </w:p>
    <w:p w14:paraId="6B0418D2" w14:textId="3BEC2AAD" w:rsidR="007B51E4" w:rsidRPr="00D13C95" w:rsidRDefault="007B51E4" w:rsidP="00053334">
      <w:pPr>
        <w:pStyle w:val="NoSpacing"/>
        <w:numPr>
          <w:ilvl w:val="1"/>
          <w:numId w:val="58"/>
        </w:numPr>
        <w:jc w:val="both"/>
        <w:rPr>
          <w:rFonts w:cs="Miriam"/>
        </w:rPr>
      </w:pPr>
      <w:r w:rsidRPr="00D13C95">
        <w:rPr>
          <w:rFonts w:cs="Miriam"/>
        </w:rPr>
        <w:t>Ser un estudiante líder y con actitudes positivas. Para los asp</w:t>
      </w:r>
      <w:r w:rsidR="003B380D" w:rsidRPr="00D13C95">
        <w:rPr>
          <w:rFonts w:cs="Miriam"/>
        </w:rPr>
        <w:t xml:space="preserve">irantes a Head Boy, Head Girl </w:t>
      </w:r>
      <w:ins w:id="942" w:author="Diana Velazquez" w:date="2016-03-28T16:33:00Z">
        <w:r w:rsidR="005116AB" w:rsidRPr="005116AB">
          <w:rPr>
            <w:rFonts w:cs="Miriam"/>
            <w:strike/>
            <w:highlight w:val="lightGray"/>
            <w:rPrChange w:id="943" w:author="Diana Velazquez" w:date="2016-03-28T16:33:00Z">
              <w:rPr>
                <w:rFonts w:cs="Miriam"/>
              </w:rPr>
            </w:rPrChange>
          </w:rPr>
          <w:t>y Personero</w:t>
        </w:r>
        <w:r w:rsidR="005116AB">
          <w:rPr>
            <w:rFonts w:cs="Miriam"/>
          </w:rPr>
          <w:t xml:space="preserve">, </w:t>
        </w:r>
      </w:ins>
      <w:commentRangeStart w:id="944"/>
      <w:del w:id="945" w:author="Secretaria Juridico" w:date="2016-03-07T14:35:00Z">
        <w:r w:rsidR="003B380D" w:rsidRPr="00D13C95" w:rsidDel="0012230D">
          <w:rPr>
            <w:rFonts w:cs="Miriam"/>
          </w:rPr>
          <w:delText xml:space="preserve">y </w:delText>
        </w:r>
        <w:r w:rsidRPr="00D13C95" w:rsidDel="0012230D">
          <w:rPr>
            <w:rFonts w:cs="Miriam"/>
          </w:rPr>
          <w:delText>Personero</w:delText>
        </w:r>
      </w:del>
      <w:r w:rsidRPr="00D13C95">
        <w:rPr>
          <w:rFonts w:cs="Miriam"/>
        </w:rPr>
        <w:t xml:space="preserve"> </w:t>
      </w:r>
      <w:commentRangeEnd w:id="944"/>
      <w:r w:rsidR="008F0B0A">
        <w:rPr>
          <w:rStyle w:val="CommentReference"/>
        </w:rPr>
        <w:commentReference w:id="944"/>
      </w:r>
      <w:r w:rsidRPr="00D13C95">
        <w:rPr>
          <w:rFonts w:cs="Miriam"/>
        </w:rPr>
        <w:t>esto implica haber sido miembro del Consejo Estudiant</w:t>
      </w:r>
      <w:r w:rsidR="003B380D" w:rsidRPr="00D13C95">
        <w:rPr>
          <w:rFonts w:cs="Miriam"/>
        </w:rPr>
        <w:t xml:space="preserve">il de Bachillerato por lo menos </w:t>
      </w:r>
      <w:r w:rsidRPr="00D13C95">
        <w:rPr>
          <w:rFonts w:cs="Miriam"/>
        </w:rPr>
        <w:t>por un año.</w:t>
      </w:r>
    </w:p>
    <w:p w14:paraId="173929C0" w14:textId="77777777" w:rsidR="007B51E4" w:rsidRPr="00D13C95" w:rsidRDefault="007B51E4" w:rsidP="00053334">
      <w:pPr>
        <w:pStyle w:val="NoSpacing"/>
        <w:numPr>
          <w:ilvl w:val="1"/>
          <w:numId w:val="58"/>
        </w:numPr>
        <w:jc w:val="both"/>
        <w:rPr>
          <w:rFonts w:cs="Miriam"/>
        </w:rPr>
      </w:pPr>
      <w:r w:rsidRPr="00D13C95">
        <w:rPr>
          <w:rFonts w:cs="Miriam"/>
        </w:rPr>
        <w:t>Ser persona conciliadora ante conflictos que a veces se presentan en la comunidad educativa.</w:t>
      </w:r>
    </w:p>
    <w:p w14:paraId="07036F2A" w14:textId="4650D94A" w:rsidR="007B51E4" w:rsidRPr="00D13C95" w:rsidRDefault="007B51E4" w:rsidP="00053334">
      <w:pPr>
        <w:pStyle w:val="NoSpacing"/>
        <w:numPr>
          <w:ilvl w:val="1"/>
          <w:numId w:val="58"/>
        </w:numPr>
        <w:jc w:val="both"/>
        <w:rPr>
          <w:rFonts w:cs="Miriam"/>
        </w:rPr>
      </w:pPr>
      <w:r w:rsidRPr="00D13C95">
        <w:rPr>
          <w:rFonts w:cs="Miriam"/>
        </w:rPr>
        <w:t>Tener un buen rendimiento académico</w:t>
      </w:r>
      <w:commentRangeStart w:id="946"/>
      <w:ins w:id="947" w:author="Secretaria Juridico" w:date="2016-03-07T14:23:00Z">
        <w:r w:rsidR="00451C25">
          <w:rPr>
            <w:rFonts w:cs="Miriam"/>
          </w:rPr>
          <w:t xml:space="preserve">, </w:t>
        </w:r>
      </w:ins>
      <w:del w:id="948" w:author="Secretaria Juridico" w:date="2016-03-07T14:23:00Z">
        <w:r w:rsidRPr="00D13C95" w:rsidDel="00451C25">
          <w:rPr>
            <w:rFonts w:cs="Miriam"/>
          </w:rPr>
          <w:delText xml:space="preserve"> P</w:delText>
        </w:r>
      </w:del>
      <w:ins w:id="949" w:author="Secretaria Juridico" w:date="2016-03-07T14:23:00Z">
        <w:r w:rsidR="00451C25">
          <w:rPr>
            <w:rFonts w:cs="Miriam"/>
          </w:rPr>
          <w:t>p</w:t>
        </w:r>
      </w:ins>
      <w:r w:rsidRPr="00D13C95">
        <w:rPr>
          <w:rFonts w:cs="Miriam"/>
        </w:rPr>
        <w:t>ara Bachillerato est</w:t>
      </w:r>
      <w:r w:rsidR="00431DB6" w:rsidRPr="00D13C95">
        <w:rPr>
          <w:rFonts w:cs="Miriam"/>
        </w:rPr>
        <w:t xml:space="preserve">o implica un promedio mínimo de </w:t>
      </w:r>
      <w:ins w:id="950" w:author="Secretaria Juridico" w:date="2016-03-07T14:23:00Z">
        <w:r w:rsidR="00451C25" w:rsidRPr="005116AB">
          <w:rPr>
            <w:rFonts w:cs="Miriam"/>
            <w:highlight w:val="lightGray"/>
            <w:rPrChange w:id="951" w:author="Diana Velazquez" w:date="2016-03-28T16:33:00Z">
              <w:rPr>
                <w:rFonts w:cs="Miriam"/>
              </w:rPr>
            </w:rPrChange>
          </w:rPr>
          <w:t>5.0 de séptimo a décimo y 4.5 en 11 y 12 al finalizar el año lectivo</w:t>
        </w:r>
      </w:ins>
      <w:del w:id="952" w:author="Secretaria Juridico" w:date="2016-03-07T14:24:00Z">
        <w:r w:rsidRPr="00D13C95" w:rsidDel="00451C25">
          <w:rPr>
            <w:rFonts w:cs="Miriam"/>
          </w:rPr>
          <w:delText>5/7 al finalizar el año lectivo anterior</w:delText>
        </w:r>
      </w:del>
      <w:r w:rsidRPr="00D13C95">
        <w:rPr>
          <w:rFonts w:cs="Miriam"/>
        </w:rPr>
        <w:t>.</w:t>
      </w:r>
      <w:commentRangeEnd w:id="946"/>
      <w:r w:rsidR="00451C25">
        <w:rPr>
          <w:rStyle w:val="CommentReference"/>
        </w:rPr>
        <w:commentReference w:id="946"/>
      </w:r>
    </w:p>
    <w:p w14:paraId="29CC4B84" w14:textId="77777777" w:rsidR="007B51E4" w:rsidRPr="00D13C95" w:rsidRDefault="007B51E4" w:rsidP="00053334">
      <w:pPr>
        <w:pStyle w:val="NoSpacing"/>
        <w:numPr>
          <w:ilvl w:val="1"/>
          <w:numId w:val="58"/>
        </w:numPr>
        <w:jc w:val="both"/>
        <w:rPr>
          <w:rFonts w:cs="Miriam"/>
        </w:rPr>
      </w:pPr>
      <w:r w:rsidRPr="00D13C95">
        <w:rPr>
          <w:rFonts w:cs="Miriam"/>
        </w:rPr>
        <w:t>Tener un buen manejo de sus dos lenguas y utilizar su seg</w:t>
      </w:r>
      <w:r w:rsidR="003B380D" w:rsidRPr="00D13C95">
        <w:rPr>
          <w:rFonts w:cs="Miriam"/>
        </w:rPr>
        <w:t xml:space="preserve">unda lengua en los discursos de </w:t>
      </w:r>
      <w:r w:rsidRPr="00D13C95">
        <w:rPr>
          <w:rFonts w:cs="Miriam"/>
        </w:rPr>
        <w:t>campaña y otros públicos que así lo requieran.</w:t>
      </w:r>
    </w:p>
    <w:p w14:paraId="1D79D5B5" w14:textId="77777777" w:rsidR="007B51E4" w:rsidRPr="00D13C95" w:rsidRDefault="007B51E4" w:rsidP="00053334">
      <w:pPr>
        <w:pStyle w:val="NoSpacing"/>
        <w:numPr>
          <w:ilvl w:val="1"/>
          <w:numId w:val="58"/>
        </w:numPr>
        <w:jc w:val="both"/>
        <w:rPr>
          <w:rFonts w:cs="Miriam"/>
        </w:rPr>
      </w:pPr>
      <w:r w:rsidRPr="00D13C95">
        <w:rPr>
          <w:rFonts w:cs="Miriam"/>
        </w:rPr>
        <w:t>Observar buen comportamiento, que sirva de ejemplo a toda la Ins</w:t>
      </w:r>
      <w:r w:rsidR="003B380D" w:rsidRPr="00D13C95">
        <w:rPr>
          <w:rFonts w:cs="Miriam"/>
        </w:rPr>
        <w:t xml:space="preserve">titución. Esto implica no haber </w:t>
      </w:r>
      <w:r w:rsidRPr="00D13C95">
        <w:rPr>
          <w:rFonts w:cs="Miriam"/>
        </w:rPr>
        <w:t>tenido sanciones disciplinarias por faltas graves o muy graves durante el año lectivo anterior.</w:t>
      </w:r>
    </w:p>
    <w:p w14:paraId="6608308E" w14:textId="77777777" w:rsidR="007B51E4" w:rsidRPr="00D13C95" w:rsidRDefault="007B51E4" w:rsidP="00053334">
      <w:pPr>
        <w:pStyle w:val="NoSpacing"/>
        <w:numPr>
          <w:ilvl w:val="1"/>
          <w:numId w:val="58"/>
        </w:numPr>
        <w:jc w:val="both"/>
        <w:rPr>
          <w:rFonts w:cs="Miriam"/>
        </w:rPr>
      </w:pPr>
      <w:r w:rsidRPr="00D13C95">
        <w:rPr>
          <w:rFonts w:cs="Miriam"/>
        </w:rPr>
        <w:t>Saber escuchar las observaciones de los compañeros, los docentes y los directivos.</w:t>
      </w:r>
    </w:p>
    <w:p w14:paraId="633BB371" w14:textId="77777777" w:rsidR="007B51E4" w:rsidRPr="00D13C95" w:rsidRDefault="007B51E4" w:rsidP="00053334">
      <w:pPr>
        <w:pStyle w:val="NoSpacing"/>
        <w:numPr>
          <w:ilvl w:val="1"/>
          <w:numId w:val="58"/>
        </w:numPr>
        <w:jc w:val="both"/>
        <w:rPr>
          <w:rFonts w:cs="Miriam"/>
        </w:rPr>
      </w:pPr>
      <w:r w:rsidRPr="00D13C95">
        <w:rPr>
          <w:rFonts w:cs="Miriam"/>
        </w:rPr>
        <w:t>Tener sentido de pertenencia hacia el CCB.</w:t>
      </w:r>
    </w:p>
    <w:p w14:paraId="045FD98F" w14:textId="77777777" w:rsidR="007B51E4" w:rsidRPr="00D13C95" w:rsidRDefault="007B51E4" w:rsidP="00053334">
      <w:pPr>
        <w:pStyle w:val="NoSpacing"/>
        <w:numPr>
          <w:ilvl w:val="1"/>
          <w:numId w:val="58"/>
        </w:numPr>
        <w:jc w:val="both"/>
        <w:rPr>
          <w:rFonts w:cs="Miriam"/>
        </w:rPr>
      </w:pPr>
      <w:r w:rsidRPr="00D13C95">
        <w:rPr>
          <w:rFonts w:cs="Miriam"/>
        </w:rPr>
        <w:t xml:space="preserve">Poseer la disposición para cumplir responsablemente con </w:t>
      </w:r>
      <w:r w:rsidR="003B380D" w:rsidRPr="00D13C95">
        <w:rPr>
          <w:rFonts w:cs="Miriam"/>
        </w:rPr>
        <w:t xml:space="preserve">los compromisos adquiridos como </w:t>
      </w:r>
      <w:r w:rsidRPr="00D13C95">
        <w:rPr>
          <w:rFonts w:cs="Miriam"/>
        </w:rPr>
        <w:t>miembro del Consejo Estudiantil.</w:t>
      </w:r>
    </w:p>
    <w:p w14:paraId="6C29FED1" w14:textId="77777777" w:rsidR="007B51E4" w:rsidRPr="00D13C95" w:rsidRDefault="007B51E4" w:rsidP="00053334">
      <w:pPr>
        <w:pStyle w:val="NoSpacing"/>
        <w:numPr>
          <w:ilvl w:val="1"/>
          <w:numId w:val="58"/>
        </w:numPr>
        <w:jc w:val="both"/>
        <w:rPr>
          <w:rFonts w:cs="Miriam"/>
        </w:rPr>
      </w:pPr>
      <w:r w:rsidRPr="00D13C95">
        <w:rPr>
          <w:rFonts w:cs="Miriam"/>
        </w:rPr>
        <w:t>Estar a paz y salvo con el CCB.</w:t>
      </w:r>
    </w:p>
    <w:p w14:paraId="222176CA" w14:textId="77777777" w:rsidR="007B51E4" w:rsidRDefault="007B51E4" w:rsidP="00053334">
      <w:pPr>
        <w:pStyle w:val="NoSpacing"/>
        <w:numPr>
          <w:ilvl w:val="1"/>
          <w:numId w:val="58"/>
        </w:numPr>
        <w:jc w:val="both"/>
        <w:rPr>
          <w:rFonts w:cs="Miriam"/>
        </w:rPr>
      </w:pPr>
      <w:r w:rsidRPr="00D13C95">
        <w:rPr>
          <w:rFonts w:cs="Miriam"/>
        </w:rPr>
        <w:t>En Bachillerato, todo candidato deberá inscribir su candidatura por</w:t>
      </w:r>
      <w:r w:rsidR="00431DB6" w:rsidRPr="00D13C95">
        <w:rPr>
          <w:rFonts w:cs="Miriam"/>
        </w:rPr>
        <w:t xml:space="preserve"> medio de una carta dirigida al </w:t>
      </w:r>
      <w:r w:rsidRPr="00D13C95">
        <w:rPr>
          <w:rFonts w:cs="Miriam"/>
        </w:rPr>
        <w:t>Jefe de Sección. Los candidatos no podrán iniciar campaña hasta r</w:t>
      </w:r>
      <w:r w:rsidR="00431DB6" w:rsidRPr="00D13C95">
        <w:rPr>
          <w:rFonts w:cs="Miriam"/>
        </w:rPr>
        <w:t xml:space="preserve">ecibir el aval del cumplimiento </w:t>
      </w:r>
      <w:r w:rsidRPr="00D13C95">
        <w:rPr>
          <w:rFonts w:cs="Miriam"/>
        </w:rPr>
        <w:t>de los requisitos anteriores por escrito.</w:t>
      </w:r>
    </w:p>
    <w:p w14:paraId="78D6D55B" w14:textId="77777777" w:rsidR="00891A91" w:rsidRPr="00D13C95" w:rsidRDefault="00891A91" w:rsidP="00891A91">
      <w:pPr>
        <w:pStyle w:val="NoSpacing"/>
        <w:ind w:left="1440"/>
        <w:jc w:val="both"/>
        <w:rPr>
          <w:rFonts w:cs="Miriam"/>
        </w:rPr>
      </w:pPr>
    </w:p>
    <w:p w14:paraId="64C40A2E" w14:textId="77777777" w:rsidR="007B51E4" w:rsidRPr="00D13C95" w:rsidRDefault="007B51E4" w:rsidP="00D13C95">
      <w:pPr>
        <w:pStyle w:val="NoSpacing"/>
        <w:jc w:val="both"/>
        <w:rPr>
          <w:rFonts w:cs="Miriam"/>
          <w:b/>
        </w:rPr>
      </w:pPr>
      <w:r w:rsidRPr="00D13C95">
        <w:rPr>
          <w:rFonts w:cs="Miriam"/>
          <w:b/>
        </w:rPr>
        <w:t>_6.1.2 Elección del Consejo Estudiantil</w:t>
      </w:r>
    </w:p>
    <w:p w14:paraId="4FC765F2" w14:textId="77777777" w:rsidR="007B51E4" w:rsidRPr="00D13C95" w:rsidRDefault="007B51E4" w:rsidP="00D13C95">
      <w:pPr>
        <w:pStyle w:val="NoSpacing"/>
        <w:jc w:val="both"/>
        <w:rPr>
          <w:rFonts w:cs="Miriam"/>
        </w:rPr>
      </w:pPr>
      <w:r w:rsidRPr="00D13C95">
        <w:rPr>
          <w:rFonts w:cs="Miriam"/>
        </w:rPr>
        <w:t>Las elecciones tendrán lugar en el transcurso de las 4 primeras semanas de iniciación de las activ</w:t>
      </w:r>
      <w:r w:rsidR="00431DB6" w:rsidRPr="00D13C95">
        <w:rPr>
          <w:rFonts w:cs="Miriam"/>
        </w:rPr>
        <w:t xml:space="preserve">idades </w:t>
      </w:r>
      <w:r w:rsidRPr="00D13C95">
        <w:rPr>
          <w:rFonts w:cs="Miriam"/>
        </w:rPr>
        <w:t>académicas.</w:t>
      </w:r>
    </w:p>
    <w:p w14:paraId="2F9EC996" w14:textId="77777777" w:rsidR="007B51E4" w:rsidRPr="00D13C95" w:rsidRDefault="007B51E4" w:rsidP="00D13C95">
      <w:pPr>
        <w:pStyle w:val="NoSpacing"/>
        <w:jc w:val="both"/>
        <w:rPr>
          <w:rFonts w:cs="Miriam"/>
        </w:rPr>
      </w:pPr>
      <w:r w:rsidRPr="00D13C95">
        <w:rPr>
          <w:rFonts w:cs="Miriam"/>
        </w:rPr>
        <w:t>Los Consejos Estudiantiles tienen para su asesoría un docente o directivo designado por el Jefe de Sección.</w:t>
      </w:r>
    </w:p>
    <w:p w14:paraId="79A83CB5" w14:textId="77777777" w:rsidR="007B51E4" w:rsidRDefault="007B51E4" w:rsidP="00D13C95">
      <w:pPr>
        <w:pStyle w:val="NoSpacing"/>
        <w:jc w:val="both"/>
        <w:rPr>
          <w:rFonts w:cs="Miriam"/>
        </w:rPr>
      </w:pPr>
      <w:r w:rsidRPr="00D13C95">
        <w:rPr>
          <w:rFonts w:cs="Miriam"/>
        </w:rPr>
        <w:t>En Bachillerato el docente acompañará en las ocasiones en que sea necesario.</w:t>
      </w:r>
    </w:p>
    <w:p w14:paraId="462DD4F4" w14:textId="77777777" w:rsidR="00891A91" w:rsidRPr="00D13C95" w:rsidRDefault="00891A91" w:rsidP="00D13C95">
      <w:pPr>
        <w:pStyle w:val="NoSpacing"/>
        <w:jc w:val="both"/>
        <w:rPr>
          <w:rFonts w:cs="Miriam"/>
        </w:rPr>
      </w:pPr>
    </w:p>
    <w:p w14:paraId="674F6F60" w14:textId="77777777" w:rsidR="007B51E4" w:rsidRDefault="007B51E4" w:rsidP="00D13C95">
      <w:pPr>
        <w:pStyle w:val="NoSpacing"/>
        <w:jc w:val="both"/>
        <w:rPr>
          <w:rFonts w:cs="Miriam"/>
        </w:rPr>
      </w:pPr>
      <w:r w:rsidRPr="00891A91">
        <w:rPr>
          <w:rFonts w:cs="Miriam"/>
          <w:b/>
        </w:rPr>
        <w:t>_</w:t>
      </w:r>
      <w:commentRangeStart w:id="953"/>
      <w:r w:rsidRPr="00891A91">
        <w:rPr>
          <w:rFonts w:cs="Miriam"/>
          <w:b/>
        </w:rPr>
        <w:t>El Consejo Estudiantil de Primaria:</w:t>
      </w:r>
      <w:r w:rsidRPr="00D13C95">
        <w:rPr>
          <w:rFonts w:cs="Miriam"/>
        </w:rPr>
        <w:t xml:space="preserve"> </w:t>
      </w:r>
      <w:commentRangeEnd w:id="953"/>
      <w:r w:rsidR="008C1BF2">
        <w:rPr>
          <w:rStyle w:val="CommentReference"/>
        </w:rPr>
        <w:commentReference w:id="953"/>
      </w:r>
      <w:r w:rsidRPr="00D13C95">
        <w:rPr>
          <w:rFonts w:cs="Miriam"/>
        </w:rPr>
        <w:t>Está conformado por un representante por</w:t>
      </w:r>
      <w:r w:rsidR="00891A91">
        <w:rPr>
          <w:rFonts w:cs="Miriam"/>
        </w:rPr>
        <w:t xml:space="preserve"> grupo a partir de grado 2°. El </w:t>
      </w:r>
      <w:r w:rsidRPr="00D13C95">
        <w:rPr>
          <w:rFonts w:cs="Miriam"/>
        </w:rPr>
        <w:t>Consejo Estudiantil de Primaria está conformado por 21 miembros.</w:t>
      </w:r>
    </w:p>
    <w:p w14:paraId="6D70B4CD" w14:textId="77777777" w:rsidR="00891A91" w:rsidRPr="00D13C95" w:rsidRDefault="00891A91" w:rsidP="00D13C95">
      <w:pPr>
        <w:pStyle w:val="NoSpacing"/>
        <w:jc w:val="both"/>
        <w:rPr>
          <w:rFonts w:cs="Miriam"/>
        </w:rPr>
      </w:pPr>
    </w:p>
    <w:p w14:paraId="17D51124" w14:textId="77777777" w:rsidR="007B51E4" w:rsidRPr="00D13C95" w:rsidRDefault="007B51E4" w:rsidP="00D13C95">
      <w:pPr>
        <w:pStyle w:val="NoSpacing"/>
        <w:jc w:val="both"/>
        <w:rPr>
          <w:rFonts w:cs="Miriam"/>
        </w:rPr>
      </w:pPr>
      <w:r w:rsidRPr="00891A91">
        <w:rPr>
          <w:rFonts w:cs="Miriam"/>
          <w:b/>
        </w:rPr>
        <w:t>_El Consejo Estudiantil de Bachillerato:</w:t>
      </w:r>
      <w:r w:rsidRPr="00D13C95">
        <w:rPr>
          <w:rFonts w:cs="Miriam"/>
        </w:rPr>
        <w:t xml:space="preserve"> Está conformado por 29 miembros, se elige un representante por grupo</w:t>
      </w:r>
      <w:r w:rsidR="00905DDE" w:rsidRPr="00D13C95">
        <w:rPr>
          <w:rFonts w:cs="Miriam"/>
        </w:rPr>
        <w:t xml:space="preserve"> </w:t>
      </w:r>
      <w:r w:rsidRPr="00D13C95">
        <w:rPr>
          <w:rFonts w:cs="Miriam"/>
        </w:rPr>
        <w:t>de los grados 7º a 12º. De presentarse un empate, en ese momento se rep</w:t>
      </w:r>
      <w:r w:rsidR="00905DDE" w:rsidRPr="00D13C95">
        <w:rPr>
          <w:rFonts w:cs="Miriam"/>
        </w:rPr>
        <w:t xml:space="preserve">ite la votación. De presentarse </w:t>
      </w:r>
      <w:r w:rsidRPr="00D13C95">
        <w:rPr>
          <w:rFonts w:cs="Miriam"/>
        </w:rPr>
        <w:t>mayoría de voto en blanco, se dará la opción al grupo de nominar a más candidatos y se repite la elección.</w:t>
      </w:r>
    </w:p>
    <w:p w14:paraId="63FF3E82" w14:textId="77777777" w:rsidR="00891A91" w:rsidRDefault="00891A91" w:rsidP="00D13C95">
      <w:pPr>
        <w:pStyle w:val="NoSpacing"/>
        <w:jc w:val="both"/>
        <w:rPr>
          <w:rFonts w:cs="Miriam"/>
        </w:rPr>
      </w:pPr>
    </w:p>
    <w:p w14:paraId="520DF66A" w14:textId="77777777" w:rsidR="007B51E4" w:rsidRPr="00D13C95" w:rsidRDefault="007B51E4" w:rsidP="00D13C95">
      <w:pPr>
        <w:pStyle w:val="NoSpacing"/>
        <w:jc w:val="both"/>
        <w:rPr>
          <w:rFonts w:cs="Miriam"/>
        </w:rPr>
      </w:pPr>
      <w:r w:rsidRPr="00D13C95">
        <w:rPr>
          <w:rFonts w:cs="Miriam"/>
        </w:rPr>
        <w:t>Los Prefects de grado 12 asisten y participan con voz y voto.</w:t>
      </w:r>
    </w:p>
    <w:p w14:paraId="7CB31DA4" w14:textId="77777777" w:rsidR="007B51E4" w:rsidRPr="00D13C95" w:rsidRDefault="007B51E4" w:rsidP="00D13C95">
      <w:pPr>
        <w:pStyle w:val="NoSpacing"/>
        <w:jc w:val="both"/>
        <w:rPr>
          <w:rFonts w:cs="Miriam"/>
        </w:rPr>
      </w:pPr>
      <w:r w:rsidRPr="00D13C95">
        <w:rPr>
          <w:rFonts w:cs="Miriam"/>
        </w:rPr>
        <w:t>Los Personeros de 11º y 12º asisten con voz pero sin voto.</w:t>
      </w:r>
    </w:p>
    <w:p w14:paraId="7E85144F" w14:textId="77777777" w:rsidR="00891A91" w:rsidRDefault="00891A91" w:rsidP="00D13C95">
      <w:pPr>
        <w:pStyle w:val="NoSpacing"/>
        <w:jc w:val="both"/>
        <w:rPr>
          <w:rFonts w:cs="Miriam"/>
        </w:rPr>
      </w:pPr>
    </w:p>
    <w:p w14:paraId="52692517" w14:textId="77777777" w:rsidR="007B51E4" w:rsidRPr="00891A91" w:rsidRDefault="007B51E4" w:rsidP="00D13C95">
      <w:pPr>
        <w:pStyle w:val="NoSpacing"/>
        <w:jc w:val="both"/>
        <w:rPr>
          <w:rFonts w:cs="Miriam"/>
          <w:b/>
        </w:rPr>
      </w:pPr>
      <w:r w:rsidRPr="00891A91">
        <w:rPr>
          <w:rFonts w:cs="Miriam"/>
          <w:b/>
        </w:rPr>
        <w:t>Proceso para Elección de Head Boy y Head Girl</w:t>
      </w:r>
    </w:p>
    <w:p w14:paraId="26C0D014" w14:textId="77777777" w:rsidR="007B51E4" w:rsidRPr="00D13C95" w:rsidRDefault="007B51E4" w:rsidP="00053334">
      <w:pPr>
        <w:pStyle w:val="NoSpacing"/>
        <w:numPr>
          <w:ilvl w:val="1"/>
          <w:numId w:val="59"/>
        </w:numPr>
        <w:jc w:val="both"/>
        <w:rPr>
          <w:rFonts w:cs="Miriam"/>
        </w:rPr>
      </w:pPr>
      <w:r w:rsidRPr="00D13C95">
        <w:rPr>
          <w:rFonts w:cs="Miriam"/>
        </w:rPr>
        <w:t>Los estudiantes desde Grado 7° hasta 12° eligen por el sistema de ma</w:t>
      </w:r>
      <w:r w:rsidR="00905DDE" w:rsidRPr="00D13C95">
        <w:rPr>
          <w:rFonts w:cs="Miriam"/>
        </w:rPr>
        <w:t xml:space="preserve">yoría simple y votación secreta </w:t>
      </w:r>
      <w:r w:rsidRPr="00D13C95">
        <w:rPr>
          <w:rFonts w:cs="Miriam"/>
        </w:rPr>
        <w:t>al Head Boy y la Head Girl, quienes presiden el Consejo Estudiantil. ent</w:t>
      </w:r>
      <w:r w:rsidR="00905DDE" w:rsidRPr="00D13C95">
        <w:rPr>
          <w:rFonts w:cs="Miriam"/>
        </w:rPr>
        <w:t xml:space="preserve">re los estudiantes de grado 12º </w:t>
      </w:r>
      <w:r w:rsidRPr="00D13C95">
        <w:rPr>
          <w:rFonts w:cs="Miriam"/>
        </w:rPr>
        <w:t>que se haya postulado al Consejo Estudiantil.</w:t>
      </w:r>
    </w:p>
    <w:p w14:paraId="4DFB583F" w14:textId="77777777" w:rsidR="007B51E4" w:rsidRPr="00D13C95" w:rsidRDefault="007B51E4" w:rsidP="00053334">
      <w:pPr>
        <w:pStyle w:val="NoSpacing"/>
        <w:numPr>
          <w:ilvl w:val="1"/>
          <w:numId w:val="59"/>
        </w:numPr>
        <w:jc w:val="both"/>
        <w:rPr>
          <w:rFonts w:cs="Miriam"/>
        </w:rPr>
      </w:pPr>
      <w:r w:rsidRPr="00D13C95">
        <w:rPr>
          <w:rFonts w:cs="Miriam"/>
        </w:rPr>
        <w:t>Los Candidatos serán entrevistados por el Rector, Jefe de Sección, y el advisor del Consejo Estudiantil.</w:t>
      </w:r>
    </w:p>
    <w:p w14:paraId="3E753F94" w14:textId="77777777" w:rsidR="007B51E4" w:rsidRDefault="007B51E4" w:rsidP="00053334">
      <w:pPr>
        <w:pStyle w:val="NoSpacing"/>
        <w:numPr>
          <w:ilvl w:val="1"/>
          <w:numId w:val="59"/>
        </w:numPr>
        <w:jc w:val="both"/>
        <w:rPr>
          <w:rFonts w:cs="Miriam"/>
        </w:rPr>
      </w:pPr>
      <w:r w:rsidRPr="00D13C95">
        <w:rPr>
          <w:rFonts w:cs="Miriam"/>
        </w:rPr>
        <w:t xml:space="preserve">La elección se definirá con los siguientes porcentajes: 60% por el </w:t>
      </w:r>
      <w:r w:rsidR="00905DDE" w:rsidRPr="00D13C95">
        <w:rPr>
          <w:rFonts w:cs="Miriam"/>
        </w:rPr>
        <w:t xml:space="preserve">resultado de la votación de los </w:t>
      </w:r>
      <w:r w:rsidRPr="00D13C95">
        <w:rPr>
          <w:rFonts w:cs="Miriam"/>
        </w:rPr>
        <w:t>estudiantes. 40% por el resultado de las entrevistas.</w:t>
      </w:r>
    </w:p>
    <w:p w14:paraId="3314F0AD" w14:textId="77777777" w:rsidR="00891A91" w:rsidRPr="00D13C95" w:rsidRDefault="00891A91" w:rsidP="00891A91">
      <w:pPr>
        <w:pStyle w:val="NoSpacing"/>
        <w:ind w:left="1440"/>
        <w:jc w:val="both"/>
        <w:rPr>
          <w:rFonts w:cs="Miriam"/>
        </w:rPr>
      </w:pPr>
    </w:p>
    <w:p w14:paraId="4561E381" w14:textId="77777777" w:rsidR="00891A91" w:rsidRPr="00891A91" w:rsidRDefault="007B51E4" w:rsidP="00D13C95">
      <w:pPr>
        <w:pStyle w:val="NoSpacing"/>
        <w:jc w:val="both"/>
        <w:rPr>
          <w:rFonts w:cs="Miriam"/>
          <w:b/>
        </w:rPr>
      </w:pPr>
      <w:r w:rsidRPr="00891A91">
        <w:rPr>
          <w:rFonts w:cs="Miriam"/>
          <w:b/>
        </w:rPr>
        <w:t>Funciones del Head Boy y la Head Girl</w:t>
      </w:r>
    </w:p>
    <w:p w14:paraId="5761B0B7" w14:textId="77777777" w:rsidR="007B51E4" w:rsidRPr="00D13C95" w:rsidRDefault="007B51E4" w:rsidP="00053334">
      <w:pPr>
        <w:pStyle w:val="NoSpacing"/>
        <w:numPr>
          <w:ilvl w:val="1"/>
          <w:numId w:val="60"/>
        </w:numPr>
        <w:jc w:val="both"/>
        <w:rPr>
          <w:rFonts w:cs="Miriam"/>
        </w:rPr>
      </w:pPr>
      <w:r w:rsidRPr="00D13C95">
        <w:rPr>
          <w:rFonts w:cs="Miriam"/>
        </w:rPr>
        <w:t>Presiden el Consejo Estudiantil.</w:t>
      </w:r>
    </w:p>
    <w:p w14:paraId="59C5490D" w14:textId="77777777" w:rsidR="007B51E4" w:rsidRPr="00D13C95" w:rsidRDefault="007B51E4" w:rsidP="00053334">
      <w:pPr>
        <w:pStyle w:val="NoSpacing"/>
        <w:numPr>
          <w:ilvl w:val="1"/>
          <w:numId w:val="60"/>
        </w:numPr>
        <w:jc w:val="both"/>
        <w:rPr>
          <w:rFonts w:cs="Miriam"/>
        </w:rPr>
      </w:pPr>
      <w:r w:rsidRPr="00D13C95">
        <w:rPr>
          <w:rFonts w:cs="Miriam"/>
        </w:rPr>
        <w:t>Representar a los estudiantes en el Consejo Directivo.</w:t>
      </w:r>
    </w:p>
    <w:p w14:paraId="00905922" w14:textId="77777777" w:rsidR="007B51E4" w:rsidRPr="00D13C95" w:rsidRDefault="007B51E4" w:rsidP="00053334">
      <w:pPr>
        <w:pStyle w:val="NoSpacing"/>
        <w:numPr>
          <w:ilvl w:val="1"/>
          <w:numId w:val="60"/>
        </w:numPr>
        <w:jc w:val="both"/>
        <w:rPr>
          <w:rFonts w:cs="Miriam"/>
        </w:rPr>
      </w:pPr>
      <w:r w:rsidRPr="00D13C95">
        <w:rPr>
          <w:rFonts w:cs="Miriam"/>
        </w:rPr>
        <w:t>Pronunciar el discurso de graduación en la Ceremonia correspondien</w:t>
      </w:r>
      <w:r w:rsidR="00905DDE" w:rsidRPr="00D13C95">
        <w:rPr>
          <w:rFonts w:cs="Miriam"/>
        </w:rPr>
        <w:t xml:space="preserve">te (uno en inglés, y el otro en </w:t>
      </w:r>
      <w:r w:rsidRPr="00D13C95">
        <w:rPr>
          <w:rFonts w:cs="Miriam"/>
        </w:rPr>
        <w:t>español).</w:t>
      </w:r>
    </w:p>
    <w:p w14:paraId="3CB825EC" w14:textId="77777777" w:rsidR="007B51E4" w:rsidRDefault="007B51E4" w:rsidP="00053334">
      <w:pPr>
        <w:pStyle w:val="NoSpacing"/>
        <w:numPr>
          <w:ilvl w:val="1"/>
          <w:numId w:val="60"/>
        </w:numPr>
        <w:jc w:val="both"/>
        <w:rPr>
          <w:rFonts w:cs="Miriam"/>
        </w:rPr>
      </w:pPr>
      <w:r w:rsidRPr="00D13C95">
        <w:rPr>
          <w:rFonts w:cs="Miriam"/>
        </w:rPr>
        <w:t>Las demás funciones similares a las anteriores y que les asigne el Rector o Jefe de Sección</w:t>
      </w:r>
    </w:p>
    <w:p w14:paraId="7F93ADE4" w14:textId="77777777" w:rsidR="00891A91" w:rsidRPr="00D13C95" w:rsidRDefault="00891A91" w:rsidP="00891A91">
      <w:pPr>
        <w:pStyle w:val="NoSpacing"/>
        <w:ind w:left="1440"/>
        <w:jc w:val="both"/>
        <w:rPr>
          <w:rFonts w:cs="Miriam"/>
        </w:rPr>
      </w:pPr>
    </w:p>
    <w:p w14:paraId="5F83035B" w14:textId="77777777" w:rsidR="007B51E4" w:rsidRPr="00891A91" w:rsidRDefault="007B51E4" w:rsidP="00D13C95">
      <w:pPr>
        <w:pStyle w:val="NoSpacing"/>
        <w:jc w:val="both"/>
        <w:rPr>
          <w:rFonts w:cs="Miriam"/>
          <w:b/>
        </w:rPr>
      </w:pPr>
      <w:r w:rsidRPr="00891A91">
        <w:rPr>
          <w:rFonts w:cs="Miriam"/>
          <w:b/>
        </w:rPr>
        <w:t>_6.1.3 Funciones de los Miembros del Consejo Estudiantil</w:t>
      </w:r>
    </w:p>
    <w:p w14:paraId="402499E4" w14:textId="77777777" w:rsidR="007B51E4" w:rsidRPr="00D13C95" w:rsidRDefault="007B51E4" w:rsidP="00053334">
      <w:pPr>
        <w:pStyle w:val="NoSpacing"/>
        <w:numPr>
          <w:ilvl w:val="1"/>
          <w:numId w:val="61"/>
        </w:numPr>
        <w:jc w:val="both"/>
        <w:rPr>
          <w:rFonts w:cs="Miriam"/>
        </w:rPr>
      </w:pPr>
      <w:r w:rsidRPr="00D13C95">
        <w:rPr>
          <w:rFonts w:cs="Miriam"/>
        </w:rPr>
        <w:t>Darse su propio reglamento interno, y someterlo a aprobación por el Jefe de Sección respectivo.</w:t>
      </w:r>
    </w:p>
    <w:p w14:paraId="5730A5E1" w14:textId="77777777" w:rsidR="007B51E4" w:rsidRPr="00D13C95" w:rsidRDefault="007B51E4" w:rsidP="00053334">
      <w:pPr>
        <w:pStyle w:val="NoSpacing"/>
        <w:numPr>
          <w:ilvl w:val="1"/>
          <w:numId w:val="61"/>
        </w:numPr>
        <w:jc w:val="both"/>
        <w:rPr>
          <w:rFonts w:cs="Miriam"/>
        </w:rPr>
      </w:pPr>
      <w:r w:rsidRPr="00D13C95">
        <w:rPr>
          <w:rFonts w:cs="Miriam"/>
        </w:rPr>
        <w:t>En las Secciones de Primaria y Bachillerato, cuando un docente no l</w:t>
      </w:r>
      <w:r w:rsidR="00905DDE" w:rsidRPr="00D13C95">
        <w:rPr>
          <w:rFonts w:cs="Miriam"/>
        </w:rPr>
        <w:t xml:space="preserve">legue oportunamente a la clase, </w:t>
      </w:r>
      <w:r w:rsidRPr="00D13C95">
        <w:rPr>
          <w:rFonts w:cs="Miriam"/>
        </w:rPr>
        <w:t>el estudiante representante del grupo informa inmediatamente esta</w:t>
      </w:r>
      <w:r w:rsidR="00905DDE" w:rsidRPr="00D13C95">
        <w:rPr>
          <w:rFonts w:cs="Miriam"/>
        </w:rPr>
        <w:t xml:space="preserve"> ausencia a la secretaría de la </w:t>
      </w:r>
      <w:r w:rsidRPr="00D13C95">
        <w:rPr>
          <w:rFonts w:cs="Miriam"/>
        </w:rPr>
        <w:t>Sección.</w:t>
      </w:r>
    </w:p>
    <w:p w14:paraId="005891B8" w14:textId="77777777" w:rsidR="007B51E4" w:rsidRPr="00D13C95" w:rsidRDefault="007B51E4" w:rsidP="00053334">
      <w:pPr>
        <w:pStyle w:val="NoSpacing"/>
        <w:numPr>
          <w:ilvl w:val="1"/>
          <w:numId w:val="61"/>
        </w:numPr>
        <w:jc w:val="both"/>
        <w:rPr>
          <w:rFonts w:cs="Miriam"/>
        </w:rPr>
      </w:pPr>
      <w:r w:rsidRPr="00D13C95">
        <w:rPr>
          <w:rFonts w:cs="Miriam"/>
        </w:rPr>
        <w:t>Promover el cumplimiento de los derechos y deberes de los estudiantes.</w:t>
      </w:r>
    </w:p>
    <w:p w14:paraId="60DADF50" w14:textId="77777777" w:rsidR="007B51E4" w:rsidRPr="00D13C95" w:rsidRDefault="007B51E4" w:rsidP="00053334">
      <w:pPr>
        <w:pStyle w:val="NoSpacing"/>
        <w:numPr>
          <w:ilvl w:val="1"/>
          <w:numId w:val="61"/>
        </w:numPr>
        <w:jc w:val="both"/>
        <w:rPr>
          <w:rFonts w:cs="Miriam"/>
        </w:rPr>
      </w:pPr>
      <w:r w:rsidRPr="00D13C95">
        <w:rPr>
          <w:rFonts w:cs="Miriam"/>
        </w:rPr>
        <w:t>Recoger la opinión general de los estudiantes sobre las condic</w:t>
      </w:r>
      <w:r w:rsidR="00905DDE" w:rsidRPr="00D13C95">
        <w:rPr>
          <w:rFonts w:cs="Miriam"/>
        </w:rPr>
        <w:t xml:space="preserve">iones y servicios del Colegio y </w:t>
      </w:r>
      <w:r w:rsidRPr="00D13C95">
        <w:rPr>
          <w:rFonts w:cs="Miriam"/>
        </w:rPr>
        <w:t>presentar las sugerencias a las directivas para su mejoramiento.</w:t>
      </w:r>
    </w:p>
    <w:p w14:paraId="47B5E4FE" w14:textId="77777777" w:rsidR="007B51E4" w:rsidRPr="00D13C95" w:rsidRDefault="007B51E4" w:rsidP="00053334">
      <w:pPr>
        <w:pStyle w:val="NoSpacing"/>
        <w:numPr>
          <w:ilvl w:val="1"/>
          <w:numId w:val="61"/>
        </w:numPr>
        <w:jc w:val="both"/>
        <w:rPr>
          <w:rFonts w:cs="Miriam"/>
        </w:rPr>
      </w:pPr>
      <w:r w:rsidRPr="00D13C95">
        <w:rPr>
          <w:rFonts w:cs="Miriam"/>
        </w:rPr>
        <w:t>El Consejo Estudiantil puede exponer ideas, criterios positivos</w:t>
      </w:r>
      <w:r w:rsidR="00905DDE" w:rsidRPr="00D13C95">
        <w:rPr>
          <w:rFonts w:cs="Miriam"/>
        </w:rPr>
        <w:t xml:space="preserve"> que vayan en bienestar de toda </w:t>
      </w:r>
      <w:r w:rsidRPr="00D13C95">
        <w:rPr>
          <w:rFonts w:cs="Miriam"/>
        </w:rPr>
        <w:t>la Institución, pero en ningún momento tendrá poder decisorio</w:t>
      </w:r>
      <w:r w:rsidR="00905DDE" w:rsidRPr="00D13C95">
        <w:rPr>
          <w:rFonts w:cs="Miriam"/>
        </w:rPr>
        <w:t xml:space="preserve"> sobre políticas y normas de la </w:t>
      </w:r>
      <w:r w:rsidRPr="00D13C95">
        <w:rPr>
          <w:rFonts w:cs="Miriam"/>
        </w:rPr>
        <w:t>Institución.</w:t>
      </w:r>
    </w:p>
    <w:p w14:paraId="281EBFD6" w14:textId="77777777" w:rsidR="007B51E4" w:rsidRPr="00D13C95" w:rsidRDefault="007B51E4" w:rsidP="00053334">
      <w:pPr>
        <w:pStyle w:val="NoSpacing"/>
        <w:numPr>
          <w:ilvl w:val="1"/>
          <w:numId w:val="61"/>
        </w:numPr>
        <w:jc w:val="both"/>
        <w:rPr>
          <w:rFonts w:cs="Miriam"/>
        </w:rPr>
      </w:pPr>
      <w:r w:rsidRPr="00D13C95">
        <w:rPr>
          <w:rFonts w:cs="Miriam"/>
        </w:rPr>
        <w:t>Servir de medio de comunicación entre estudiantes y el Consejo Estudiantil.</w:t>
      </w:r>
    </w:p>
    <w:p w14:paraId="3EB24D3C" w14:textId="77777777" w:rsidR="007B51E4" w:rsidRPr="00D13C95" w:rsidRDefault="007B51E4" w:rsidP="00053334">
      <w:pPr>
        <w:pStyle w:val="NoSpacing"/>
        <w:numPr>
          <w:ilvl w:val="1"/>
          <w:numId w:val="61"/>
        </w:numPr>
        <w:jc w:val="both"/>
        <w:rPr>
          <w:rFonts w:cs="Miriam"/>
        </w:rPr>
      </w:pPr>
      <w:r w:rsidRPr="00D13C95">
        <w:rPr>
          <w:rFonts w:cs="Miriam"/>
        </w:rPr>
        <w:t>Transmitir a los estudiantes la importancia del cuidado de las instalaciones y bienes del Colegio.</w:t>
      </w:r>
    </w:p>
    <w:p w14:paraId="5949BE21" w14:textId="77777777" w:rsidR="007B51E4" w:rsidRPr="00D13C95" w:rsidRDefault="007B51E4" w:rsidP="00053334">
      <w:pPr>
        <w:pStyle w:val="NoSpacing"/>
        <w:numPr>
          <w:ilvl w:val="1"/>
          <w:numId w:val="61"/>
        </w:numPr>
        <w:jc w:val="both"/>
        <w:rPr>
          <w:rFonts w:cs="Miriam"/>
        </w:rPr>
      </w:pPr>
      <w:r w:rsidRPr="00D13C95">
        <w:rPr>
          <w:rFonts w:cs="Miriam"/>
        </w:rPr>
        <w:t>Recibir iniciativas sobre el desarrollo de la vida estudiantil y</w:t>
      </w:r>
      <w:r w:rsidR="00905DDE" w:rsidRPr="00D13C95">
        <w:rPr>
          <w:rFonts w:cs="Miriam"/>
        </w:rPr>
        <w:t xml:space="preserve"> las demás actividades afines o </w:t>
      </w:r>
      <w:r w:rsidRPr="00D13C95">
        <w:rPr>
          <w:rFonts w:cs="Miriam"/>
        </w:rPr>
        <w:t>complementarias con las anteriores, que le atribuyan el Manual de Convivencia.</w:t>
      </w:r>
    </w:p>
    <w:p w14:paraId="7D0FCED4" w14:textId="77777777" w:rsidR="007B51E4" w:rsidRPr="00D13C95" w:rsidRDefault="007B51E4" w:rsidP="00053334">
      <w:pPr>
        <w:pStyle w:val="NoSpacing"/>
        <w:numPr>
          <w:ilvl w:val="1"/>
          <w:numId w:val="61"/>
        </w:numPr>
        <w:jc w:val="both"/>
        <w:rPr>
          <w:rFonts w:cs="Miriam"/>
        </w:rPr>
      </w:pPr>
      <w:r w:rsidRPr="00D13C95">
        <w:rPr>
          <w:rFonts w:cs="Miriam"/>
        </w:rPr>
        <w:t>Planear y coordinar actividades sociales del Colegio previamente autorizadas por las directivas.</w:t>
      </w:r>
    </w:p>
    <w:p w14:paraId="627E88DC" w14:textId="77777777" w:rsidR="0082176F" w:rsidRDefault="007B51E4" w:rsidP="00053334">
      <w:pPr>
        <w:pStyle w:val="NoSpacing"/>
        <w:numPr>
          <w:ilvl w:val="1"/>
          <w:numId w:val="61"/>
        </w:numPr>
        <w:jc w:val="both"/>
        <w:rPr>
          <w:rFonts w:cs="Miriam"/>
        </w:rPr>
      </w:pPr>
      <w:r w:rsidRPr="00D13C95">
        <w:rPr>
          <w:rFonts w:cs="Miriam"/>
        </w:rPr>
        <w:t>Programar, realizar y asistir a r</w:t>
      </w:r>
      <w:r w:rsidR="00905DDE" w:rsidRPr="00D13C95">
        <w:rPr>
          <w:rFonts w:cs="Miriam"/>
        </w:rPr>
        <w:t xml:space="preserve">euniones, mínimo 1 vez por mes. </w:t>
      </w:r>
    </w:p>
    <w:p w14:paraId="2B5544DA" w14:textId="77777777" w:rsidR="0082176F" w:rsidRDefault="0082176F" w:rsidP="0082176F">
      <w:pPr>
        <w:pStyle w:val="NoSpacing"/>
        <w:ind w:left="1440"/>
        <w:jc w:val="both"/>
        <w:rPr>
          <w:rFonts w:cs="Miriam"/>
        </w:rPr>
      </w:pPr>
    </w:p>
    <w:p w14:paraId="013F2C60" w14:textId="77777777" w:rsidR="007B51E4" w:rsidRPr="0082176F" w:rsidRDefault="007B51E4" w:rsidP="0082176F">
      <w:pPr>
        <w:pStyle w:val="NoSpacing"/>
        <w:ind w:left="1440"/>
        <w:jc w:val="both"/>
        <w:rPr>
          <w:rFonts w:cs="Miriam"/>
          <w:b/>
        </w:rPr>
      </w:pPr>
      <w:r w:rsidRPr="0082176F">
        <w:rPr>
          <w:rFonts w:cs="Miriam"/>
          <w:b/>
        </w:rPr>
        <w:t>En Bachillerato</w:t>
      </w:r>
    </w:p>
    <w:p w14:paraId="6F9615CB" w14:textId="77777777" w:rsidR="0082176F" w:rsidRPr="0082176F" w:rsidRDefault="0082176F" w:rsidP="0082176F">
      <w:pPr>
        <w:pStyle w:val="NoSpacing"/>
        <w:ind w:left="1440"/>
        <w:jc w:val="both"/>
        <w:rPr>
          <w:rFonts w:cs="Miriam"/>
        </w:rPr>
      </w:pPr>
    </w:p>
    <w:p w14:paraId="6BCF126B" w14:textId="7DC16500" w:rsidR="007B51E4" w:rsidRPr="00D13C95" w:rsidRDefault="007B51E4" w:rsidP="00053334">
      <w:pPr>
        <w:pStyle w:val="NoSpacing"/>
        <w:numPr>
          <w:ilvl w:val="1"/>
          <w:numId w:val="61"/>
        </w:numPr>
        <w:jc w:val="both"/>
        <w:rPr>
          <w:rFonts w:cs="Miriam"/>
        </w:rPr>
      </w:pPr>
      <w:r w:rsidRPr="00D13C95">
        <w:rPr>
          <w:rFonts w:cs="Miriam"/>
        </w:rPr>
        <w:t>Elegir al Suplente del Head Boy y la Head Girl por el sistema de mayorí</w:t>
      </w:r>
      <w:r w:rsidR="00905DDE" w:rsidRPr="00D13C95">
        <w:rPr>
          <w:rFonts w:cs="Miriam"/>
        </w:rPr>
        <w:t xml:space="preserve">a simple. Los Suplentes </w:t>
      </w:r>
      <w:r w:rsidRPr="00D13C95">
        <w:rPr>
          <w:rFonts w:cs="Miriam"/>
        </w:rPr>
        <w:t>serán estudiantes de grado 11 que sean miembros del Con</w:t>
      </w:r>
      <w:r w:rsidR="00905DDE" w:rsidRPr="00D13C95">
        <w:rPr>
          <w:rFonts w:cs="Miriam"/>
        </w:rPr>
        <w:t xml:space="preserve">sejo Estudiantil. Los suplentes </w:t>
      </w:r>
      <w:r w:rsidRPr="00D13C95">
        <w:rPr>
          <w:rFonts w:cs="Miriam"/>
        </w:rPr>
        <w:t xml:space="preserve">remplazarán al Head Boy y Head Girl en ausencia temporal o </w:t>
      </w:r>
      <w:r w:rsidR="00905DDE" w:rsidRPr="00D13C95">
        <w:rPr>
          <w:rFonts w:cs="Miriam"/>
        </w:rPr>
        <w:t xml:space="preserve">definitiva. En el evento en que </w:t>
      </w:r>
      <w:r w:rsidRPr="00D13C95">
        <w:rPr>
          <w:rFonts w:cs="Miriam"/>
        </w:rPr>
        <w:t>los representantes de grado 11 sean todos de uno de los dos géneros, el Consejo Estudiantil</w:t>
      </w:r>
      <w:r w:rsidR="00905DDE" w:rsidRPr="00D13C95">
        <w:rPr>
          <w:rFonts w:cs="Miriam"/>
        </w:rPr>
        <w:t xml:space="preserve"> </w:t>
      </w:r>
      <w:r w:rsidRPr="00D13C95">
        <w:rPr>
          <w:rFonts w:cs="Miriam"/>
        </w:rPr>
        <w:t>elegirá entre los estudiantes de grado 11 de dicho género.</w:t>
      </w:r>
      <w:ins w:id="954" w:author="Portatil CCB" w:date="2016-02-29T20:32:00Z">
        <w:r w:rsidR="00BD7554">
          <w:rPr>
            <w:rFonts w:cs="Miriam"/>
          </w:rPr>
          <w:t xml:space="preserve"> </w:t>
        </w:r>
      </w:ins>
      <w:r w:rsidRPr="00D13C95">
        <w:rPr>
          <w:rFonts w:cs="Miriam"/>
        </w:rPr>
        <w:t>Ases</w:t>
      </w:r>
      <w:r w:rsidR="00905DDE" w:rsidRPr="00D13C95">
        <w:rPr>
          <w:rFonts w:cs="Miriam"/>
        </w:rPr>
        <w:t xml:space="preserve">orar al Head Boy y Head Girl en </w:t>
      </w:r>
      <w:r w:rsidRPr="00D13C95">
        <w:rPr>
          <w:rFonts w:cs="Miriam"/>
        </w:rPr>
        <w:t>el cumplimiento de sus funciones como miembro del Consejo Directivo del Gobierno Escolar.</w:t>
      </w:r>
    </w:p>
    <w:p w14:paraId="02027A0D" w14:textId="77777777" w:rsidR="007B51E4" w:rsidRPr="0082176F" w:rsidRDefault="007B51E4" w:rsidP="00053334">
      <w:pPr>
        <w:pStyle w:val="NoSpacing"/>
        <w:numPr>
          <w:ilvl w:val="1"/>
          <w:numId w:val="61"/>
        </w:numPr>
        <w:jc w:val="both"/>
        <w:rPr>
          <w:rFonts w:cs="Miriam"/>
        </w:rPr>
      </w:pPr>
      <w:r w:rsidRPr="00D13C95">
        <w:rPr>
          <w:rFonts w:cs="Miriam"/>
        </w:rPr>
        <w:t>Asesorar al Head Boy y Head Girl en el cumplimiento de sus funciones como miembro del</w:t>
      </w:r>
      <w:r w:rsidR="0082176F">
        <w:rPr>
          <w:rFonts w:cs="Miriam"/>
        </w:rPr>
        <w:t xml:space="preserve"> </w:t>
      </w:r>
      <w:r w:rsidRPr="0082176F">
        <w:rPr>
          <w:rFonts w:cs="Miriam"/>
        </w:rPr>
        <w:t>Consejo Directivo del Gobierno Escolar.</w:t>
      </w:r>
    </w:p>
    <w:p w14:paraId="3410FCD8" w14:textId="77777777" w:rsidR="007B51E4" w:rsidRPr="00D13C95" w:rsidRDefault="007B51E4" w:rsidP="00053334">
      <w:pPr>
        <w:pStyle w:val="NoSpacing"/>
        <w:numPr>
          <w:ilvl w:val="1"/>
          <w:numId w:val="61"/>
        </w:numPr>
        <w:jc w:val="both"/>
        <w:rPr>
          <w:rFonts w:cs="Miriam"/>
        </w:rPr>
      </w:pPr>
      <w:r w:rsidRPr="00D13C95">
        <w:rPr>
          <w:rFonts w:cs="Miriam"/>
        </w:rPr>
        <w:t>Nombrar al Tesorero que maneje los fondos del Consejo y man</w:t>
      </w:r>
      <w:r w:rsidR="00905DDE" w:rsidRPr="00D13C95">
        <w:rPr>
          <w:rFonts w:cs="Miriam"/>
        </w:rPr>
        <w:t xml:space="preserve">tenga un registro de cómo estos </w:t>
      </w:r>
      <w:r w:rsidRPr="00D13C95">
        <w:rPr>
          <w:rFonts w:cs="Miriam"/>
        </w:rPr>
        <w:t>se utilizan.</w:t>
      </w:r>
    </w:p>
    <w:p w14:paraId="0AC0C630" w14:textId="77777777" w:rsidR="007B51E4" w:rsidRPr="00D13C95" w:rsidRDefault="007B51E4" w:rsidP="00053334">
      <w:pPr>
        <w:pStyle w:val="NoSpacing"/>
        <w:numPr>
          <w:ilvl w:val="1"/>
          <w:numId w:val="61"/>
        </w:numPr>
        <w:jc w:val="both"/>
        <w:rPr>
          <w:rFonts w:cs="Miriam"/>
        </w:rPr>
      </w:pPr>
      <w:r w:rsidRPr="00D13C95">
        <w:rPr>
          <w:rFonts w:cs="Miriam"/>
        </w:rPr>
        <w:t>Coordinar la Copa de la Amistad con el Colegio Bolívar.</w:t>
      </w:r>
    </w:p>
    <w:p w14:paraId="207FD025" w14:textId="77777777" w:rsidR="007B51E4" w:rsidRPr="00D13C95" w:rsidRDefault="007B51E4" w:rsidP="00053334">
      <w:pPr>
        <w:pStyle w:val="NoSpacing"/>
        <w:numPr>
          <w:ilvl w:val="1"/>
          <w:numId w:val="61"/>
        </w:numPr>
        <w:jc w:val="both"/>
        <w:rPr>
          <w:rFonts w:cs="Miriam"/>
        </w:rPr>
      </w:pPr>
      <w:r w:rsidRPr="00D13C95">
        <w:rPr>
          <w:rFonts w:cs="Miriam"/>
        </w:rPr>
        <w:t>Coordinar actividades con estudiantes de otros Colegios, t</w:t>
      </w:r>
      <w:r w:rsidR="00905DDE" w:rsidRPr="00D13C95">
        <w:rPr>
          <w:rFonts w:cs="Miriam"/>
        </w:rPr>
        <w:t xml:space="preserve">ales como el intercambio con el </w:t>
      </w:r>
      <w:r w:rsidRPr="00D13C95">
        <w:rPr>
          <w:rFonts w:cs="Miriam"/>
        </w:rPr>
        <w:t>AngloColombiano en Bogotá.</w:t>
      </w:r>
    </w:p>
    <w:p w14:paraId="6260D177" w14:textId="77777777" w:rsidR="007B51E4" w:rsidRDefault="007B51E4" w:rsidP="00053334">
      <w:pPr>
        <w:pStyle w:val="NoSpacing"/>
        <w:numPr>
          <w:ilvl w:val="1"/>
          <w:numId w:val="61"/>
        </w:numPr>
        <w:jc w:val="both"/>
        <w:rPr>
          <w:rFonts w:cs="Miriam"/>
        </w:rPr>
      </w:pPr>
      <w:r w:rsidRPr="00D13C95">
        <w:rPr>
          <w:rFonts w:cs="Miriam"/>
        </w:rPr>
        <w:t>Coordinar las actividades de las Asambleas que se acuerden entre e</w:t>
      </w:r>
      <w:r w:rsidR="00905DDE" w:rsidRPr="00D13C95">
        <w:rPr>
          <w:rFonts w:cs="Miriam"/>
        </w:rPr>
        <w:t xml:space="preserve">l Consejo Estudiantil y el Jefe </w:t>
      </w:r>
      <w:r w:rsidRPr="00D13C95">
        <w:rPr>
          <w:rFonts w:cs="Miriam"/>
        </w:rPr>
        <w:t>de Bachillerato.</w:t>
      </w:r>
    </w:p>
    <w:p w14:paraId="37509AA6" w14:textId="77777777" w:rsidR="0082176F" w:rsidRPr="00D13C95" w:rsidRDefault="0082176F" w:rsidP="0082176F">
      <w:pPr>
        <w:pStyle w:val="NoSpacing"/>
        <w:ind w:left="1440"/>
        <w:jc w:val="both"/>
        <w:rPr>
          <w:rFonts w:cs="Miriam"/>
        </w:rPr>
      </w:pPr>
    </w:p>
    <w:p w14:paraId="2A4992AB" w14:textId="77777777" w:rsidR="007B51E4" w:rsidRPr="00D13C95" w:rsidRDefault="007B51E4" w:rsidP="00D13C95">
      <w:pPr>
        <w:pStyle w:val="NoSpacing"/>
        <w:jc w:val="both"/>
        <w:rPr>
          <w:rFonts w:cs="Miriam"/>
        </w:rPr>
      </w:pPr>
      <w:r w:rsidRPr="00D13C95">
        <w:rPr>
          <w:rFonts w:cs="Miriam"/>
        </w:rPr>
        <w:t>El Consejo Estudiantil se reunirá al menos una vez al mes. En Bachillerato, las reuniones del Consejo</w:t>
      </w:r>
    </w:p>
    <w:p w14:paraId="638C8515" w14:textId="77777777" w:rsidR="007B51E4" w:rsidRPr="00D13C95" w:rsidRDefault="007B51E4" w:rsidP="00D13C95">
      <w:pPr>
        <w:pStyle w:val="NoSpacing"/>
        <w:jc w:val="both"/>
        <w:rPr>
          <w:rFonts w:cs="Miriam"/>
        </w:rPr>
      </w:pPr>
      <w:r w:rsidRPr="00D13C95">
        <w:rPr>
          <w:rFonts w:cs="Miriam"/>
        </w:rPr>
        <w:t>Estudiantil son organizadas por el Head Boy y Head Girl, en horario que no inte</w:t>
      </w:r>
      <w:r w:rsidR="00905DDE" w:rsidRPr="00D13C95">
        <w:rPr>
          <w:rFonts w:cs="Miriam"/>
        </w:rPr>
        <w:t xml:space="preserve">rfiera con la labor escolar. De </w:t>
      </w:r>
      <w:r w:rsidRPr="00D13C95">
        <w:rPr>
          <w:rFonts w:cs="Miriam"/>
        </w:rPr>
        <w:t xml:space="preserve">cada reunión debe levantarse un acta. Esta acta debe ir firmada por el Head </w:t>
      </w:r>
      <w:r w:rsidR="00905DDE" w:rsidRPr="00D13C95">
        <w:rPr>
          <w:rFonts w:cs="Miriam"/>
        </w:rPr>
        <w:t xml:space="preserve">Boy y Head Girl en Bachillerato </w:t>
      </w:r>
      <w:r w:rsidRPr="00D13C95">
        <w:rPr>
          <w:rFonts w:cs="Miriam"/>
        </w:rPr>
        <w:t>y el docente en Primaria. Estas actas deben ser archivadas en el Archiv</w:t>
      </w:r>
      <w:r w:rsidR="00905DDE" w:rsidRPr="00D13C95">
        <w:rPr>
          <w:rFonts w:cs="Miriam"/>
        </w:rPr>
        <w:t xml:space="preserve">o del Consejo Estudiantil de la </w:t>
      </w:r>
      <w:r w:rsidRPr="00D13C95">
        <w:rPr>
          <w:rFonts w:cs="Miriam"/>
        </w:rPr>
        <w:t>sección respectiva.</w:t>
      </w:r>
    </w:p>
    <w:p w14:paraId="20DA641A" w14:textId="77777777" w:rsidR="00E412C9" w:rsidRDefault="00E412C9" w:rsidP="00D13C95">
      <w:pPr>
        <w:pStyle w:val="NoSpacing"/>
        <w:jc w:val="both"/>
        <w:rPr>
          <w:rFonts w:cs="Miriam"/>
        </w:rPr>
      </w:pPr>
    </w:p>
    <w:p w14:paraId="753EFB61" w14:textId="77777777" w:rsidR="007B51E4" w:rsidRPr="00D13C95" w:rsidRDefault="007B51E4" w:rsidP="00D13C95">
      <w:pPr>
        <w:pStyle w:val="NoSpacing"/>
        <w:jc w:val="both"/>
        <w:rPr>
          <w:rFonts w:cs="Miriam"/>
        </w:rPr>
      </w:pPr>
      <w:r w:rsidRPr="00D13C95">
        <w:rPr>
          <w:rFonts w:cs="Miriam"/>
        </w:rPr>
        <w:t>Todas las ideas recibidas en el Consejo Estudiantil son analizadas así:</w:t>
      </w:r>
    </w:p>
    <w:p w14:paraId="0C3EB273" w14:textId="77777777" w:rsidR="007B51E4" w:rsidRPr="00D13C95" w:rsidRDefault="007B51E4" w:rsidP="00053334">
      <w:pPr>
        <w:pStyle w:val="NoSpacing"/>
        <w:numPr>
          <w:ilvl w:val="0"/>
          <w:numId w:val="61"/>
        </w:numPr>
        <w:jc w:val="both"/>
        <w:rPr>
          <w:rFonts w:cs="Miriam"/>
        </w:rPr>
      </w:pPr>
      <w:r w:rsidRPr="00D13C95">
        <w:rPr>
          <w:rFonts w:cs="Miriam"/>
        </w:rPr>
        <w:t>Del Consejo hacia los Estudiantes, por medio del representante de los estudiantes.</w:t>
      </w:r>
    </w:p>
    <w:p w14:paraId="5C50A324" w14:textId="77777777" w:rsidR="007B51E4" w:rsidRDefault="007B51E4" w:rsidP="00053334">
      <w:pPr>
        <w:pStyle w:val="NoSpacing"/>
        <w:numPr>
          <w:ilvl w:val="0"/>
          <w:numId w:val="61"/>
        </w:numPr>
        <w:jc w:val="both"/>
        <w:rPr>
          <w:rFonts w:cs="Miriam"/>
        </w:rPr>
      </w:pPr>
      <w:r w:rsidRPr="00D13C95">
        <w:rPr>
          <w:rFonts w:cs="Miriam"/>
        </w:rPr>
        <w:t>Del Consejo hacia el Rector y los Jefes de Sección, por medio del Pr</w:t>
      </w:r>
      <w:r w:rsidR="00905DDE" w:rsidRPr="00D13C95">
        <w:rPr>
          <w:rFonts w:cs="Miriam"/>
        </w:rPr>
        <w:t xml:space="preserve">esidente en Primaria y Head Boy </w:t>
      </w:r>
      <w:r w:rsidRPr="00D13C95">
        <w:rPr>
          <w:rFonts w:cs="Miriam"/>
        </w:rPr>
        <w:t>&amp; Head Girl en Bachillerato.</w:t>
      </w:r>
    </w:p>
    <w:p w14:paraId="1C8F9337" w14:textId="77777777" w:rsidR="00E412C9" w:rsidRPr="00D13C95" w:rsidRDefault="00E412C9" w:rsidP="00E412C9">
      <w:pPr>
        <w:pStyle w:val="NoSpacing"/>
        <w:ind w:left="720"/>
        <w:jc w:val="both"/>
        <w:rPr>
          <w:rFonts w:cs="Miriam"/>
        </w:rPr>
      </w:pPr>
    </w:p>
    <w:p w14:paraId="4B0F777A" w14:textId="77777777" w:rsidR="007B51E4" w:rsidRDefault="007B51E4" w:rsidP="00D13C95">
      <w:pPr>
        <w:pStyle w:val="NoSpacing"/>
        <w:jc w:val="both"/>
        <w:rPr>
          <w:rFonts w:cs="Miriam"/>
          <w:b/>
        </w:rPr>
      </w:pPr>
      <w:r w:rsidRPr="00D13C95">
        <w:rPr>
          <w:rFonts w:cs="Miriam"/>
          <w:b/>
        </w:rPr>
        <w:t>_</w:t>
      </w:r>
      <w:commentRangeStart w:id="955"/>
      <w:r w:rsidRPr="00D13C95">
        <w:rPr>
          <w:rFonts w:cs="Miriam"/>
          <w:b/>
        </w:rPr>
        <w:t>6.2 PREFECTS</w:t>
      </w:r>
      <w:commentRangeEnd w:id="955"/>
      <w:r w:rsidR="008C1BF2">
        <w:rPr>
          <w:rStyle w:val="CommentReference"/>
        </w:rPr>
        <w:commentReference w:id="955"/>
      </w:r>
    </w:p>
    <w:p w14:paraId="2B675CA3" w14:textId="77777777" w:rsidR="00E412C9" w:rsidRPr="00D13C95" w:rsidRDefault="00E412C9" w:rsidP="00D13C95">
      <w:pPr>
        <w:pStyle w:val="NoSpacing"/>
        <w:jc w:val="both"/>
        <w:rPr>
          <w:rFonts w:cs="Miriam"/>
          <w:b/>
        </w:rPr>
      </w:pPr>
    </w:p>
    <w:p w14:paraId="3759A079" w14:textId="77777777" w:rsidR="007B51E4" w:rsidRDefault="007B51E4" w:rsidP="00D13C95">
      <w:pPr>
        <w:pStyle w:val="NoSpacing"/>
        <w:jc w:val="both"/>
        <w:rPr>
          <w:rFonts w:cs="Miriam"/>
        </w:rPr>
      </w:pPr>
      <w:r w:rsidRPr="00D13C95">
        <w:rPr>
          <w:rFonts w:cs="Miriam"/>
        </w:rPr>
        <w:t>El cargo de Prefect es una de las más altas dignidades a las que puede aspira</w:t>
      </w:r>
      <w:r w:rsidR="00905DDE" w:rsidRPr="00D13C95">
        <w:rPr>
          <w:rFonts w:cs="Miriam"/>
        </w:rPr>
        <w:t xml:space="preserve">r un estudiante del Colegio. Es </w:t>
      </w:r>
      <w:r w:rsidRPr="00D13C95">
        <w:rPr>
          <w:rFonts w:cs="Miriam"/>
        </w:rPr>
        <w:t xml:space="preserve">una posición de liderazgo que tiene sus orígenes en la tradición educativa </w:t>
      </w:r>
      <w:r w:rsidR="00905DDE" w:rsidRPr="00D13C95">
        <w:rPr>
          <w:rFonts w:cs="Miriam"/>
        </w:rPr>
        <w:t xml:space="preserve">británica. Es un reconocimiento </w:t>
      </w:r>
      <w:r w:rsidRPr="00D13C95">
        <w:rPr>
          <w:rFonts w:cs="Miriam"/>
        </w:rPr>
        <w:t>a la excelencia académica, al liderazgo y a la promoción de los valores</w:t>
      </w:r>
      <w:r w:rsidR="00905DDE" w:rsidRPr="00D13C95">
        <w:rPr>
          <w:rFonts w:cs="Miriam"/>
        </w:rPr>
        <w:t xml:space="preserve"> del CCB. Prepara a los alumnos </w:t>
      </w:r>
      <w:r w:rsidRPr="00D13C95">
        <w:rPr>
          <w:rFonts w:cs="Miriam"/>
        </w:rPr>
        <w:t xml:space="preserve">para enfrentar las responsabilidades del liderazgo y al mismo tiempo los </w:t>
      </w:r>
      <w:r w:rsidR="00905DDE" w:rsidRPr="00D13C95">
        <w:rPr>
          <w:rFonts w:cs="Miriam"/>
        </w:rPr>
        <w:t xml:space="preserve">ponen en situación de liderar o </w:t>
      </w:r>
      <w:r w:rsidRPr="00D13C95">
        <w:rPr>
          <w:rFonts w:cs="Miriam"/>
        </w:rPr>
        <w:t>dejarse liderar por sus pares.</w:t>
      </w:r>
    </w:p>
    <w:p w14:paraId="046E11D6" w14:textId="77777777" w:rsidR="00E412C9" w:rsidRPr="00D13C95" w:rsidRDefault="00E412C9" w:rsidP="00D13C95">
      <w:pPr>
        <w:pStyle w:val="NoSpacing"/>
        <w:jc w:val="both"/>
        <w:rPr>
          <w:rFonts w:cs="Miriam"/>
        </w:rPr>
      </w:pPr>
    </w:p>
    <w:p w14:paraId="0DAEE3FC" w14:textId="77777777" w:rsidR="00E412C9" w:rsidRPr="00D13C95" w:rsidRDefault="007B51E4" w:rsidP="00D13C95">
      <w:pPr>
        <w:pStyle w:val="NoSpacing"/>
        <w:jc w:val="both"/>
        <w:rPr>
          <w:rFonts w:cs="Miriam"/>
        </w:rPr>
      </w:pPr>
      <w:r w:rsidRPr="00D13C95">
        <w:rPr>
          <w:rFonts w:cs="Miriam"/>
        </w:rPr>
        <w:t xml:space="preserve">Los Senior Prefects son seis alumnos (tres mujeres y tres hombres) que </w:t>
      </w:r>
      <w:r w:rsidR="00905DDE" w:rsidRPr="00D13C95">
        <w:rPr>
          <w:rFonts w:cs="Miriam"/>
        </w:rPr>
        <w:t xml:space="preserve">se encuentren cursando el grado </w:t>
      </w:r>
      <w:r w:rsidRPr="00D13C95">
        <w:rPr>
          <w:rFonts w:cs="Miriam"/>
        </w:rPr>
        <w:t>duodécimo. Los candidatos que se postulen o sean postulados por sus par</w:t>
      </w:r>
      <w:r w:rsidR="00905DDE" w:rsidRPr="00D13C95">
        <w:rPr>
          <w:rFonts w:cs="Miriam"/>
        </w:rPr>
        <w:t xml:space="preserve">es y profesores, no deben haber </w:t>
      </w:r>
      <w:r w:rsidRPr="00D13C95">
        <w:rPr>
          <w:rFonts w:cs="Miriam"/>
        </w:rPr>
        <w:t>tenido faltas disciplinarias en el año escolar en curso. Los aspirantes a Prefect</w:t>
      </w:r>
      <w:r w:rsidR="00905DDE" w:rsidRPr="00D13C95">
        <w:rPr>
          <w:rFonts w:cs="Miriam"/>
        </w:rPr>
        <w:t xml:space="preserve">s son elegidos por votación por </w:t>
      </w:r>
      <w:r w:rsidRPr="00D13C95">
        <w:rPr>
          <w:rFonts w:cs="Miriam"/>
        </w:rPr>
        <w:t>los estudiantes y maestros de grado 12. Los finalistas deben tener el voto favorable de al menos dos profesores.</w:t>
      </w:r>
    </w:p>
    <w:p w14:paraId="096CF897" w14:textId="77777777" w:rsidR="007B51E4" w:rsidRDefault="007B51E4" w:rsidP="00D13C95">
      <w:pPr>
        <w:pStyle w:val="NoSpacing"/>
        <w:jc w:val="both"/>
        <w:rPr>
          <w:rFonts w:cs="Miriam"/>
        </w:rPr>
      </w:pPr>
      <w:r w:rsidRPr="00D13C95">
        <w:rPr>
          <w:rFonts w:cs="Miriam"/>
        </w:rPr>
        <w:t>Los 5 candidatos hombres y 5 candidatos mujeres que obtengan la mayor votación, serán entrevist</w:t>
      </w:r>
      <w:r w:rsidR="00905DDE" w:rsidRPr="00D13C95">
        <w:rPr>
          <w:rFonts w:cs="Miriam"/>
        </w:rPr>
        <w:t xml:space="preserve">ados por </w:t>
      </w:r>
      <w:r w:rsidRPr="00D13C95">
        <w:rPr>
          <w:rFonts w:cs="Miriam"/>
        </w:rPr>
        <w:t>profesores de Bachillerato. Los profesores elegirán a los Prefects.</w:t>
      </w:r>
    </w:p>
    <w:p w14:paraId="34897B9E" w14:textId="77777777" w:rsidR="00E412C9" w:rsidRPr="00D13C95" w:rsidRDefault="00E412C9" w:rsidP="00D13C95">
      <w:pPr>
        <w:pStyle w:val="NoSpacing"/>
        <w:jc w:val="both"/>
        <w:rPr>
          <w:rFonts w:cs="Miriam"/>
        </w:rPr>
      </w:pPr>
    </w:p>
    <w:p w14:paraId="1958302C" w14:textId="77777777" w:rsidR="007B51E4" w:rsidRPr="00D13C95" w:rsidRDefault="007B51E4" w:rsidP="00D13C95">
      <w:pPr>
        <w:pStyle w:val="NoSpacing"/>
        <w:jc w:val="both"/>
        <w:rPr>
          <w:rFonts w:cs="Miriam"/>
          <w:b/>
        </w:rPr>
      </w:pPr>
      <w:r w:rsidRPr="00D13C95">
        <w:rPr>
          <w:rFonts w:cs="Miriam"/>
          <w:b/>
        </w:rPr>
        <w:t>Funciones</w:t>
      </w:r>
    </w:p>
    <w:p w14:paraId="673CBE4E" w14:textId="77777777" w:rsidR="007B51E4" w:rsidRPr="00D13C95" w:rsidRDefault="007B51E4" w:rsidP="00053334">
      <w:pPr>
        <w:pStyle w:val="NoSpacing"/>
        <w:numPr>
          <w:ilvl w:val="0"/>
          <w:numId w:val="61"/>
        </w:numPr>
        <w:jc w:val="both"/>
        <w:rPr>
          <w:rFonts w:cs="Miriam"/>
        </w:rPr>
      </w:pPr>
      <w:r w:rsidRPr="00D13C95">
        <w:rPr>
          <w:rFonts w:cs="Miriam"/>
        </w:rPr>
        <w:t>Organizar y coordinar a los demás alumnos quienes proponen acciones p</w:t>
      </w:r>
      <w:r w:rsidR="00905DDE" w:rsidRPr="00D13C95">
        <w:rPr>
          <w:rFonts w:cs="Miriam"/>
        </w:rPr>
        <w:t xml:space="preserve">ara llevar a cabo con el fin de </w:t>
      </w:r>
      <w:r w:rsidRPr="00D13C95">
        <w:rPr>
          <w:rFonts w:cs="Miriam"/>
        </w:rPr>
        <w:t>celebrar el último año en el Colegio para ellos y sus compañeros de clase.</w:t>
      </w:r>
    </w:p>
    <w:p w14:paraId="205DAAA0" w14:textId="77777777" w:rsidR="007B51E4" w:rsidRPr="00D13C95" w:rsidRDefault="007B51E4" w:rsidP="00053334">
      <w:pPr>
        <w:pStyle w:val="NoSpacing"/>
        <w:numPr>
          <w:ilvl w:val="0"/>
          <w:numId w:val="61"/>
        </w:numPr>
        <w:jc w:val="both"/>
        <w:rPr>
          <w:rFonts w:cs="Miriam"/>
        </w:rPr>
      </w:pPr>
      <w:commentRangeStart w:id="956"/>
      <w:r w:rsidRPr="00D13C95">
        <w:rPr>
          <w:rFonts w:cs="Miriam"/>
        </w:rPr>
        <w:t>Recolección de fondos para la fiesta de grado y excursión.</w:t>
      </w:r>
      <w:commentRangeEnd w:id="956"/>
      <w:r w:rsidR="00290CBF">
        <w:rPr>
          <w:rStyle w:val="CommentReference"/>
        </w:rPr>
        <w:commentReference w:id="956"/>
      </w:r>
    </w:p>
    <w:p w14:paraId="4467925E" w14:textId="77777777" w:rsidR="007B51E4" w:rsidRPr="00D13C95" w:rsidRDefault="007B51E4" w:rsidP="00053334">
      <w:pPr>
        <w:pStyle w:val="NoSpacing"/>
        <w:numPr>
          <w:ilvl w:val="0"/>
          <w:numId w:val="61"/>
        </w:numPr>
        <w:jc w:val="both"/>
        <w:rPr>
          <w:rFonts w:cs="Miriam"/>
        </w:rPr>
      </w:pPr>
      <w:r w:rsidRPr="00D13C95">
        <w:rPr>
          <w:rFonts w:cs="Miriam"/>
        </w:rPr>
        <w:t>Apoyar la elaboración de la Sección de Seniors en el Anuario Escolar, y la recolección de publicidad del</w:t>
      </w:r>
      <w:r w:rsidR="00905DDE" w:rsidRPr="00D13C95">
        <w:rPr>
          <w:rFonts w:cs="Miriam"/>
        </w:rPr>
        <w:t xml:space="preserve"> </w:t>
      </w:r>
      <w:r w:rsidRPr="00D13C95">
        <w:rPr>
          <w:rFonts w:cs="Miriam"/>
        </w:rPr>
        <w:t>anuario.</w:t>
      </w:r>
    </w:p>
    <w:p w14:paraId="5466FC9C" w14:textId="77777777" w:rsidR="007B51E4" w:rsidRPr="00D13C95" w:rsidRDefault="007B51E4" w:rsidP="00053334">
      <w:pPr>
        <w:pStyle w:val="NoSpacing"/>
        <w:numPr>
          <w:ilvl w:val="0"/>
          <w:numId w:val="61"/>
        </w:numPr>
        <w:jc w:val="both"/>
        <w:rPr>
          <w:rFonts w:cs="Miriam"/>
        </w:rPr>
      </w:pPr>
      <w:r w:rsidRPr="00D13C95">
        <w:rPr>
          <w:rFonts w:cs="Miriam"/>
        </w:rPr>
        <w:t>Organizar la logística en asambleas y otros eventos de la Comunidad.</w:t>
      </w:r>
    </w:p>
    <w:p w14:paraId="0DF5CC0F" w14:textId="77777777" w:rsidR="00E412C9" w:rsidRDefault="00E412C9" w:rsidP="00D13C95">
      <w:pPr>
        <w:pStyle w:val="NoSpacing"/>
        <w:jc w:val="both"/>
        <w:rPr>
          <w:rFonts w:cs="Miriam"/>
        </w:rPr>
      </w:pPr>
    </w:p>
    <w:p w14:paraId="29A217B1" w14:textId="77777777" w:rsidR="007B51E4" w:rsidRDefault="007B51E4" w:rsidP="00D13C95">
      <w:pPr>
        <w:pStyle w:val="NoSpacing"/>
        <w:jc w:val="both"/>
        <w:rPr>
          <w:rFonts w:cs="Miriam"/>
          <w:b/>
        </w:rPr>
      </w:pPr>
      <w:r w:rsidRPr="00E412C9">
        <w:rPr>
          <w:rFonts w:cs="Miriam"/>
          <w:b/>
        </w:rPr>
        <w:t>6.3 PERSONEROS</w:t>
      </w:r>
    </w:p>
    <w:p w14:paraId="4A73BCA3" w14:textId="77777777" w:rsidR="00E412C9" w:rsidRPr="00E412C9" w:rsidRDefault="00E412C9" w:rsidP="00D13C95">
      <w:pPr>
        <w:pStyle w:val="NoSpacing"/>
        <w:jc w:val="both"/>
        <w:rPr>
          <w:rFonts w:cs="Miriam"/>
          <w:b/>
        </w:rPr>
      </w:pPr>
    </w:p>
    <w:p w14:paraId="5518A32A" w14:textId="77777777" w:rsidR="007B51E4" w:rsidRPr="00D13C95" w:rsidRDefault="007B51E4" w:rsidP="00D13C95">
      <w:pPr>
        <w:pStyle w:val="NoSpacing"/>
        <w:jc w:val="both"/>
        <w:rPr>
          <w:rFonts w:cs="Miriam"/>
        </w:rPr>
      </w:pPr>
      <w:r w:rsidRPr="00D13C95">
        <w:rPr>
          <w:rFonts w:cs="Miriam"/>
        </w:rPr>
        <w:t>Los estudiantes desde Grado 7° hasta 12° eligen por el sistema de mayoría simple y votación secreta:</w:t>
      </w:r>
    </w:p>
    <w:p w14:paraId="2D3855F4" w14:textId="77777777" w:rsidR="007B51E4" w:rsidRPr="00D13C95" w:rsidRDefault="007B51E4" w:rsidP="00053334">
      <w:pPr>
        <w:pStyle w:val="NoSpacing"/>
        <w:numPr>
          <w:ilvl w:val="0"/>
          <w:numId w:val="61"/>
        </w:numPr>
        <w:jc w:val="both"/>
        <w:rPr>
          <w:rFonts w:cs="Miriam"/>
        </w:rPr>
      </w:pPr>
      <w:r w:rsidRPr="00D13C95">
        <w:rPr>
          <w:rFonts w:cs="Miriam"/>
        </w:rPr>
        <w:t>Un Personero Titular, quien debe estar en ese momento en Grado 12º, y</w:t>
      </w:r>
    </w:p>
    <w:p w14:paraId="6546475B" w14:textId="77777777" w:rsidR="007B51E4" w:rsidRPr="00D13C95" w:rsidRDefault="007B51E4" w:rsidP="00053334">
      <w:pPr>
        <w:pStyle w:val="NoSpacing"/>
        <w:numPr>
          <w:ilvl w:val="0"/>
          <w:numId w:val="61"/>
        </w:numPr>
        <w:jc w:val="both"/>
        <w:rPr>
          <w:rFonts w:cs="Miriam"/>
        </w:rPr>
      </w:pPr>
      <w:r w:rsidRPr="00D13C95">
        <w:rPr>
          <w:rFonts w:cs="Miriam"/>
        </w:rPr>
        <w:t>Un Vice Personero Suplente, quien debe estar en ese momento en gr</w:t>
      </w:r>
      <w:r w:rsidR="00905DDE" w:rsidRPr="00D13C95">
        <w:rPr>
          <w:rFonts w:cs="Miriam"/>
        </w:rPr>
        <w:t xml:space="preserve">ado 11º, para trabajar </w:t>
      </w:r>
      <w:r w:rsidRPr="00D13C95">
        <w:rPr>
          <w:rFonts w:cs="Miriam"/>
        </w:rPr>
        <w:t>conjuntamente y darle continuidad a los proyectos.</w:t>
      </w:r>
    </w:p>
    <w:p w14:paraId="542C6678" w14:textId="77777777" w:rsidR="007B51E4" w:rsidRPr="00E412C9" w:rsidRDefault="007B51E4" w:rsidP="00053334">
      <w:pPr>
        <w:pStyle w:val="NoSpacing"/>
        <w:numPr>
          <w:ilvl w:val="0"/>
          <w:numId w:val="61"/>
        </w:numPr>
        <w:jc w:val="both"/>
        <w:rPr>
          <w:rFonts w:cs="Miriam"/>
        </w:rPr>
      </w:pPr>
      <w:r w:rsidRPr="00D13C95">
        <w:rPr>
          <w:rFonts w:cs="Miriam"/>
        </w:rPr>
        <w:t xml:space="preserve">Un Personero Delegado por cada grado de 7º a 10º elegido por </w:t>
      </w:r>
      <w:r w:rsidR="00905DDE" w:rsidRPr="00D13C95">
        <w:rPr>
          <w:rFonts w:cs="Miriam"/>
        </w:rPr>
        <w:t xml:space="preserve">sus compañeros. Cada uno de los </w:t>
      </w:r>
      <w:r w:rsidRPr="00D13C95">
        <w:rPr>
          <w:rFonts w:cs="Miriam"/>
        </w:rPr>
        <w:t>interesados envía carta de intención al Personero Titular. La votación no se revelará p</w:t>
      </w:r>
      <w:r w:rsidR="00905DDE" w:rsidRPr="00D13C95">
        <w:rPr>
          <w:rFonts w:cs="Miriam"/>
        </w:rPr>
        <w:t xml:space="preserve">ero los dos </w:t>
      </w:r>
      <w:r w:rsidRPr="00D13C95">
        <w:rPr>
          <w:rFonts w:cs="Miriam"/>
        </w:rPr>
        <w:t xml:space="preserve">candidatos con mayor votación pasarán a hacer </w:t>
      </w:r>
      <w:r w:rsidR="00E412C9">
        <w:rPr>
          <w:rFonts w:cs="Miriam"/>
        </w:rPr>
        <w:t xml:space="preserve">una entrevista con el Personero </w:t>
      </w:r>
      <w:r w:rsidRPr="00D13C95">
        <w:rPr>
          <w:rFonts w:cs="Miriam"/>
        </w:rPr>
        <w:t>Titular, el Vice</w:t>
      </w:r>
      <w:r w:rsidR="00E412C9">
        <w:rPr>
          <w:rFonts w:cs="Miriam"/>
        </w:rPr>
        <w:t xml:space="preserve"> </w:t>
      </w:r>
      <w:r w:rsidRPr="00E412C9">
        <w:rPr>
          <w:rFonts w:cs="Miriam"/>
        </w:rPr>
        <w:t>Personero, un profesor invitado y dos Prefects.</w:t>
      </w:r>
    </w:p>
    <w:p w14:paraId="4663DF76" w14:textId="77777777" w:rsidR="007B51E4" w:rsidRDefault="007B51E4" w:rsidP="00053334">
      <w:pPr>
        <w:pStyle w:val="NoSpacing"/>
        <w:numPr>
          <w:ilvl w:val="0"/>
          <w:numId w:val="62"/>
        </w:numPr>
        <w:jc w:val="both"/>
        <w:rPr>
          <w:rFonts w:cs="Miriam"/>
        </w:rPr>
      </w:pPr>
      <w:r w:rsidRPr="00D13C95">
        <w:rPr>
          <w:rFonts w:cs="Miriam"/>
        </w:rPr>
        <w:t>El Personero Titular y Vice Personero eligen al Personero Delegado de cada grado, teniendo en cuent</w:t>
      </w:r>
      <w:r w:rsidR="00905DDE" w:rsidRPr="00D13C95">
        <w:rPr>
          <w:rFonts w:cs="Miriam"/>
        </w:rPr>
        <w:t xml:space="preserve">a </w:t>
      </w:r>
      <w:r w:rsidRPr="00D13C95">
        <w:rPr>
          <w:rFonts w:cs="Miriam"/>
        </w:rPr>
        <w:t xml:space="preserve">los resultados de la votación, la entrevista y la opinión y sugerencia </w:t>
      </w:r>
      <w:r w:rsidR="00905DDE" w:rsidRPr="00D13C95">
        <w:rPr>
          <w:rFonts w:cs="Miriam"/>
        </w:rPr>
        <w:t xml:space="preserve">del profesor invitado y los dos </w:t>
      </w:r>
      <w:r w:rsidR="00E412C9">
        <w:rPr>
          <w:rFonts w:cs="Miriam"/>
        </w:rPr>
        <w:t>Prefects.</w:t>
      </w:r>
      <w:r w:rsidRPr="00D13C95">
        <w:rPr>
          <w:rFonts w:cs="Miriam"/>
        </w:rPr>
        <w:t xml:space="preserve"> Este proceso se adelanta en los 60 días posteriores a la elecci</w:t>
      </w:r>
      <w:r w:rsidR="00905DDE" w:rsidRPr="00D13C95">
        <w:rPr>
          <w:rFonts w:cs="Miriam"/>
        </w:rPr>
        <w:t xml:space="preserve">ón del Personero Titular y Vice </w:t>
      </w:r>
      <w:r w:rsidRPr="00D13C95">
        <w:rPr>
          <w:rFonts w:cs="Miriam"/>
        </w:rPr>
        <w:t>Personero.</w:t>
      </w:r>
      <w:r w:rsidR="00E412C9">
        <w:rPr>
          <w:rFonts w:cs="Miriam"/>
        </w:rPr>
        <w:t xml:space="preserve"> </w:t>
      </w:r>
      <w:r w:rsidRPr="00D13C95">
        <w:rPr>
          <w:rFonts w:cs="Miriam"/>
        </w:rPr>
        <w:t>Los personeros delegados que participaron en el equip</w:t>
      </w:r>
      <w:r w:rsidR="00905DDE" w:rsidRPr="00D13C95">
        <w:rPr>
          <w:rFonts w:cs="Miriam"/>
        </w:rPr>
        <w:t xml:space="preserve">o de personeros en años pasados </w:t>
      </w:r>
      <w:r w:rsidRPr="00D13C95">
        <w:rPr>
          <w:rFonts w:cs="Miriam"/>
        </w:rPr>
        <w:t>podrán volver a lanzarse</w:t>
      </w:r>
    </w:p>
    <w:p w14:paraId="008091DB" w14:textId="77777777" w:rsidR="00E412C9" w:rsidRPr="00D13C95" w:rsidRDefault="00E412C9" w:rsidP="00E412C9">
      <w:pPr>
        <w:pStyle w:val="NoSpacing"/>
        <w:ind w:left="720"/>
        <w:jc w:val="both"/>
        <w:rPr>
          <w:rFonts w:cs="Miriam"/>
        </w:rPr>
      </w:pPr>
    </w:p>
    <w:p w14:paraId="5F6825D2" w14:textId="77777777" w:rsidR="007B51E4" w:rsidRPr="00D13C95" w:rsidRDefault="007B51E4" w:rsidP="00D13C95">
      <w:pPr>
        <w:pStyle w:val="NoSpacing"/>
        <w:jc w:val="both"/>
        <w:rPr>
          <w:rFonts w:cs="Miriam"/>
        </w:rPr>
      </w:pPr>
      <w:r w:rsidRPr="00D13C95">
        <w:rPr>
          <w:rFonts w:cs="Miriam"/>
        </w:rPr>
        <w:t>El Personero Titular y Vice Personero deberán presentarse en fórmula y serán</w:t>
      </w:r>
      <w:r w:rsidR="00905DDE" w:rsidRPr="00D13C95">
        <w:rPr>
          <w:rFonts w:cs="Miriam"/>
        </w:rPr>
        <w:t xml:space="preserve"> elegidos dentro de los treinta </w:t>
      </w:r>
      <w:r w:rsidRPr="00D13C95">
        <w:rPr>
          <w:rFonts w:cs="Miriam"/>
        </w:rPr>
        <w:t xml:space="preserve">días calendario siguiente a la iniciación de clases. Antes de elecciones los </w:t>
      </w:r>
      <w:r w:rsidR="00905DDE" w:rsidRPr="00D13C95">
        <w:rPr>
          <w:rFonts w:cs="Miriam"/>
        </w:rPr>
        <w:t xml:space="preserve">candidatos deberán presentar un </w:t>
      </w:r>
      <w:r w:rsidRPr="00D13C95">
        <w:rPr>
          <w:rFonts w:cs="Miriam"/>
        </w:rPr>
        <w:t>esquema de proyecto y sus ideas a la Jefatura de Bachillerato.</w:t>
      </w:r>
    </w:p>
    <w:p w14:paraId="397FCA06" w14:textId="77777777" w:rsidR="007B51E4" w:rsidRPr="00D13C95" w:rsidRDefault="007B51E4" w:rsidP="00D13C95">
      <w:pPr>
        <w:pStyle w:val="NoSpacing"/>
        <w:jc w:val="both"/>
        <w:rPr>
          <w:rFonts w:cs="Miriam"/>
        </w:rPr>
      </w:pPr>
      <w:r w:rsidRPr="00D13C95">
        <w:rPr>
          <w:rFonts w:cs="Miriam"/>
        </w:rPr>
        <w:t>Los candidatos para Personeros, deben ser avalados por el equipo docente de Bachillerato.</w:t>
      </w:r>
    </w:p>
    <w:p w14:paraId="76761A39" w14:textId="77777777" w:rsidR="00E412C9" w:rsidRDefault="00E412C9" w:rsidP="00D13C95">
      <w:pPr>
        <w:pStyle w:val="NoSpacing"/>
        <w:jc w:val="both"/>
        <w:rPr>
          <w:rFonts w:cs="Miriam"/>
          <w:b/>
        </w:rPr>
      </w:pPr>
    </w:p>
    <w:p w14:paraId="2BD8F8F1" w14:textId="77777777" w:rsidR="007B51E4" w:rsidRPr="00E412C9" w:rsidRDefault="007B51E4" w:rsidP="00D13C95">
      <w:pPr>
        <w:pStyle w:val="NoSpacing"/>
        <w:jc w:val="both"/>
        <w:rPr>
          <w:rFonts w:cs="Miriam"/>
          <w:b/>
        </w:rPr>
      </w:pPr>
      <w:r w:rsidRPr="00E412C9">
        <w:rPr>
          <w:rFonts w:cs="Miriam"/>
          <w:b/>
        </w:rPr>
        <w:t>Funciones del Personero</w:t>
      </w:r>
    </w:p>
    <w:p w14:paraId="3DD2EF52" w14:textId="77777777" w:rsidR="007B51E4" w:rsidRPr="00D13C95" w:rsidRDefault="007B51E4" w:rsidP="00D13C95">
      <w:pPr>
        <w:pStyle w:val="NoSpacing"/>
        <w:jc w:val="both"/>
        <w:rPr>
          <w:rFonts w:cs="Miriam"/>
        </w:rPr>
      </w:pPr>
      <w:r w:rsidRPr="00D13C95">
        <w:rPr>
          <w:rFonts w:cs="Miriam"/>
        </w:rPr>
        <w:t>El Personero está encargado de promover el ejercicio de los deberes y derechos</w:t>
      </w:r>
      <w:r w:rsidR="00905DDE" w:rsidRPr="00D13C95">
        <w:rPr>
          <w:rFonts w:cs="Miriam"/>
        </w:rPr>
        <w:t xml:space="preserve"> de los estudiantes consagrados </w:t>
      </w:r>
      <w:r w:rsidRPr="00D13C95">
        <w:rPr>
          <w:rFonts w:cs="Miriam"/>
        </w:rPr>
        <w:t>en la Constitución Política, las leyes, los reglamentos y el manual de convivencia.</w:t>
      </w:r>
    </w:p>
    <w:p w14:paraId="6033F85A" w14:textId="77777777" w:rsidR="00E412C9" w:rsidRDefault="00E412C9" w:rsidP="00D13C95">
      <w:pPr>
        <w:pStyle w:val="NoSpacing"/>
        <w:jc w:val="both"/>
        <w:rPr>
          <w:rFonts w:cs="Miriam"/>
        </w:rPr>
      </w:pPr>
    </w:p>
    <w:p w14:paraId="44CB6D30" w14:textId="77777777" w:rsidR="007B51E4" w:rsidRPr="00E412C9" w:rsidRDefault="007B51E4" w:rsidP="00D13C95">
      <w:pPr>
        <w:pStyle w:val="NoSpacing"/>
        <w:jc w:val="both"/>
        <w:rPr>
          <w:rFonts w:cs="Miriam"/>
          <w:b/>
        </w:rPr>
      </w:pPr>
      <w:r w:rsidRPr="00E412C9">
        <w:rPr>
          <w:rFonts w:cs="Miriam"/>
          <w:b/>
        </w:rPr>
        <w:t>Las funciones de los Personeros son</w:t>
      </w:r>
    </w:p>
    <w:p w14:paraId="4B2891C5" w14:textId="77777777" w:rsidR="007B51E4" w:rsidRPr="00D13C95" w:rsidRDefault="007B51E4" w:rsidP="00053334">
      <w:pPr>
        <w:pStyle w:val="NoSpacing"/>
        <w:numPr>
          <w:ilvl w:val="0"/>
          <w:numId w:val="63"/>
        </w:numPr>
        <w:jc w:val="both"/>
        <w:rPr>
          <w:rFonts w:cs="Miriam"/>
        </w:rPr>
      </w:pPr>
      <w:r w:rsidRPr="00D13C95">
        <w:rPr>
          <w:rFonts w:cs="Miriam"/>
        </w:rPr>
        <w:t>Promover y analizar ideas que beneficien el cumplimient</w:t>
      </w:r>
      <w:r w:rsidR="00905DDE" w:rsidRPr="00D13C95">
        <w:rPr>
          <w:rFonts w:cs="Miriam"/>
        </w:rPr>
        <w:t xml:space="preserve">o de los derechos y deberes del </w:t>
      </w:r>
      <w:r w:rsidRPr="00D13C95">
        <w:rPr>
          <w:rFonts w:cs="Miriam"/>
        </w:rPr>
        <w:t>estudiante, para lo cual podrá utilizar los medios de comunicació</w:t>
      </w:r>
      <w:r w:rsidR="00905DDE" w:rsidRPr="00D13C95">
        <w:rPr>
          <w:rFonts w:cs="Miriam"/>
        </w:rPr>
        <w:t xml:space="preserve">n interna del Colegio, pedir la </w:t>
      </w:r>
      <w:r w:rsidRPr="00D13C95">
        <w:rPr>
          <w:rFonts w:cs="Miriam"/>
        </w:rPr>
        <w:t>colaboración del Consejo Estudiantil, organizar foros u otras formas de deliberación.</w:t>
      </w:r>
    </w:p>
    <w:p w14:paraId="6E6D0968" w14:textId="77777777" w:rsidR="007B51E4" w:rsidRPr="00D13C95" w:rsidRDefault="007B51E4" w:rsidP="00053334">
      <w:pPr>
        <w:pStyle w:val="NoSpacing"/>
        <w:numPr>
          <w:ilvl w:val="0"/>
          <w:numId w:val="63"/>
        </w:numPr>
        <w:jc w:val="both"/>
        <w:rPr>
          <w:rFonts w:cs="Miriam"/>
        </w:rPr>
      </w:pPr>
      <w:r w:rsidRPr="00D13C95">
        <w:rPr>
          <w:rFonts w:cs="Miriam"/>
        </w:rPr>
        <w:t>Recibir y evaluar las quejas y reclamos que presenten los estudiante</w:t>
      </w:r>
      <w:r w:rsidR="00905DDE" w:rsidRPr="00D13C95">
        <w:rPr>
          <w:rFonts w:cs="Miriam"/>
        </w:rPr>
        <w:t xml:space="preserve">s sobre lesiones a sus derechos </w:t>
      </w:r>
      <w:r w:rsidRPr="00D13C95">
        <w:rPr>
          <w:rFonts w:cs="Miriam"/>
        </w:rPr>
        <w:t>y las que formule cualquier persona de la Comunidad Educativa</w:t>
      </w:r>
      <w:r w:rsidR="00905DDE" w:rsidRPr="00D13C95">
        <w:rPr>
          <w:rFonts w:cs="Miriam"/>
        </w:rPr>
        <w:t xml:space="preserve"> sobre el incumplimiento de las </w:t>
      </w:r>
      <w:r w:rsidRPr="00D13C95">
        <w:rPr>
          <w:rFonts w:cs="Miriam"/>
        </w:rPr>
        <w:t>obligaciones de los alumnos;</w:t>
      </w:r>
    </w:p>
    <w:p w14:paraId="680EC8A0" w14:textId="77777777" w:rsidR="007B51E4" w:rsidRPr="00D13C95" w:rsidRDefault="007B51E4" w:rsidP="00053334">
      <w:pPr>
        <w:pStyle w:val="NoSpacing"/>
        <w:numPr>
          <w:ilvl w:val="0"/>
          <w:numId w:val="63"/>
        </w:numPr>
        <w:jc w:val="both"/>
        <w:rPr>
          <w:rFonts w:cs="Miriam"/>
        </w:rPr>
      </w:pPr>
      <w:r w:rsidRPr="00D13C95">
        <w:rPr>
          <w:rFonts w:cs="Miriam"/>
        </w:rPr>
        <w:t>Presentar ante el Jefe de Bachillerato y el Rector, las solicitude</w:t>
      </w:r>
      <w:r w:rsidR="00905DDE" w:rsidRPr="00D13C95">
        <w:rPr>
          <w:rFonts w:cs="Miriam"/>
        </w:rPr>
        <w:t xml:space="preserve">s que considere necesarias para </w:t>
      </w:r>
      <w:r w:rsidRPr="00D13C95">
        <w:rPr>
          <w:rFonts w:cs="Miriam"/>
        </w:rPr>
        <w:t>proteger los derechos de los estudiantes y facilitar el cumplimiento de los deberes.</w:t>
      </w:r>
    </w:p>
    <w:p w14:paraId="1A33870E" w14:textId="77777777" w:rsidR="007B51E4" w:rsidRPr="00D13C95" w:rsidRDefault="007B51E4" w:rsidP="00053334">
      <w:pPr>
        <w:pStyle w:val="NoSpacing"/>
        <w:numPr>
          <w:ilvl w:val="0"/>
          <w:numId w:val="63"/>
        </w:numPr>
        <w:jc w:val="both"/>
        <w:rPr>
          <w:rFonts w:cs="Miriam"/>
        </w:rPr>
      </w:pPr>
      <w:r w:rsidRPr="00D13C95">
        <w:rPr>
          <w:rFonts w:cs="Miriam"/>
        </w:rPr>
        <w:t xml:space="preserve">Ser mediador ante las instancias del conducto regular, a quien el estudiante </w:t>
      </w:r>
      <w:r w:rsidR="00905DDE" w:rsidRPr="00D13C95">
        <w:rPr>
          <w:rFonts w:cs="Miriam"/>
        </w:rPr>
        <w:t xml:space="preserve">puede acudir en el </w:t>
      </w:r>
      <w:r w:rsidRPr="00D13C95">
        <w:rPr>
          <w:rFonts w:cs="Miriam"/>
        </w:rPr>
        <w:t>momento oportuno y de acuerdo con las funciones que le competen.</w:t>
      </w:r>
    </w:p>
    <w:p w14:paraId="45D0F143" w14:textId="77777777" w:rsidR="007B51E4" w:rsidRPr="00D13C95" w:rsidRDefault="007B51E4" w:rsidP="00053334">
      <w:pPr>
        <w:pStyle w:val="NoSpacing"/>
        <w:numPr>
          <w:ilvl w:val="0"/>
          <w:numId w:val="63"/>
        </w:numPr>
        <w:jc w:val="both"/>
        <w:rPr>
          <w:rFonts w:cs="Miriam"/>
        </w:rPr>
      </w:pPr>
      <w:r w:rsidRPr="00D13C95">
        <w:rPr>
          <w:rFonts w:cs="Miriam"/>
        </w:rPr>
        <w:t>Cuando lo considere necesario, apelar ante quien corresponda</w:t>
      </w:r>
      <w:r w:rsidR="00905DDE" w:rsidRPr="00D13C95">
        <w:rPr>
          <w:rFonts w:cs="Miriam"/>
        </w:rPr>
        <w:t xml:space="preserve">, las decisiones respecto a las </w:t>
      </w:r>
      <w:r w:rsidRPr="00D13C95">
        <w:rPr>
          <w:rFonts w:cs="Miriam"/>
        </w:rPr>
        <w:t>peticiones presentadas por su intermedio.</w:t>
      </w:r>
    </w:p>
    <w:p w14:paraId="7BC4749F" w14:textId="77777777" w:rsidR="007B51E4" w:rsidRPr="00D13C95" w:rsidRDefault="007B51E4" w:rsidP="00053334">
      <w:pPr>
        <w:pStyle w:val="NoSpacing"/>
        <w:numPr>
          <w:ilvl w:val="0"/>
          <w:numId w:val="63"/>
        </w:numPr>
        <w:jc w:val="both"/>
        <w:rPr>
          <w:rFonts w:cs="Miriam"/>
        </w:rPr>
      </w:pPr>
      <w:r w:rsidRPr="00D13C95">
        <w:rPr>
          <w:rFonts w:cs="Miriam"/>
        </w:rPr>
        <w:t>Reunirse mínimo una vez al mes con el Jefe de Bachillerato y el Re</w:t>
      </w:r>
      <w:r w:rsidR="00905DDE" w:rsidRPr="00D13C95">
        <w:rPr>
          <w:rFonts w:cs="Miriam"/>
        </w:rPr>
        <w:t xml:space="preserve">ctor para análisis del proyecto </w:t>
      </w:r>
      <w:r w:rsidRPr="00D13C95">
        <w:rPr>
          <w:rFonts w:cs="Miriam"/>
        </w:rPr>
        <w:t>y evidencia del trabajo.</w:t>
      </w:r>
    </w:p>
    <w:p w14:paraId="3ABAFD6F" w14:textId="77777777" w:rsidR="007B51E4" w:rsidRPr="00D13C95" w:rsidRDefault="007B51E4" w:rsidP="00053334">
      <w:pPr>
        <w:pStyle w:val="NoSpacing"/>
        <w:numPr>
          <w:ilvl w:val="0"/>
          <w:numId w:val="63"/>
        </w:numPr>
        <w:jc w:val="both"/>
        <w:rPr>
          <w:rFonts w:cs="Miriam"/>
        </w:rPr>
      </w:pPr>
      <w:r w:rsidRPr="00D13C95">
        <w:rPr>
          <w:rFonts w:cs="Miriam"/>
        </w:rPr>
        <w:t>Trabajar para promover y fortalecer la cultura ciudadana y cultura CCB</w:t>
      </w:r>
    </w:p>
    <w:p w14:paraId="329966F6" w14:textId="77777777" w:rsidR="007B51E4" w:rsidRPr="00D13C95" w:rsidRDefault="007B51E4" w:rsidP="00053334">
      <w:pPr>
        <w:pStyle w:val="NoSpacing"/>
        <w:numPr>
          <w:ilvl w:val="0"/>
          <w:numId w:val="63"/>
        </w:numPr>
        <w:jc w:val="both"/>
        <w:rPr>
          <w:rFonts w:cs="Miriam"/>
        </w:rPr>
      </w:pPr>
      <w:r w:rsidRPr="00D13C95">
        <w:rPr>
          <w:rFonts w:cs="Miriam"/>
        </w:rPr>
        <w:t>Velar y proteger las instalaciones del Colegio y el medio ambiente.</w:t>
      </w:r>
    </w:p>
    <w:p w14:paraId="420FCAD3" w14:textId="77777777" w:rsidR="007B51E4" w:rsidRPr="00D13C95" w:rsidRDefault="007B51E4" w:rsidP="00053334">
      <w:pPr>
        <w:pStyle w:val="NoSpacing"/>
        <w:numPr>
          <w:ilvl w:val="0"/>
          <w:numId w:val="63"/>
        </w:numPr>
        <w:jc w:val="both"/>
        <w:rPr>
          <w:rFonts w:cs="Miriam"/>
        </w:rPr>
      </w:pPr>
      <w:r w:rsidRPr="00D13C95">
        <w:rPr>
          <w:rFonts w:cs="Miriam"/>
        </w:rPr>
        <w:t>Dirigir y orientar al equipo personero</w:t>
      </w:r>
    </w:p>
    <w:p w14:paraId="72E4EA39" w14:textId="383C7168" w:rsidR="007B51E4" w:rsidRPr="00D13C95" w:rsidRDefault="007B51E4" w:rsidP="00053334">
      <w:pPr>
        <w:pStyle w:val="NoSpacing"/>
        <w:numPr>
          <w:ilvl w:val="0"/>
          <w:numId w:val="63"/>
        </w:numPr>
        <w:jc w:val="both"/>
        <w:rPr>
          <w:rFonts w:cs="Miriam"/>
        </w:rPr>
      </w:pPr>
      <w:r w:rsidRPr="00D13C95">
        <w:rPr>
          <w:rFonts w:cs="Miriam"/>
        </w:rPr>
        <w:t xml:space="preserve">Asistir </w:t>
      </w:r>
      <w:commentRangeStart w:id="957"/>
      <w:ins w:id="958" w:author="Secretaria Juridico" w:date="2016-03-07T14:39:00Z">
        <w:r w:rsidR="0012230D" w:rsidRPr="005116AB">
          <w:rPr>
            <w:rFonts w:cs="Miriam"/>
            <w:highlight w:val="lightGray"/>
            <w:rPrChange w:id="959" w:author="Diana Velazquez" w:date="2016-03-28T16:35:00Z">
              <w:rPr>
                <w:rFonts w:cs="Miriam"/>
              </w:rPr>
            </w:rPrChange>
          </w:rPr>
          <w:t xml:space="preserve">cuando sea requerido </w:t>
        </w:r>
        <w:commentRangeEnd w:id="957"/>
        <w:r w:rsidR="0012230D" w:rsidRPr="005116AB">
          <w:rPr>
            <w:rStyle w:val="CommentReference"/>
            <w:highlight w:val="lightGray"/>
            <w:rPrChange w:id="960" w:author="Diana Velazquez" w:date="2016-03-28T16:35:00Z">
              <w:rPr>
                <w:rStyle w:val="CommentReference"/>
              </w:rPr>
            </w:rPrChange>
          </w:rPr>
          <w:commentReference w:id="957"/>
        </w:r>
      </w:ins>
      <w:del w:id="961" w:author="Secretaria Juridico" w:date="2016-03-07T14:39:00Z">
        <w:r w:rsidRPr="005116AB" w:rsidDel="0012230D">
          <w:rPr>
            <w:rFonts w:cs="Miriam"/>
            <w:highlight w:val="lightGray"/>
            <w:rPrChange w:id="962" w:author="Diana Velazquez" w:date="2016-03-28T16:35:00Z">
              <w:rPr>
                <w:rFonts w:cs="Miriam"/>
              </w:rPr>
            </w:rPrChange>
          </w:rPr>
          <w:delText>con voz pero sin voto</w:delText>
        </w:r>
      </w:del>
      <w:r w:rsidRPr="00D13C95">
        <w:rPr>
          <w:rFonts w:cs="Miriam"/>
        </w:rPr>
        <w:t xml:space="preserve"> al Consejo Directivo.</w:t>
      </w:r>
    </w:p>
    <w:p w14:paraId="52FA8A49" w14:textId="77777777" w:rsidR="007B51E4" w:rsidRPr="00D13C95" w:rsidRDefault="007B51E4" w:rsidP="00053334">
      <w:pPr>
        <w:pStyle w:val="NoSpacing"/>
        <w:numPr>
          <w:ilvl w:val="0"/>
          <w:numId w:val="63"/>
        </w:numPr>
        <w:jc w:val="both"/>
        <w:rPr>
          <w:rFonts w:cs="Miriam"/>
        </w:rPr>
      </w:pPr>
      <w:r w:rsidRPr="00D13C95">
        <w:rPr>
          <w:rFonts w:cs="Miriam"/>
        </w:rPr>
        <w:t>Asistir con voz y voto, al Comité</w:t>
      </w:r>
      <w:commentRangeStart w:id="963"/>
      <w:del w:id="964" w:author="Portatil CCB" w:date="2016-02-29T20:32:00Z">
        <w:r w:rsidRPr="00D13C95" w:rsidDel="00BD7554">
          <w:rPr>
            <w:rFonts w:cs="Miriam"/>
          </w:rPr>
          <w:delText>s</w:delText>
        </w:r>
      </w:del>
      <w:commentRangeEnd w:id="963"/>
      <w:r w:rsidR="00E450F5">
        <w:rPr>
          <w:rStyle w:val="CommentReference"/>
        </w:rPr>
        <w:commentReference w:id="963"/>
      </w:r>
      <w:r w:rsidRPr="00D13C95">
        <w:rPr>
          <w:rFonts w:cs="Miriam"/>
        </w:rPr>
        <w:t xml:space="preserve"> de Convivencia.</w:t>
      </w:r>
    </w:p>
    <w:p w14:paraId="7097FCD7" w14:textId="77777777" w:rsidR="007B51E4" w:rsidRDefault="007B51E4" w:rsidP="00053334">
      <w:pPr>
        <w:pStyle w:val="NoSpacing"/>
        <w:numPr>
          <w:ilvl w:val="0"/>
          <w:numId w:val="63"/>
        </w:numPr>
        <w:jc w:val="both"/>
        <w:rPr>
          <w:rFonts w:cs="Miriam"/>
        </w:rPr>
      </w:pPr>
      <w:r w:rsidRPr="00D13C95">
        <w:rPr>
          <w:rFonts w:cs="Miriam"/>
        </w:rPr>
        <w:t>Asistir con voz pero sin voto a las reuniones de Consejo Estudiantil.</w:t>
      </w:r>
    </w:p>
    <w:p w14:paraId="11CBBAA5" w14:textId="77777777" w:rsidR="00E412C9" w:rsidRPr="00D13C95" w:rsidRDefault="00E412C9" w:rsidP="00E412C9">
      <w:pPr>
        <w:pStyle w:val="NoSpacing"/>
        <w:jc w:val="both"/>
        <w:rPr>
          <w:rFonts w:cs="Miriam"/>
        </w:rPr>
      </w:pPr>
    </w:p>
    <w:p w14:paraId="4FC40D34" w14:textId="77777777" w:rsidR="00E412C9" w:rsidRPr="00E412C9" w:rsidRDefault="007B51E4" w:rsidP="00D13C95">
      <w:pPr>
        <w:pStyle w:val="NoSpacing"/>
        <w:jc w:val="both"/>
        <w:rPr>
          <w:rFonts w:cs="Miriam"/>
          <w:b/>
        </w:rPr>
      </w:pPr>
      <w:r w:rsidRPr="00E412C9">
        <w:rPr>
          <w:rFonts w:cs="Miriam"/>
          <w:b/>
        </w:rPr>
        <w:t>Equipo Personero</w:t>
      </w:r>
    </w:p>
    <w:p w14:paraId="2F3B65C0" w14:textId="77777777" w:rsidR="007B51E4" w:rsidRPr="00D13C95" w:rsidRDefault="007B51E4" w:rsidP="00D13C95">
      <w:pPr>
        <w:pStyle w:val="NoSpacing"/>
        <w:jc w:val="both"/>
        <w:rPr>
          <w:rFonts w:cs="Miriam"/>
        </w:rPr>
      </w:pPr>
      <w:commentRangeStart w:id="965"/>
      <w:r w:rsidRPr="00D13C95">
        <w:rPr>
          <w:rFonts w:cs="Miriam"/>
        </w:rPr>
        <w:t>El Equipo Personero está formado por estudiantes de grado 7 a 10, elegidos como personeros delegados.</w:t>
      </w:r>
      <w:commentRangeEnd w:id="965"/>
      <w:r w:rsidR="006D5F0E">
        <w:rPr>
          <w:rStyle w:val="CommentReference"/>
        </w:rPr>
        <w:commentReference w:id="965"/>
      </w:r>
    </w:p>
    <w:p w14:paraId="14BB32C5" w14:textId="77777777" w:rsidR="007B51E4" w:rsidRPr="00D13C95" w:rsidRDefault="007B51E4" w:rsidP="00D13C95">
      <w:pPr>
        <w:pStyle w:val="NoSpacing"/>
        <w:jc w:val="both"/>
        <w:rPr>
          <w:rFonts w:cs="Miriam"/>
        </w:rPr>
      </w:pPr>
      <w:r w:rsidRPr="00D13C95">
        <w:rPr>
          <w:rFonts w:cs="Miriam"/>
        </w:rPr>
        <w:t>Se reunirán al menos una vez al mes. Las reuniones son organizadas por e</w:t>
      </w:r>
      <w:r w:rsidR="00905DDE" w:rsidRPr="00D13C95">
        <w:rPr>
          <w:rFonts w:cs="Miriam"/>
        </w:rPr>
        <w:t xml:space="preserve">l Personero Titular, en horario </w:t>
      </w:r>
      <w:r w:rsidRPr="00D13C95">
        <w:rPr>
          <w:rFonts w:cs="Miriam"/>
        </w:rPr>
        <w:t>que no interfiera con la labor escolar. De cada reunión debe levantarse un acta. E</w:t>
      </w:r>
      <w:r w:rsidR="00905DDE" w:rsidRPr="00D13C95">
        <w:rPr>
          <w:rFonts w:cs="Miriam"/>
        </w:rPr>
        <w:t xml:space="preserve">sta acta debe ir firmada </w:t>
      </w:r>
      <w:r w:rsidRPr="00D13C95">
        <w:rPr>
          <w:rFonts w:cs="Miriam"/>
        </w:rPr>
        <w:t>por el Personero Titular. Estas actas deben ser archivadas en el Archivo de los Personeros de Bachillerato.</w:t>
      </w:r>
    </w:p>
    <w:p w14:paraId="6C9775FF" w14:textId="77777777" w:rsidR="00E412C9" w:rsidRDefault="00E412C9" w:rsidP="00D13C95">
      <w:pPr>
        <w:pStyle w:val="NoSpacing"/>
        <w:jc w:val="both"/>
        <w:rPr>
          <w:rFonts w:cs="Miriam"/>
          <w:b/>
        </w:rPr>
      </w:pPr>
    </w:p>
    <w:p w14:paraId="0996ADF4" w14:textId="77777777" w:rsidR="007B51E4" w:rsidRPr="00E412C9" w:rsidRDefault="007B51E4" w:rsidP="00D13C95">
      <w:pPr>
        <w:pStyle w:val="NoSpacing"/>
        <w:jc w:val="both"/>
        <w:rPr>
          <w:rFonts w:cs="Miriam"/>
          <w:b/>
        </w:rPr>
      </w:pPr>
      <w:r w:rsidRPr="00E412C9">
        <w:rPr>
          <w:rFonts w:cs="Miriam"/>
          <w:b/>
        </w:rPr>
        <w:t>Funciones</w:t>
      </w:r>
    </w:p>
    <w:p w14:paraId="749C15EC" w14:textId="77777777" w:rsidR="007B51E4" w:rsidRPr="00D13C95" w:rsidRDefault="007B51E4" w:rsidP="00053334">
      <w:pPr>
        <w:pStyle w:val="NoSpacing"/>
        <w:numPr>
          <w:ilvl w:val="0"/>
          <w:numId w:val="64"/>
        </w:numPr>
        <w:jc w:val="both"/>
        <w:rPr>
          <w:rFonts w:cs="Miriam"/>
        </w:rPr>
      </w:pPr>
      <w:r w:rsidRPr="00D13C95">
        <w:rPr>
          <w:rFonts w:cs="Miriam"/>
        </w:rPr>
        <w:t>Los Personeros Delegados cumplirán con las mismas funciones d</w:t>
      </w:r>
      <w:r w:rsidR="00905DDE" w:rsidRPr="00D13C95">
        <w:rPr>
          <w:rFonts w:cs="Miriam"/>
        </w:rPr>
        <w:t xml:space="preserve">el Personero en sus respectivos </w:t>
      </w:r>
      <w:r w:rsidRPr="00D13C95">
        <w:rPr>
          <w:rFonts w:cs="Miriam"/>
        </w:rPr>
        <w:t>años, a excepción de asistir al Consejo Directivo o Comité de Convivencia.</w:t>
      </w:r>
    </w:p>
    <w:p w14:paraId="2301E5FD" w14:textId="77777777" w:rsidR="007B51E4" w:rsidRPr="00D13C95" w:rsidRDefault="007B51E4" w:rsidP="00053334">
      <w:pPr>
        <w:pStyle w:val="NoSpacing"/>
        <w:numPr>
          <w:ilvl w:val="0"/>
          <w:numId w:val="64"/>
        </w:numPr>
        <w:jc w:val="both"/>
        <w:rPr>
          <w:rFonts w:cs="Miriam"/>
        </w:rPr>
      </w:pPr>
      <w:r w:rsidRPr="00D13C95">
        <w:rPr>
          <w:rFonts w:cs="Miriam"/>
        </w:rPr>
        <w:t>Trabajarán en los proyectos propuestos por Personero titu</w:t>
      </w:r>
      <w:r w:rsidR="00905DDE" w:rsidRPr="00D13C95">
        <w:rPr>
          <w:rFonts w:cs="Miriam"/>
        </w:rPr>
        <w:t xml:space="preserve">lar y el Vice Personero y darle </w:t>
      </w:r>
      <w:r w:rsidRPr="00D13C95">
        <w:rPr>
          <w:rFonts w:cs="Miriam"/>
        </w:rPr>
        <w:t>continuidad.</w:t>
      </w:r>
    </w:p>
    <w:p w14:paraId="1AE0DA14" w14:textId="77777777" w:rsidR="007B51E4" w:rsidRPr="00D13C95" w:rsidRDefault="007B51E4" w:rsidP="00053334">
      <w:pPr>
        <w:pStyle w:val="NoSpacing"/>
        <w:numPr>
          <w:ilvl w:val="0"/>
          <w:numId w:val="64"/>
        </w:numPr>
        <w:jc w:val="both"/>
        <w:rPr>
          <w:rFonts w:cs="Miriam"/>
        </w:rPr>
      </w:pPr>
      <w:r w:rsidRPr="00D13C95">
        <w:rPr>
          <w:rFonts w:cs="Miriam"/>
        </w:rPr>
        <w:t>Cuando el Personero titular no pueda ejercer las funciones</w:t>
      </w:r>
      <w:r w:rsidR="00905DDE" w:rsidRPr="00D13C95">
        <w:rPr>
          <w:rFonts w:cs="Miriam"/>
        </w:rPr>
        <w:t xml:space="preserve"> (por compromisos académicos, o </w:t>
      </w:r>
      <w:r w:rsidRPr="00D13C95">
        <w:rPr>
          <w:rFonts w:cs="Miriam"/>
        </w:rPr>
        <w:t>haberse graduado), el Vice Personero lo remplazará y el</w:t>
      </w:r>
      <w:r w:rsidR="00905DDE" w:rsidRPr="00D13C95">
        <w:rPr>
          <w:rFonts w:cs="Miriam"/>
        </w:rPr>
        <w:t xml:space="preserve"> Personero Delegado de grado 10 </w:t>
      </w:r>
      <w:r w:rsidRPr="00D13C95">
        <w:rPr>
          <w:rFonts w:cs="Miriam"/>
        </w:rPr>
        <w:t>remplazará al Vice Personero.</w:t>
      </w:r>
    </w:p>
    <w:p w14:paraId="3F1AE976" w14:textId="0F259266" w:rsidR="007B51E4" w:rsidRPr="00D13C95" w:rsidRDefault="007B51E4" w:rsidP="00053334">
      <w:pPr>
        <w:pStyle w:val="NoSpacing"/>
        <w:numPr>
          <w:ilvl w:val="0"/>
          <w:numId w:val="64"/>
        </w:numPr>
        <w:jc w:val="both"/>
        <w:rPr>
          <w:rFonts w:cs="Miriam"/>
        </w:rPr>
      </w:pPr>
      <w:r w:rsidRPr="00D13C95">
        <w:rPr>
          <w:rFonts w:cs="Miriam"/>
        </w:rPr>
        <w:t>Los Personeros Delegados podrán asistir al Consejo Estudiantil con voz pero sin voto</w:t>
      </w:r>
      <w:ins w:id="966" w:author="Secretaria Juridico" w:date="2016-03-07T14:50:00Z">
        <w:r w:rsidR="00467663">
          <w:rPr>
            <w:rFonts w:cs="Miriam"/>
          </w:rPr>
          <w:t>.</w:t>
        </w:r>
      </w:ins>
    </w:p>
    <w:p w14:paraId="067B368D" w14:textId="77777777" w:rsidR="007B51E4" w:rsidRPr="00D13C95" w:rsidRDefault="007B51E4" w:rsidP="00053334">
      <w:pPr>
        <w:pStyle w:val="NoSpacing"/>
        <w:numPr>
          <w:ilvl w:val="0"/>
          <w:numId w:val="64"/>
        </w:numPr>
        <w:jc w:val="both"/>
        <w:rPr>
          <w:rFonts w:cs="Miriam"/>
        </w:rPr>
      </w:pPr>
      <w:r w:rsidRPr="00D13C95">
        <w:rPr>
          <w:rFonts w:cs="Miriam"/>
        </w:rPr>
        <w:t>Los Personeros delegados deberán ser un ejemplo de cultura y liderazgo en sus respectivos años.</w:t>
      </w:r>
    </w:p>
    <w:p w14:paraId="3FE87B2A" w14:textId="77777777" w:rsidR="007B51E4" w:rsidRDefault="007B51E4" w:rsidP="00053334">
      <w:pPr>
        <w:pStyle w:val="NoSpacing"/>
        <w:numPr>
          <w:ilvl w:val="0"/>
          <w:numId w:val="64"/>
        </w:numPr>
        <w:jc w:val="both"/>
        <w:rPr>
          <w:rFonts w:cs="Miriam"/>
        </w:rPr>
      </w:pPr>
      <w:r w:rsidRPr="00D13C95">
        <w:rPr>
          <w:rFonts w:cs="Miriam"/>
        </w:rPr>
        <w:t>La confidencialidad es crucial en este trabajo.</w:t>
      </w:r>
    </w:p>
    <w:p w14:paraId="2F6E161E" w14:textId="77777777" w:rsidR="00467663" w:rsidRPr="00D13C95" w:rsidRDefault="00467663" w:rsidP="00926B76">
      <w:pPr>
        <w:pStyle w:val="NoSpacing"/>
        <w:ind w:left="720"/>
        <w:jc w:val="both"/>
        <w:rPr>
          <w:rFonts w:cs="Miriam"/>
        </w:rPr>
      </w:pPr>
    </w:p>
    <w:p w14:paraId="5FA6800F" w14:textId="77777777" w:rsidR="007B51E4" w:rsidRDefault="007B51E4" w:rsidP="00D13C95">
      <w:pPr>
        <w:pStyle w:val="NoSpacing"/>
        <w:jc w:val="both"/>
        <w:rPr>
          <w:rFonts w:cs="Miriam"/>
          <w:b/>
        </w:rPr>
      </w:pPr>
      <w:r w:rsidRPr="00926B76">
        <w:rPr>
          <w:rFonts w:cs="Miriam"/>
          <w:b/>
        </w:rPr>
        <w:t>6.4 REVOCATORIA DEL NOMBRAMIENTO DE REPRESENTANTES DE LOS ESTUDIANTES</w:t>
      </w:r>
    </w:p>
    <w:p w14:paraId="118BB803" w14:textId="77777777" w:rsidR="00926B76" w:rsidRPr="00926B76" w:rsidRDefault="00926B76" w:rsidP="00D13C95">
      <w:pPr>
        <w:pStyle w:val="NoSpacing"/>
        <w:jc w:val="both"/>
        <w:rPr>
          <w:rFonts w:cs="Miriam"/>
          <w:b/>
        </w:rPr>
      </w:pPr>
    </w:p>
    <w:p w14:paraId="381F0888" w14:textId="77777777" w:rsidR="007B51E4" w:rsidRPr="00D13C95" w:rsidRDefault="007B51E4" w:rsidP="00D13C95">
      <w:pPr>
        <w:pStyle w:val="NoSpacing"/>
        <w:jc w:val="both"/>
        <w:rPr>
          <w:rFonts w:cs="Miriam"/>
        </w:rPr>
      </w:pPr>
      <w:r w:rsidRPr="00D13C95">
        <w:rPr>
          <w:rFonts w:cs="Miriam"/>
        </w:rPr>
        <w:t>Serán causales para revocar los nombramientos de los miembros del Consejo E</w:t>
      </w:r>
      <w:r w:rsidR="00905DDE" w:rsidRPr="00D13C95">
        <w:rPr>
          <w:rFonts w:cs="Miriam"/>
        </w:rPr>
        <w:t>studiantil</w:t>
      </w:r>
      <w:r w:rsidR="00905DDE" w:rsidRPr="00926B76">
        <w:rPr>
          <w:rFonts w:cs="Miriam"/>
          <w:i/>
        </w:rPr>
        <w:t xml:space="preserve">, Prefects, Head Boy, </w:t>
      </w:r>
      <w:r w:rsidRPr="00926B76">
        <w:rPr>
          <w:rFonts w:cs="Miriam"/>
          <w:i/>
        </w:rPr>
        <w:t xml:space="preserve">Head Girl </w:t>
      </w:r>
      <w:r w:rsidRPr="00D13C95">
        <w:rPr>
          <w:rFonts w:cs="Miriam"/>
        </w:rPr>
        <w:t>o Personero, las siguientes:</w:t>
      </w:r>
    </w:p>
    <w:p w14:paraId="19972126" w14:textId="77777777" w:rsidR="007B51E4" w:rsidRPr="00D13C95" w:rsidRDefault="007B51E4" w:rsidP="00053334">
      <w:pPr>
        <w:pStyle w:val="NoSpacing"/>
        <w:numPr>
          <w:ilvl w:val="0"/>
          <w:numId w:val="65"/>
        </w:numPr>
        <w:jc w:val="both"/>
        <w:rPr>
          <w:rFonts w:cs="Miriam"/>
        </w:rPr>
      </w:pPr>
      <w:r w:rsidRPr="00D13C95">
        <w:rPr>
          <w:rFonts w:cs="Miriam"/>
        </w:rPr>
        <w:t>No cumplir a cabalidad con alguna de las funciones asignadas.</w:t>
      </w:r>
    </w:p>
    <w:p w14:paraId="55DF7D2E" w14:textId="77777777" w:rsidR="007B51E4" w:rsidRPr="00D13C95" w:rsidRDefault="007B51E4" w:rsidP="00053334">
      <w:pPr>
        <w:pStyle w:val="NoSpacing"/>
        <w:numPr>
          <w:ilvl w:val="0"/>
          <w:numId w:val="65"/>
        </w:numPr>
        <w:jc w:val="both"/>
        <w:rPr>
          <w:rFonts w:cs="Miriam"/>
        </w:rPr>
      </w:pPr>
      <w:r w:rsidRPr="00D13C95">
        <w:rPr>
          <w:rFonts w:cs="Miriam"/>
        </w:rPr>
        <w:t>Faltar a 3 reuniones de las que deba asistir, sin causa justificada. El Co</w:t>
      </w:r>
      <w:r w:rsidR="00905DDE" w:rsidRPr="00D13C95">
        <w:rPr>
          <w:rFonts w:cs="Miriam"/>
        </w:rPr>
        <w:t xml:space="preserve">ordinador del Consejo (profesor </w:t>
      </w:r>
      <w:r w:rsidRPr="00D13C95">
        <w:rPr>
          <w:rFonts w:cs="Miriam"/>
        </w:rPr>
        <w:t xml:space="preserve">acompañante) o el Presidente del Consejo Estudiantil de Bachillerato </w:t>
      </w:r>
      <w:r w:rsidR="00905DDE" w:rsidRPr="00D13C95">
        <w:rPr>
          <w:rFonts w:cs="Miriam"/>
        </w:rPr>
        <w:t xml:space="preserve">avalarán las excusas justificables </w:t>
      </w:r>
      <w:r w:rsidRPr="00D13C95">
        <w:rPr>
          <w:rFonts w:cs="Miriam"/>
        </w:rPr>
        <w:t>par los miembros del Consejo Estudiantil.</w:t>
      </w:r>
    </w:p>
    <w:p w14:paraId="79D22766" w14:textId="77777777" w:rsidR="007B51E4" w:rsidRPr="00D13C95" w:rsidRDefault="007B51E4" w:rsidP="00053334">
      <w:pPr>
        <w:pStyle w:val="NoSpacing"/>
        <w:numPr>
          <w:ilvl w:val="0"/>
          <w:numId w:val="65"/>
        </w:numPr>
        <w:jc w:val="both"/>
        <w:rPr>
          <w:rFonts w:cs="Miriam"/>
        </w:rPr>
      </w:pPr>
      <w:r w:rsidRPr="00D13C95">
        <w:rPr>
          <w:rFonts w:cs="Miriam"/>
        </w:rPr>
        <w:t>No entregar al Tesorero el dinero que le corresponde al Consejo Estudia</w:t>
      </w:r>
      <w:r w:rsidR="00905DDE" w:rsidRPr="00D13C95">
        <w:rPr>
          <w:rFonts w:cs="Miriam"/>
        </w:rPr>
        <w:t xml:space="preserve">ntil o Prefects, o no presentar </w:t>
      </w:r>
      <w:r w:rsidRPr="00D13C95">
        <w:rPr>
          <w:rFonts w:cs="Miriam"/>
        </w:rPr>
        <w:t>claridad en la recolección de fondos.</w:t>
      </w:r>
    </w:p>
    <w:p w14:paraId="0E3E5E28" w14:textId="77777777" w:rsidR="007B51E4" w:rsidRPr="00D13C95" w:rsidRDefault="007B51E4" w:rsidP="00053334">
      <w:pPr>
        <w:pStyle w:val="NoSpacing"/>
        <w:numPr>
          <w:ilvl w:val="0"/>
          <w:numId w:val="65"/>
        </w:numPr>
        <w:jc w:val="both"/>
        <w:rPr>
          <w:rFonts w:cs="Miriam"/>
        </w:rPr>
      </w:pPr>
      <w:r w:rsidRPr="00D13C95">
        <w:rPr>
          <w:rFonts w:cs="Miriam"/>
        </w:rPr>
        <w:t>Cometer una falta muy grave, sancionada disciplinariamente.</w:t>
      </w:r>
    </w:p>
    <w:p w14:paraId="09AEDFCE" w14:textId="77777777" w:rsidR="007B51E4" w:rsidRDefault="007B51E4" w:rsidP="00053334">
      <w:pPr>
        <w:pStyle w:val="NoSpacing"/>
        <w:numPr>
          <w:ilvl w:val="0"/>
          <w:numId w:val="65"/>
        </w:numPr>
        <w:jc w:val="both"/>
        <w:rPr>
          <w:rFonts w:cs="Miriam"/>
        </w:rPr>
      </w:pPr>
      <w:r w:rsidRPr="00D13C95">
        <w:rPr>
          <w:rFonts w:cs="Miriam"/>
        </w:rPr>
        <w:t>Fraude, o no guardar la debida confidencialidad, sobre aq</w:t>
      </w:r>
      <w:r w:rsidR="00905DDE" w:rsidRPr="00D13C95">
        <w:rPr>
          <w:rFonts w:cs="Miriam"/>
        </w:rPr>
        <w:t xml:space="preserve">uellos asuntos de los que tiene </w:t>
      </w:r>
      <w:r w:rsidRPr="00D13C95">
        <w:rPr>
          <w:rFonts w:cs="Miriam"/>
        </w:rPr>
        <w:t>conocimiento, por razón de sus funciones.</w:t>
      </w:r>
    </w:p>
    <w:p w14:paraId="14CC88F4" w14:textId="77777777" w:rsidR="00926B76" w:rsidRPr="00D13C95" w:rsidRDefault="00926B76" w:rsidP="00926B76">
      <w:pPr>
        <w:pStyle w:val="NoSpacing"/>
        <w:ind w:left="720"/>
        <w:jc w:val="both"/>
        <w:rPr>
          <w:rFonts w:cs="Miriam"/>
        </w:rPr>
      </w:pPr>
    </w:p>
    <w:p w14:paraId="05AEA514" w14:textId="77777777" w:rsidR="007B51E4" w:rsidRDefault="007B51E4" w:rsidP="00D13C95">
      <w:pPr>
        <w:pStyle w:val="NoSpacing"/>
        <w:jc w:val="both"/>
        <w:rPr>
          <w:rFonts w:cs="Miriam"/>
        </w:rPr>
      </w:pPr>
      <w:r w:rsidRPr="00D13C95">
        <w:rPr>
          <w:rFonts w:cs="Miriam"/>
        </w:rPr>
        <w:t>El nombramiento será revocado por el Jefe de Sección y/o Rector, a su propio cri</w:t>
      </w:r>
      <w:r w:rsidR="00CC7FF3" w:rsidRPr="00D13C95">
        <w:rPr>
          <w:rFonts w:cs="Miriam"/>
        </w:rPr>
        <w:t xml:space="preserve">terio o atendiendo la solicitud </w:t>
      </w:r>
      <w:r w:rsidRPr="00D13C95">
        <w:rPr>
          <w:rFonts w:cs="Miriam"/>
        </w:rPr>
        <w:t>e informes presentados por miembros de la Comunidad Educativa:</w:t>
      </w:r>
    </w:p>
    <w:p w14:paraId="17FF98BB" w14:textId="77777777" w:rsidR="00926B76" w:rsidRPr="00D13C95" w:rsidRDefault="00926B76" w:rsidP="00D13C95">
      <w:pPr>
        <w:pStyle w:val="NoSpacing"/>
        <w:jc w:val="both"/>
        <w:rPr>
          <w:rFonts w:cs="Miriam"/>
        </w:rPr>
      </w:pPr>
    </w:p>
    <w:p w14:paraId="4392F4B5" w14:textId="77777777" w:rsidR="007B51E4" w:rsidRDefault="007B51E4" w:rsidP="00D13C95">
      <w:pPr>
        <w:pStyle w:val="NoSpacing"/>
        <w:jc w:val="both"/>
        <w:rPr>
          <w:rFonts w:cs="Miriam"/>
        </w:rPr>
      </w:pPr>
      <w:r w:rsidRPr="00D13C95">
        <w:rPr>
          <w:rFonts w:cs="Miriam"/>
        </w:rPr>
        <w:t xml:space="preserve">En el evento en que se revoque el nombramiento, o se presente renuncia </w:t>
      </w:r>
      <w:r w:rsidR="00926B76">
        <w:rPr>
          <w:rFonts w:cs="Miriam"/>
        </w:rPr>
        <w:t xml:space="preserve">de un miembro del Consejo </w:t>
      </w:r>
      <w:r w:rsidRPr="00D13C95">
        <w:rPr>
          <w:rFonts w:cs="Miriam"/>
        </w:rPr>
        <w:t>Estudiantil, será remplazado por un compañero de su mismo grupo o grado, elegido por el Consejo Estudiantil.</w:t>
      </w:r>
    </w:p>
    <w:p w14:paraId="77C2951F" w14:textId="77777777" w:rsidR="00926B76" w:rsidRPr="00D13C95" w:rsidRDefault="00926B76" w:rsidP="00D13C95">
      <w:pPr>
        <w:pStyle w:val="NoSpacing"/>
        <w:jc w:val="both"/>
        <w:rPr>
          <w:rFonts w:cs="Miriam"/>
        </w:rPr>
      </w:pPr>
    </w:p>
    <w:p w14:paraId="7EDFD080" w14:textId="77777777" w:rsidR="00926B76" w:rsidRDefault="007B51E4" w:rsidP="00D13C95">
      <w:pPr>
        <w:pStyle w:val="NoSpacing"/>
        <w:jc w:val="both"/>
        <w:rPr>
          <w:rFonts w:cs="Miriam"/>
        </w:rPr>
      </w:pPr>
      <w:r w:rsidRPr="00D13C95">
        <w:rPr>
          <w:rFonts w:cs="Miriam"/>
        </w:rPr>
        <w:t>En el evento en que se revoque el nombramiento, o se presente renuncia d</w:t>
      </w:r>
      <w:r w:rsidR="00905DDE" w:rsidRPr="00D13C95">
        <w:rPr>
          <w:rFonts w:cs="Miriam"/>
        </w:rPr>
        <w:t xml:space="preserve">el Personero de 12º, podrán ser </w:t>
      </w:r>
      <w:r w:rsidRPr="00D13C95">
        <w:rPr>
          <w:rFonts w:cs="Miriam"/>
        </w:rPr>
        <w:t>remplazados por un miembro del Consejo Estudiantil de grado 12 elegidos por mayoría por el mismo Consejo.</w:t>
      </w:r>
    </w:p>
    <w:p w14:paraId="6B4EC3A5" w14:textId="77777777" w:rsidR="007B51E4" w:rsidRPr="00D13C95" w:rsidRDefault="007B51E4" w:rsidP="00D13C95">
      <w:pPr>
        <w:pStyle w:val="NoSpacing"/>
        <w:jc w:val="both"/>
        <w:rPr>
          <w:rFonts w:cs="Miriam"/>
        </w:rPr>
      </w:pPr>
      <w:r w:rsidRPr="00D13C95">
        <w:rPr>
          <w:rFonts w:cs="Miriam"/>
        </w:rPr>
        <w:t xml:space="preserve">En el evento en que se revoque el nombramiento, o se presente renuncia </w:t>
      </w:r>
      <w:r w:rsidR="00CC7FF3" w:rsidRPr="00D13C95">
        <w:rPr>
          <w:rFonts w:cs="Miriam"/>
        </w:rPr>
        <w:t xml:space="preserve">del Personero Suplente, o de un </w:t>
      </w:r>
      <w:commentRangeStart w:id="967"/>
      <w:r w:rsidRPr="00D13C95">
        <w:rPr>
          <w:rFonts w:cs="Miriam"/>
        </w:rPr>
        <w:t xml:space="preserve">Personero Junior </w:t>
      </w:r>
      <w:commentRangeEnd w:id="967"/>
      <w:r w:rsidR="007B5F95">
        <w:rPr>
          <w:rStyle w:val="CommentReference"/>
        </w:rPr>
        <w:commentReference w:id="967"/>
      </w:r>
      <w:r w:rsidRPr="00D13C95">
        <w:rPr>
          <w:rFonts w:cs="Miriam"/>
        </w:rPr>
        <w:t xml:space="preserve">o, será remplazado por un compañero de su mismo grupo o </w:t>
      </w:r>
      <w:r w:rsidR="00CC7FF3" w:rsidRPr="00D13C95">
        <w:rPr>
          <w:rFonts w:cs="Miriam"/>
        </w:rPr>
        <w:t xml:space="preserve">grado, elegido por el Personero </w:t>
      </w:r>
      <w:r w:rsidRPr="00D13C95">
        <w:rPr>
          <w:rFonts w:cs="Miriam"/>
        </w:rPr>
        <w:t>Titular.</w:t>
      </w:r>
    </w:p>
    <w:p w14:paraId="47B4889A" w14:textId="77777777" w:rsidR="00926B76" w:rsidRDefault="00926B76" w:rsidP="00D13C95">
      <w:pPr>
        <w:pStyle w:val="NoSpacing"/>
        <w:jc w:val="both"/>
        <w:rPr>
          <w:rFonts w:cs="Miriam"/>
        </w:rPr>
      </w:pPr>
    </w:p>
    <w:p w14:paraId="73E958EE" w14:textId="77777777" w:rsidR="007B51E4" w:rsidRDefault="007B51E4" w:rsidP="00D13C95">
      <w:pPr>
        <w:pStyle w:val="NoSpacing"/>
        <w:jc w:val="both"/>
        <w:rPr>
          <w:rFonts w:cs="Miriam"/>
        </w:rPr>
      </w:pPr>
      <w:r w:rsidRPr="00D13C95">
        <w:rPr>
          <w:rFonts w:cs="Miriam"/>
        </w:rPr>
        <w:t>El estudiante cuyo nombramiento se revoque, no podrá postularse como ca</w:t>
      </w:r>
      <w:r w:rsidR="00926B76">
        <w:rPr>
          <w:rFonts w:cs="Miriam"/>
        </w:rPr>
        <w:t xml:space="preserve">ndidato al Consejo Estudiantil, </w:t>
      </w:r>
      <w:r w:rsidRPr="00926B76">
        <w:rPr>
          <w:rFonts w:cs="Miriam"/>
          <w:i/>
        </w:rPr>
        <w:t>Prefect, Head Boy, Head Girl</w:t>
      </w:r>
      <w:r w:rsidRPr="00D13C95">
        <w:rPr>
          <w:rFonts w:cs="Miriam"/>
        </w:rPr>
        <w:t xml:space="preserve"> o Personero. </w:t>
      </w:r>
      <w:r w:rsidR="00926B76" w:rsidRPr="00D13C95">
        <w:rPr>
          <w:rFonts w:cs="Miriam"/>
        </w:rPr>
        <w:t>En</w:t>
      </w:r>
      <w:r w:rsidRPr="00D13C95">
        <w:rPr>
          <w:rFonts w:cs="Miriam"/>
        </w:rPr>
        <w:t xml:space="preserve"> el año académico siguiente.</w:t>
      </w:r>
    </w:p>
    <w:p w14:paraId="5A058C42" w14:textId="77777777" w:rsidR="00926B76" w:rsidRPr="00D13C95" w:rsidRDefault="00926B76" w:rsidP="00D13C95">
      <w:pPr>
        <w:pStyle w:val="NoSpacing"/>
        <w:jc w:val="both"/>
        <w:rPr>
          <w:rFonts w:cs="Miriam"/>
        </w:rPr>
      </w:pPr>
    </w:p>
    <w:p w14:paraId="21E2AC1A" w14:textId="77777777" w:rsidR="007B51E4" w:rsidRDefault="007B51E4" w:rsidP="00D13C95">
      <w:pPr>
        <w:pStyle w:val="NoSpacing"/>
        <w:jc w:val="both"/>
        <w:rPr>
          <w:rFonts w:cs="Miriam"/>
          <w:b/>
        </w:rPr>
      </w:pPr>
      <w:r w:rsidRPr="00D13C95">
        <w:rPr>
          <w:rFonts w:cs="Miriam"/>
          <w:b/>
        </w:rPr>
        <w:t>_6.5 CONSEJO DE PADRES DE FAMILIA</w:t>
      </w:r>
    </w:p>
    <w:p w14:paraId="0FF1190C" w14:textId="77777777" w:rsidR="00926B76" w:rsidRPr="00D13C95" w:rsidRDefault="00926B76" w:rsidP="00D13C95">
      <w:pPr>
        <w:pStyle w:val="NoSpacing"/>
        <w:jc w:val="both"/>
        <w:rPr>
          <w:rFonts w:cs="Miriam"/>
          <w:b/>
        </w:rPr>
      </w:pPr>
    </w:p>
    <w:p w14:paraId="2F5A8C4B" w14:textId="77777777" w:rsidR="007B51E4" w:rsidRDefault="007B51E4" w:rsidP="00D13C95">
      <w:pPr>
        <w:pStyle w:val="NoSpacing"/>
        <w:jc w:val="both"/>
        <w:rPr>
          <w:rFonts w:cs="Miriam"/>
        </w:rPr>
      </w:pPr>
      <w:r w:rsidRPr="00D13C95">
        <w:rPr>
          <w:rFonts w:cs="Miriam"/>
        </w:rPr>
        <w:t>El Consejo de Padres de Familia es un órgano de participación de los padres</w:t>
      </w:r>
      <w:r w:rsidR="00CC7FF3" w:rsidRPr="00D13C95">
        <w:rPr>
          <w:rFonts w:cs="Miriam"/>
        </w:rPr>
        <w:t xml:space="preserve"> de familia del establecimiento </w:t>
      </w:r>
      <w:r w:rsidRPr="00D13C95">
        <w:rPr>
          <w:rFonts w:cs="Miriam"/>
        </w:rPr>
        <w:t>educativo destinado a asegurar su continua participación en el proceso educati</w:t>
      </w:r>
      <w:r w:rsidR="00CC7FF3" w:rsidRPr="00D13C95">
        <w:rPr>
          <w:rFonts w:cs="Miriam"/>
        </w:rPr>
        <w:t xml:space="preserve">vo y a elevar los resultados de </w:t>
      </w:r>
      <w:r w:rsidRPr="00D13C95">
        <w:rPr>
          <w:rFonts w:cs="Miriam"/>
        </w:rPr>
        <w:t>calidad del servicio. Su conformación es obligatoria.</w:t>
      </w:r>
    </w:p>
    <w:p w14:paraId="3FC4F628" w14:textId="77777777" w:rsidR="00B7688F" w:rsidRPr="00D13C95" w:rsidRDefault="00B7688F" w:rsidP="00D13C95">
      <w:pPr>
        <w:pStyle w:val="NoSpacing"/>
        <w:jc w:val="both"/>
        <w:rPr>
          <w:rFonts w:cs="Miriam"/>
        </w:rPr>
      </w:pPr>
    </w:p>
    <w:p w14:paraId="02243F5E" w14:textId="77777777" w:rsidR="00B7688F" w:rsidRPr="00D13C95" w:rsidRDefault="007B51E4" w:rsidP="00D13C95">
      <w:pPr>
        <w:pStyle w:val="NoSpacing"/>
        <w:jc w:val="both"/>
        <w:rPr>
          <w:rFonts w:cs="Miriam"/>
        </w:rPr>
      </w:pPr>
      <w:commentRangeStart w:id="968"/>
      <w:r w:rsidRPr="00D13C95">
        <w:rPr>
          <w:rFonts w:cs="Miriam"/>
        </w:rPr>
        <w:t>Durante el transcurso del primer mes del año escolar</w:t>
      </w:r>
      <w:commentRangeEnd w:id="968"/>
      <w:r w:rsidR="00FF2D1E">
        <w:rPr>
          <w:rStyle w:val="CommentReference"/>
        </w:rPr>
        <w:commentReference w:id="968"/>
      </w:r>
      <w:r w:rsidRPr="00D13C95">
        <w:rPr>
          <w:rFonts w:cs="Miriam"/>
        </w:rPr>
        <w:t>, contado desde la fecha d</w:t>
      </w:r>
      <w:r w:rsidR="00CC7FF3" w:rsidRPr="00D13C95">
        <w:rPr>
          <w:rFonts w:cs="Miriam"/>
        </w:rPr>
        <w:t xml:space="preserve">e iniciación de las actividades </w:t>
      </w:r>
      <w:r w:rsidRPr="00D13C95">
        <w:rPr>
          <w:rFonts w:cs="Miriam"/>
        </w:rPr>
        <w:t>académicas, el Rector, por intermedio del Jefe de Sección, convocará a los padr</w:t>
      </w:r>
      <w:r w:rsidR="00CC7FF3" w:rsidRPr="00D13C95">
        <w:rPr>
          <w:rFonts w:cs="Miriam"/>
        </w:rPr>
        <w:t xml:space="preserve">es de familia para que elijan a </w:t>
      </w:r>
      <w:r w:rsidRPr="00D13C95">
        <w:rPr>
          <w:rFonts w:cs="Miriam"/>
        </w:rPr>
        <w:t>sus representantes al Consejo de Padres de Familia.</w:t>
      </w:r>
    </w:p>
    <w:p w14:paraId="439F9CAA" w14:textId="77777777" w:rsidR="007B51E4" w:rsidRDefault="007B51E4" w:rsidP="00D13C95">
      <w:pPr>
        <w:pStyle w:val="NoSpacing"/>
        <w:jc w:val="both"/>
        <w:rPr>
          <w:rFonts w:cs="Miriam"/>
        </w:rPr>
      </w:pPr>
      <w:commentRangeStart w:id="969"/>
      <w:r w:rsidRPr="00D13C95">
        <w:rPr>
          <w:rFonts w:cs="Miriam"/>
        </w:rPr>
        <w:t>La elección de los representantes de los padres</w:t>
      </w:r>
      <w:commentRangeEnd w:id="969"/>
      <w:r w:rsidR="00FF2D1E">
        <w:rPr>
          <w:rStyle w:val="CommentReference"/>
        </w:rPr>
        <w:commentReference w:id="969"/>
      </w:r>
      <w:r w:rsidRPr="00D13C95">
        <w:rPr>
          <w:rFonts w:cs="Miriam"/>
        </w:rPr>
        <w:t>, para el correspondiente año lect</w:t>
      </w:r>
      <w:r w:rsidR="00CC7FF3" w:rsidRPr="00D13C95">
        <w:rPr>
          <w:rFonts w:cs="Miriam"/>
        </w:rPr>
        <w:t xml:space="preserve">ivo, se efectuará en la primera </w:t>
      </w:r>
      <w:r w:rsidRPr="00D13C95">
        <w:rPr>
          <w:rFonts w:cs="Miriam"/>
        </w:rPr>
        <w:t>reunión por grados, con la presencia de, al menos, el cincuenta por ciento (50%) de los padres</w:t>
      </w:r>
      <w:r w:rsidR="00CC7FF3" w:rsidRPr="00D13C95">
        <w:rPr>
          <w:rFonts w:cs="Miriam"/>
        </w:rPr>
        <w:t xml:space="preserve"> o con los </w:t>
      </w:r>
      <w:r w:rsidRPr="00D13C95">
        <w:rPr>
          <w:rFonts w:cs="Miriam"/>
        </w:rPr>
        <w:t>padres presentes después de transcurrida la primera hora de iniciada la reunión.</w:t>
      </w:r>
    </w:p>
    <w:p w14:paraId="5D4A0358" w14:textId="77777777" w:rsidR="00B7688F" w:rsidRPr="00D13C95" w:rsidRDefault="00B7688F" w:rsidP="00D13C95">
      <w:pPr>
        <w:pStyle w:val="NoSpacing"/>
        <w:jc w:val="both"/>
        <w:rPr>
          <w:rFonts w:cs="Miriam"/>
        </w:rPr>
      </w:pPr>
    </w:p>
    <w:p w14:paraId="7B6F32CA" w14:textId="77777777" w:rsidR="007B51E4" w:rsidRDefault="007B51E4" w:rsidP="00D13C95">
      <w:pPr>
        <w:pStyle w:val="NoSpacing"/>
        <w:jc w:val="both"/>
        <w:rPr>
          <w:rFonts w:cs="Miriam"/>
        </w:rPr>
      </w:pPr>
      <w:r w:rsidRPr="00D13C95">
        <w:rPr>
          <w:rFonts w:cs="Miriam"/>
        </w:rPr>
        <w:t xml:space="preserve">Serán elegidos por votación dos (2) padres de familia por cada uno de los grados (principal </w:t>
      </w:r>
      <w:r w:rsidR="00CC7FF3" w:rsidRPr="00D13C95">
        <w:rPr>
          <w:rFonts w:cs="Miriam"/>
        </w:rPr>
        <w:t xml:space="preserve">y/o suplente), </w:t>
      </w:r>
      <w:r w:rsidRPr="00D13C95">
        <w:rPr>
          <w:rFonts w:cs="Miriam"/>
        </w:rPr>
        <w:t>quienes a su vez serán designados como representantes ante el Comit</w:t>
      </w:r>
      <w:r w:rsidR="00CC7FF3" w:rsidRPr="00D13C95">
        <w:rPr>
          <w:rFonts w:cs="Miriam"/>
        </w:rPr>
        <w:t xml:space="preserve">é de Evaluación y Promoción del </w:t>
      </w:r>
      <w:r w:rsidRPr="00D13C95">
        <w:rPr>
          <w:rFonts w:cs="Miriam"/>
        </w:rPr>
        <w:t>respectivo grado. El padre o madre que obtenga mayor votación, será el pri</w:t>
      </w:r>
      <w:r w:rsidR="00B7688F">
        <w:rPr>
          <w:rFonts w:cs="Miriam"/>
        </w:rPr>
        <w:t xml:space="preserve">ncipal y representará el grado. </w:t>
      </w:r>
      <w:r w:rsidRPr="00D13C95">
        <w:rPr>
          <w:rFonts w:cs="Miriam"/>
        </w:rPr>
        <w:t>El padre que obtenga el segundo lugar en votación será el suplente, será</w:t>
      </w:r>
      <w:r w:rsidR="00CC7FF3" w:rsidRPr="00D13C95">
        <w:rPr>
          <w:rFonts w:cs="Miriam"/>
        </w:rPr>
        <w:t xml:space="preserve"> citado en su ausencia o cuando </w:t>
      </w:r>
      <w:r w:rsidRPr="00D13C95">
        <w:rPr>
          <w:rFonts w:cs="Miriam"/>
        </w:rPr>
        <w:t xml:space="preserve">el principal se encuentre impedido por tratarse de un caso que involucre a </w:t>
      </w:r>
      <w:r w:rsidR="00CC7FF3" w:rsidRPr="00D13C95">
        <w:rPr>
          <w:rFonts w:cs="Miriam"/>
        </w:rPr>
        <w:t xml:space="preserve">su hijo. En caso de presentarse </w:t>
      </w:r>
      <w:r w:rsidRPr="00D13C95">
        <w:rPr>
          <w:rFonts w:cs="Miriam"/>
        </w:rPr>
        <w:t>un empate, se hará una segunda ronda de votación para dirimir el empate en ese mismo momento.</w:t>
      </w:r>
    </w:p>
    <w:p w14:paraId="73FC57D4" w14:textId="468F283A" w:rsidR="00B7688F" w:rsidRPr="00D13C95" w:rsidRDefault="00B7688F" w:rsidP="00D13C95">
      <w:pPr>
        <w:pStyle w:val="NoSpacing"/>
        <w:jc w:val="both"/>
        <w:rPr>
          <w:rFonts w:cs="Miriam"/>
        </w:rPr>
      </w:pPr>
    </w:p>
    <w:p w14:paraId="32C26850" w14:textId="77777777" w:rsidR="007B51E4" w:rsidRDefault="007B51E4" w:rsidP="00D13C95">
      <w:pPr>
        <w:pStyle w:val="NoSpacing"/>
        <w:jc w:val="both"/>
        <w:rPr>
          <w:rFonts w:cs="Miriam"/>
        </w:rPr>
      </w:pPr>
      <w:r w:rsidRPr="00D13C95">
        <w:rPr>
          <w:rFonts w:cs="Miriam"/>
        </w:rPr>
        <w:t>Los padres de Nursery elegirán un representante que representará a lo</w:t>
      </w:r>
      <w:r w:rsidR="00CC7FF3" w:rsidRPr="00D13C95">
        <w:rPr>
          <w:rFonts w:cs="Miriam"/>
        </w:rPr>
        <w:t>s padres de</w:t>
      </w:r>
      <w:del w:id="970" w:author="Microsoft Office User" w:date="2016-02-28T08:26:00Z">
        <w:r w:rsidR="00CC7FF3" w:rsidRPr="00D13C95" w:rsidDel="00182870">
          <w:rPr>
            <w:rFonts w:cs="Miriam"/>
          </w:rPr>
          <w:delText xml:space="preserve"> </w:delText>
        </w:r>
        <w:commentRangeStart w:id="971"/>
        <w:r w:rsidR="00CC7FF3" w:rsidRPr="00D13C95" w:rsidDel="00182870">
          <w:rPr>
            <w:rFonts w:cs="Miriam"/>
          </w:rPr>
          <w:delText>Infants,</w:delText>
        </w:r>
      </w:del>
      <w:r w:rsidR="00CC7FF3" w:rsidRPr="00D13C95">
        <w:rPr>
          <w:rFonts w:cs="Miriam"/>
        </w:rPr>
        <w:t xml:space="preserve"> </w:t>
      </w:r>
      <w:commentRangeEnd w:id="971"/>
      <w:r w:rsidR="00E450F5">
        <w:rPr>
          <w:rStyle w:val="CommentReference"/>
        </w:rPr>
        <w:commentReference w:id="971"/>
      </w:r>
      <w:r w:rsidR="00CC7FF3" w:rsidRPr="00D13C95">
        <w:rPr>
          <w:rFonts w:cs="Miriam"/>
        </w:rPr>
        <w:t xml:space="preserve">Toddlers y </w:t>
      </w:r>
      <w:r w:rsidRPr="00D13C95">
        <w:rPr>
          <w:rFonts w:cs="Miriam"/>
        </w:rPr>
        <w:t>Nursery.</w:t>
      </w:r>
    </w:p>
    <w:p w14:paraId="6728881F" w14:textId="77777777" w:rsidR="00B7688F" w:rsidRPr="00D13C95" w:rsidRDefault="00B7688F" w:rsidP="00D13C95">
      <w:pPr>
        <w:pStyle w:val="NoSpacing"/>
        <w:jc w:val="both"/>
        <w:rPr>
          <w:rFonts w:cs="Miriam"/>
        </w:rPr>
      </w:pPr>
    </w:p>
    <w:p w14:paraId="18FAFCE8" w14:textId="77777777" w:rsidR="007B51E4" w:rsidRDefault="007B51E4" w:rsidP="00D13C95">
      <w:pPr>
        <w:pStyle w:val="NoSpacing"/>
        <w:jc w:val="both"/>
        <w:rPr>
          <w:rFonts w:cs="Miriam"/>
        </w:rPr>
      </w:pPr>
      <w:r w:rsidRPr="00D13C95">
        <w:rPr>
          <w:rFonts w:cs="Miriam"/>
        </w:rPr>
        <w:t>Los representantes de los padres deben ser padres de al menos un alumno</w:t>
      </w:r>
      <w:r w:rsidR="00CC7FF3" w:rsidRPr="00D13C95">
        <w:rPr>
          <w:rFonts w:cs="Miriam"/>
        </w:rPr>
        <w:t xml:space="preserve"> del respectivo grado. Un padre </w:t>
      </w:r>
      <w:r w:rsidRPr="00D13C95">
        <w:rPr>
          <w:rFonts w:cs="Miriam"/>
        </w:rPr>
        <w:t xml:space="preserve">de familia no podrá ser representante en más de un grado. Solo podrán </w:t>
      </w:r>
      <w:r w:rsidR="00CC7FF3" w:rsidRPr="00D13C95">
        <w:rPr>
          <w:rFonts w:cs="Miriam"/>
        </w:rPr>
        <w:t xml:space="preserve">postularse los padres que estén </w:t>
      </w:r>
      <w:r w:rsidRPr="00D13C95">
        <w:rPr>
          <w:rFonts w:cs="Miriam"/>
        </w:rPr>
        <w:t>a paz y salvo con el CCB.</w:t>
      </w:r>
    </w:p>
    <w:p w14:paraId="6FC51C7B" w14:textId="77777777" w:rsidR="00B7688F" w:rsidRPr="00D13C95" w:rsidRDefault="00B7688F" w:rsidP="00D13C95">
      <w:pPr>
        <w:pStyle w:val="NoSpacing"/>
        <w:jc w:val="both"/>
        <w:rPr>
          <w:rFonts w:cs="Miriam"/>
        </w:rPr>
      </w:pPr>
    </w:p>
    <w:p w14:paraId="77E29078" w14:textId="77777777" w:rsidR="007B51E4" w:rsidRDefault="007B51E4" w:rsidP="00D13C95">
      <w:pPr>
        <w:pStyle w:val="NoSpacing"/>
        <w:jc w:val="both"/>
        <w:rPr>
          <w:rFonts w:cs="Miriam"/>
        </w:rPr>
      </w:pPr>
      <w:r w:rsidRPr="00D13C95">
        <w:rPr>
          <w:rFonts w:cs="Miriam"/>
        </w:rPr>
        <w:t>Los docentes, directivos, empleados o contratistas del Colegio no podrán s</w:t>
      </w:r>
      <w:r w:rsidR="00CC7FF3" w:rsidRPr="00D13C95">
        <w:rPr>
          <w:rFonts w:cs="Miriam"/>
        </w:rPr>
        <w:t xml:space="preserve">er representantes de los padres </w:t>
      </w:r>
      <w:r w:rsidRPr="00D13C95">
        <w:rPr>
          <w:rFonts w:cs="Miriam"/>
        </w:rPr>
        <w:t>de familia en el Consejo de Padres del Colegio.</w:t>
      </w:r>
    </w:p>
    <w:p w14:paraId="49CD3A1D" w14:textId="77777777" w:rsidR="00B7688F" w:rsidRPr="00D13C95" w:rsidRDefault="00B7688F" w:rsidP="00D13C95">
      <w:pPr>
        <w:pStyle w:val="NoSpacing"/>
        <w:jc w:val="both"/>
        <w:rPr>
          <w:rFonts w:cs="Miriam"/>
        </w:rPr>
      </w:pPr>
    </w:p>
    <w:p w14:paraId="613B4160" w14:textId="77777777" w:rsidR="007B51E4" w:rsidRDefault="007B51E4" w:rsidP="00D13C95">
      <w:pPr>
        <w:pStyle w:val="NoSpacing"/>
        <w:jc w:val="both"/>
        <w:rPr>
          <w:rFonts w:cs="Miriam"/>
        </w:rPr>
      </w:pPr>
      <w:r w:rsidRPr="00D13C95">
        <w:rPr>
          <w:rFonts w:cs="Miriam"/>
        </w:rPr>
        <w:t>El Consejo de Padres se reunirá como mínimo cada dos meses por convocatoria del Rector, o por</w:t>
      </w:r>
      <w:r w:rsidR="00CC7FF3" w:rsidRPr="00D13C95">
        <w:rPr>
          <w:rFonts w:cs="Miriam"/>
        </w:rPr>
        <w:t xml:space="preserve"> </w:t>
      </w:r>
      <w:r w:rsidRPr="00D13C95">
        <w:rPr>
          <w:rFonts w:cs="Miriam"/>
        </w:rPr>
        <w:t>convocatoria del Presidente del Consejo de Padres, previa coordinación con el Rector</w:t>
      </w:r>
    </w:p>
    <w:p w14:paraId="3947EDB8" w14:textId="77777777" w:rsidR="00B7688F" w:rsidRPr="00D13C95" w:rsidRDefault="00B7688F" w:rsidP="00D13C95">
      <w:pPr>
        <w:pStyle w:val="NoSpacing"/>
        <w:jc w:val="both"/>
        <w:rPr>
          <w:rFonts w:cs="Miriam"/>
        </w:rPr>
      </w:pPr>
    </w:p>
    <w:p w14:paraId="177790A0" w14:textId="77777777" w:rsidR="007B51E4" w:rsidRPr="00D13C95" w:rsidRDefault="007B51E4" w:rsidP="00D13C95">
      <w:pPr>
        <w:pStyle w:val="NoSpacing"/>
        <w:jc w:val="both"/>
        <w:rPr>
          <w:rFonts w:cs="Miriam"/>
          <w:b/>
        </w:rPr>
      </w:pPr>
      <w:r w:rsidRPr="00D13C95">
        <w:rPr>
          <w:rFonts w:cs="Miriam"/>
          <w:b/>
        </w:rPr>
        <w:t>_6.5.1 Funciones del Consejo de Padres de Familia</w:t>
      </w:r>
    </w:p>
    <w:p w14:paraId="60F4095D" w14:textId="77777777" w:rsidR="007B51E4" w:rsidRPr="00D13C95" w:rsidRDefault="007B51E4" w:rsidP="00053334">
      <w:pPr>
        <w:pStyle w:val="NoSpacing"/>
        <w:numPr>
          <w:ilvl w:val="0"/>
          <w:numId w:val="66"/>
        </w:numPr>
        <w:jc w:val="both"/>
        <w:rPr>
          <w:rFonts w:cs="Miriam"/>
        </w:rPr>
      </w:pPr>
      <w:r w:rsidRPr="00D13C95">
        <w:rPr>
          <w:rFonts w:cs="Miriam"/>
        </w:rPr>
        <w:t>Contribuir con el Rector en el análisis, difusión y uso de los</w:t>
      </w:r>
      <w:r w:rsidR="00CC7FF3" w:rsidRPr="00D13C95">
        <w:rPr>
          <w:rFonts w:cs="Miriam"/>
        </w:rPr>
        <w:t xml:space="preserve"> resultados de las evaluaciones </w:t>
      </w:r>
      <w:r w:rsidRPr="00D13C95">
        <w:rPr>
          <w:rFonts w:cs="Miriam"/>
        </w:rPr>
        <w:t>periódicas de competencias, de las pruebas de Estado y del Programa del Diploma del BI.</w:t>
      </w:r>
    </w:p>
    <w:p w14:paraId="0D181A51" w14:textId="77777777" w:rsidR="007B51E4" w:rsidRPr="00D13C95" w:rsidRDefault="007B51E4" w:rsidP="00053334">
      <w:pPr>
        <w:pStyle w:val="NoSpacing"/>
        <w:numPr>
          <w:ilvl w:val="0"/>
          <w:numId w:val="66"/>
        </w:numPr>
        <w:jc w:val="both"/>
        <w:rPr>
          <w:rFonts w:cs="Miriam"/>
        </w:rPr>
      </w:pPr>
      <w:r w:rsidRPr="00D13C95">
        <w:rPr>
          <w:rFonts w:cs="Miriam"/>
        </w:rPr>
        <w:t>Exigir que el establecimiento con todos sus estudiantes participe</w:t>
      </w:r>
      <w:r w:rsidR="00CC7FF3" w:rsidRPr="00D13C95">
        <w:rPr>
          <w:rFonts w:cs="Miriam"/>
        </w:rPr>
        <w:t xml:space="preserve"> en las pruebas de competencias </w:t>
      </w:r>
      <w:r w:rsidRPr="00D13C95">
        <w:rPr>
          <w:rFonts w:cs="Miriam"/>
        </w:rPr>
        <w:t>y de Estado realizadas por el Instituto Colombiano para el Fo</w:t>
      </w:r>
      <w:r w:rsidR="00CC7FF3" w:rsidRPr="00D13C95">
        <w:rPr>
          <w:rFonts w:cs="Miriam"/>
        </w:rPr>
        <w:t xml:space="preserve">mento de la Educación Superior, </w:t>
      </w:r>
      <w:r w:rsidRPr="00D13C95">
        <w:rPr>
          <w:rFonts w:cs="Miriam"/>
        </w:rPr>
        <w:t>Icfes.</w:t>
      </w:r>
    </w:p>
    <w:p w14:paraId="70B64D9F" w14:textId="77777777" w:rsidR="007B51E4" w:rsidRPr="00D13C95" w:rsidRDefault="007B51E4" w:rsidP="00053334">
      <w:pPr>
        <w:pStyle w:val="NoSpacing"/>
        <w:numPr>
          <w:ilvl w:val="0"/>
          <w:numId w:val="66"/>
        </w:numPr>
        <w:jc w:val="both"/>
        <w:rPr>
          <w:rFonts w:cs="Miriam"/>
        </w:rPr>
      </w:pPr>
      <w:r w:rsidRPr="00D13C95">
        <w:rPr>
          <w:rFonts w:cs="Miriam"/>
        </w:rPr>
        <w:t>Apoyar las actividades artísticas, científicas, técnicas y depo</w:t>
      </w:r>
      <w:r w:rsidR="00CC7FF3" w:rsidRPr="00D13C95">
        <w:rPr>
          <w:rFonts w:cs="Miriam"/>
        </w:rPr>
        <w:t xml:space="preserve">rtivas que organice el Colegio, </w:t>
      </w:r>
      <w:r w:rsidRPr="00D13C95">
        <w:rPr>
          <w:rFonts w:cs="Miriam"/>
        </w:rPr>
        <w:t>orientadas a mejorar las competencias de los estudiantes en l</w:t>
      </w:r>
      <w:r w:rsidR="00CC7FF3" w:rsidRPr="00D13C95">
        <w:rPr>
          <w:rFonts w:cs="Miriam"/>
        </w:rPr>
        <w:t xml:space="preserve">as distintas áreas, incluida la </w:t>
      </w:r>
      <w:r w:rsidRPr="00D13C95">
        <w:rPr>
          <w:rFonts w:cs="Miriam"/>
        </w:rPr>
        <w:t>ciudadana y la creación de la cultura de la legalidad.</w:t>
      </w:r>
    </w:p>
    <w:p w14:paraId="1CCCAF72" w14:textId="77777777" w:rsidR="007B51E4" w:rsidRPr="00D13C95" w:rsidRDefault="007B51E4" w:rsidP="00053334">
      <w:pPr>
        <w:pStyle w:val="NoSpacing"/>
        <w:numPr>
          <w:ilvl w:val="0"/>
          <w:numId w:val="66"/>
        </w:numPr>
        <w:jc w:val="both"/>
        <w:rPr>
          <w:rFonts w:cs="Miriam"/>
        </w:rPr>
      </w:pPr>
      <w:r w:rsidRPr="00D13C95">
        <w:rPr>
          <w:rFonts w:cs="Miriam"/>
        </w:rPr>
        <w:t>Participar en la elaboración de planes de mejoramiento y en el logro de los objetivos planteados.</w:t>
      </w:r>
    </w:p>
    <w:p w14:paraId="7373646E" w14:textId="77777777" w:rsidR="007B51E4" w:rsidRPr="00D13C95" w:rsidRDefault="007B51E4" w:rsidP="00053334">
      <w:pPr>
        <w:pStyle w:val="NoSpacing"/>
        <w:numPr>
          <w:ilvl w:val="0"/>
          <w:numId w:val="66"/>
        </w:numPr>
        <w:jc w:val="both"/>
        <w:rPr>
          <w:rFonts w:cs="Miriam"/>
        </w:rPr>
      </w:pPr>
      <w:r w:rsidRPr="00D13C95">
        <w:rPr>
          <w:rFonts w:cs="Miriam"/>
        </w:rPr>
        <w:t>Promover actividades de formación de los padres de familia encami</w:t>
      </w:r>
      <w:r w:rsidR="00CC7FF3" w:rsidRPr="00D13C95">
        <w:rPr>
          <w:rFonts w:cs="Miriam"/>
        </w:rPr>
        <w:t xml:space="preserve">nadas a desarrollar estrategias </w:t>
      </w:r>
      <w:r w:rsidRPr="00D13C95">
        <w:rPr>
          <w:rFonts w:cs="Miriam"/>
        </w:rPr>
        <w:t>de acompañamiento a los estudiantes para facilitar el afi</w:t>
      </w:r>
      <w:r w:rsidR="00CC7FF3" w:rsidRPr="00D13C95">
        <w:rPr>
          <w:rFonts w:cs="Miriam"/>
        </w:rPr>
        <w:t xml:space="preserve">anzamiento de los aprendizajes, </w:t>
      </w:r>
      <w:r w:rsidRPr="00D13C95">
        <w:rPr>
          <w:rFonts w:cs="Miriam"/>
        </w:rPr>
        <w:t>fomentar la práctica de hábitos de estudio extraescolares, mejo</w:t>
      </w:r>
      <w:r w:rsidR="00CC7FF3" w:rsidRPr="00D13C95">
        <w:rPr>
          <w:rFonts w:cs="Miriam"/>
        </w:rPr>
        <w:t xml:space="preserve">rar la autoestima y el ambiente </w:t>
      </w:r>
      <w:r w:rsidRPr="00D13C95">
        <w:rPr>
          <w:rFonts w:cs="Miriam"/>
        </w:rPr>
        <w:t>de convivencia y especialmente aquellas destinadas a promover los derechos del niño.</w:t>
      </w:r>
    </w:p>
    <w:p w14:paraId="2CE0BCC2" w14:textId="77777777" w:rsidR="007B51E4" w:rsidRPr="00D13C95" w:rsidRDefault="007B51E4" w:rsidP="00053334">
      <w:pPr>
        <w:pStyle w:val="NoSpacing"/>
        <w:numPr>
          <w:ilvl w:val="0"/>
          <w:numId w:val="66"/>
        </w:numPr>
        <w:jc w:val="both"/>
        <w:rPr>
          <w:rFonts w:cs="Miriam"/>
        </w:rPr>
      </w:pPr>
      <w:r w:rsidRPr="00D13C95">
        <w:rPr>
          <w:rFonts w:cs="Miriam"/>
        </w:rPr>
        <w:t>Propiciar un clima de confianza, entendimiento, integración, s</w:t>
      </w:r>
      <w:r w:rsidR="00CC7FF3" w:rsidRPr="00D13C95">
        <w:rPr>
          <w:rFonts w:cs="Miriam"/>
        </w:rPr>
        <w:t xml:space="preserve">olidaridad y concertación entre </w:t>
      </w:r>
      <w:r w:rsidRPr="00D13C95">
        <w:rPr>
          <w:rFonts w:cs="Miriam"/>
        </w:rPr>
        <w:t>todos los estamentos de la comunidad educativa.</w:t>
      </w:r>
    </w:p>
    <w:p w14:paraId="44B62E6D" w14:textId="77777777" w:rsidR="007B51E4" w:rsidRPr="00D13C95" w:rsidRDefault="007B51E4" w:rsidP="00053334">
      <w:pPr>
        <w:pStyle w:val="NoSpacing"/>
        <w:numPr>
          <w:ilvl w:val="0"/>
          <w:numId w:val="66"/>
        </w:numPr>
        <w:jc w:val="both"/>
        <w:rPr>
          <w:rFonts w:cs="Miriam"/>
        </w:rPr>
      </w:pPr>
      <w:r w:rsidRPr="00D13C95">
        <w:rPr>
          <w:rFonts w:cs="Miriam"/>
        </w:rPr>
        <w:t>El representante principal de cada grado, creará al inicio del</w:t>
      </w:r>
      <w:r w:rsidR="00CC7FF3" w:rsidRPr="00D13C95">
        <w:rPr>
          <w:rFonts w:cs="Miriam"/>
        </w:rPr>
        <w:t xml:space="preserve"> año lectivo un chat en el que participan </w:t>
      </w:r>
      <w:r w:rsidRPr="00D13C95">
        <w:rPr>
          <w:rFonts w:cs="Miriam"/>
        </w:rPr>
        <w:t xml:space="preserve">la Jefe de Sección, el Asistente, los representantes y </w:t>
      </w:r>
      <w:r w:rsidR="00CC7FF3" w:rsidRPr="00D13C95">
        <w:rPr>
          <w:rFonts w:cs="Miriam"/>
        </w:rPr>
        <w:t xml:space="preserve">suplentes de cada grado, con el </w:t>
      </w:r>
      <w:r w:rsidRPr="00D13C95">
        <w:rPr>
          <w:rFonts w:cs="Miriam"/>
        </w:rPr>
        <w:t>fin de tener una comunicación más efectiva y oportuna. Igualmen</w:t>
      </w:r>
      <w:r w:rsidR="00CC7FF3" w:rsidRPr="00D13C95">
        <w:rPr>
          <w:rFonts w:cs="Miriam"/>
        </w:rPr>
        <w:t xml:space="preserve">te creará un chat para el grado </w:t>
      </w:r>
      <w:r w:rsidRPr="00D13C95">
        <w:rPr>
          <w:rFonts w:cs="Miriam"/>
        </w:rPr>
        <w:t>y cada salón, que serán administrados por el representante princi</w:t>
      </w:r>
      <w:r w:rsidR="00CC7FF3" w:rsidRPr="00D13C95">
        <w:rPr>
          <w:rFonts w:cs="Miriam"/>
        </w:rPr>
        <w:t xml:space="preserve">pal al Consejo de Padres, quien </w:t>
      </w:r>
      <w:r w:rsidRPr="00D13C95">
        <w:rPr>
          <w:rFonts w:cs="Miriam"/>
        </w:rPr>
        <w:t>velará por el cumplimiento de los principios de la comunicación.</w:t>
      </w:r>
    </w:p>
    <w:p w14:paraId="1C1FDE2C" w14:textId="77777777" w:rsidR="007B51E4" w:rsidRPr="00D13C95" w:rsidRDefault="007B51E4" w:rsidP="00053334">
      <w:pPr>
        <w:pStyle w:val="NoSpacing"/>
        <w:numPr>
          <w:ilvl w:val="0"/>
          <w:numId w:val="66"/>
        </w:numPr>
        <w:jc w:val="both"/>
        <w:rPr>
          <w:rFonts w:cs="Miriam"/>
        </w:rPr>
      </w:pPr>
      <w:r w:rsidRPr="00D13C95">
        <w:rPr>
          <w:rFonts w:cs="Miriam"/>
        </w:rPr>
        <w:t>Presentar propuestas de mejoramiento del manual de convivencia e</w:t>
      </w:r>
      <w:r w:rsidR="00CC7FF3" w:rsidRPr="00D13C95">
        <w:rPr>
          <w:rFonts w:cs="Miriam"/>
        </w:rPr>
        <w:t xml:space="preserve">n el marco de la Constitución y </w:t>
      </w:r>
      <w:r w:rsidRPr="00D13C95">
        <w:rPr>
          <w:rFonts w:cs="Miriam"/>
        </w:rPr>
        <w:t>la Ley.</w:t>
      </w:r>
    </w:p>
    <w:p w14:paraId="0D9AF7E8" w14:textId="77777777" w:rsidR="007B51E4" w:rsidRPr="00D13C95" w:rsidRDefault="007B51E4" w:rsidP="00053334">
      <w:pPr>
        <w:pStyle w:val="NoSpacing"/>
        <w:numPr>
          <w:ilvl w:val="0"/>
          <w:numId w:val="66"/>
        </w:numPr>
        <w:jc w:val="both"/>
        <w:rPr>
          <w:rFonts w:cs="Miriam"/>
        </w:rPr>
      </w:pPr>
      <w:r w:rsidRPr="00D13C95">
        <w:rPr>
          <w:rFonts w:cs="Miriam"/>
        </w:rPr>
        <w:t>Colaborar en las actividades destinadas a la promoción de la salud fí</w:t>
      </w:r>
      <w:r w:rsidR="00CC7FF3" w:rsidRPr="00D13C95">
        <w:rPr>
          <w:rFonts w:cs="Miriam"/>
        </w:rPr>
        <w:t xml:space="preserve">sica y mental de los educandos, </w:t>
      </w:r>
      <w:r w:rsidRPr="00D13C95">
        <w:rPr>
          <w:rFonts w:cs="Miriam"/>
        </w:rPr>
        <w:t xml:space="preserve">la solución de las dificultades de aprendizaje, la detección de problemas de integración escolar y </w:t>
      </w:r>
      <w:r w:rsidR="00CC7FF3" w:rsidRPr="00D13C95">
        <w:rPr>
          <w:rFonts w:cs="Miriam"/>
        </w:rPr>
        <w:t xml:space="preserve">el </w:t>
      </w:r>
      <w:r w:rsidRPr="00D13C95">
        <w:rPr>
          <w:rFonts w:cs="Miriam"/>
        </w:rPr>
        <w:t>mejoramiento del medio ambiente.</w:t>
      </w:r>
    </w:p>
    <w:p w14:paraId="0D25426C" w14:textId="77777777" w:rsidR="007B51E4" w:rsidRPr="00D13C95" w:rsidRDefault="007B51E4" w:rsidP="00053334">
      <w:pPr>
        <w:pStyle w:val="NoSpacing"/>
        <w:numPr>
          <w:ilvl w:val="0"/>
          <w:numId w:val="66"/>
        </w:numPr>
        <w:jc w:val="both"/>
        <w:rPr>
          <w:rFonts w:cs="Miriam"/>
        </w:rPr>
      </w:pPr>
      <w:r w:rsidRPr="00D13C95">
        <w:rPr>
          <w:rFonts w:cs="Miriam"/>
        </w:rPr>
        <w:t xml:space="preserve">Presentar las propuestas de modificación del proyecto educativo </w:t>
      </w:r>
      <w:r w:rsidR="00CC7FF3" w:rsidRPr="00D13C95">
        <w:rPr>
          <w:rFonts w:cs="Miriam"/>
        </w:rPr>
        <w:t xml:space="preserve">institucional que surjan de los </w:t>
      </w:r>
      <w:r w:rsidRPr="00D13C95">
        <w:rPr>
          <w:rFonts w:cs="Miriam"/>
        </w:rPr>
        <w:t>padres de familia de conformidad con lo previsto en la Ley.</w:t>
      </w:r>
    </w:p>
    <w:p w14:paraId="6971D31E" w14:textId="77777777" w:rsidR="007B51E4" w:rsidRDefault="007B51E4" w:rsidP="00053334">
      <w:pPr>
        <w:pStyle w:val="NoSpacing"/>
        <w:numPr>
          <w:ilvl w:val="0"/>
          <w:numId w:val="66"/>
        </w:numPr>
        <w:jc w:val="both"/>
        <w:rPr>
          <w:ins w:id="972" w:author="Diana Velazquez" w:date="2016-03-10T16:43:00Z"/>
          <w:rFonts w:cs="Miriam"/>
        </w:rPr>
      </w:pPr>
      <w:r w:rsidRPr="00D13C95">
        <w:rPr>
          <w:rFonts w:cs="Miriam"/>
        </w:rPr>
        <w:t>Elegir al presidente del Consejo de Padres y su suplente. El Presidente</w:t>
      </w:r>
      <w:r w:rsidR="00CC7FF3" w:rsidRPr="00D13C95">
        <w:rPr>
          <w:rFonts w:cs="Miriam"/>
        </w:rPr>
        <w:t xml:space="preserve"> del Consejo de Padres, será el </w:t>
      </w:r>
      <w:r w:rsidRPr="00D13C95">
        <w:rPr>
          <w:rFonts w:cs="Miriam"/>
        </w:rPr>
        <w:t>representante de los padres de familia en el Consejo Directivo y en el Comité de Convivencia.</w:t>
      </w:r>
    </w:p>
    <w:p w14:paraId="48FCB50B" w14:textId="5A3521F5" w:rsidR="00E424E2" w:rsidRPr="00583290" w:rsidRDefault="00E424E2" w:rsidP="00053334">
      <w:pPr>
        <w:pStyle w:val="NoSpacing"/>
        <w:numPr>
          <w:ilvl w:val="0"/>
          <w:numId w:val="66"/>
        </w:numPr>
        <w:jc w:val="both"/>
        <w:rPr>
          <w:rFonts w:cs="Miriam"/>
          <w:highlight w:val="lightGray"/>
        </w:rPr>
      </w:pPr>
      <w:ins w:id="973" w:author="Diana Velazquez" w:date="2016-03-10T16:43:00Z">
        <w:r w:rsidRPr="00583290">
          <w:rPr>
            <w:rFonts w:cs="Miriam"/>
            <w:highlight w:val="lightGray"/>
          </w:rPr>
          <w:t>Cuando se presente un conflic</w:t>
        </w:r>
      </w:ins>
      <w:ins w:id="974" w:author="Diana Velazquez" w:date="2016-03-10T16:45:00Z">
        <w:r w:rsidRPr="00583290">
          <w:rPr>
            <w:rFonts w:cs="Miriam"/>
            <w:highlight w:val="lightGray"/>
          </w:rPr>
          <w:t>t</w:t>
        </w:r>
      </w:ins>
      <w:ins w:id="975" w:author="Diana Velazquez" w:date="2016-03-10T16:43:00Z">
        <w:r w:rsidRPr="00583290">
          <w:rPr>
            <w:rFonts w:cs="Miriam"/>
            <w:highlight w:val="lightGray"/>
          </w:rPr>
          <w:t xml:space="preserve">o entre el </w:t>
        </w:r>
      </w:ins>
      <w:ins w:id="976" w:author="Diana Velazquez" w:date="2016-03-10T16:44:00Z">
        <w:r w:rsidRPr="00583290">
          <w:rPr>
            <w:rFonts w:cs="Miriam"/>
            <w:highlight w:val="lightGray"/>
          </w:rPr>
          <w:t>principal</w:t>
        </w:r>
      </w:ins>
      <w:ins w:id="977" w:author="Diana Velazquez" w:date="2016-03-10T16:43:00Z">
        <w:r w:rsidRPr="00583290">
          <w:rPr>
            <w:rFonts w:cs="Miriam"/>
            <w:highlight w:val="lightGray"/>
          </w:rPr>
          <w:t xml:space="preserve"> </w:t>
        </w:r>
      </w:ins>
      <w:ins w:id="978" w:author="Diana Velazquez" w:date="2016-03-10T16:44:00Z">
        <w:r w:rsidRPr="00583290">
          <w:rPr>
            <w:rFonts w:cs="Miriam"/>
            <w:highlight w:val="lightGray"/>
          </w:rPr>
          <w:t>y el suplente, que afecte el desarrollo de sus funciones, el Presidente del Consejo de Padres informará la situación al Consejo de Padres. Luego de analizada la situación, el Consejo de Padres podr</w:t>
        </w:r>
      </w:ins>
      <w:ins w:id="979" w:author="Diana Velazquez" w:date="2016-03-10T16:45:00Z">
        <w:r w:rsidRPr="00583290">
          <w:rPr>
            <w:rFonts w:cs="Miriam"/>
            <w:highlight w:val="lightGray"/>
          </w:rPr>
          <w:t xml:space="preserve">á solicitar a ambos padres abstenerse de postularse como representantes en el año </w:t>
        </w:r>
        <w:commentRangeStart w:id="980"/>
        <w:r w:rsidRPr="00583290">
          <w:rPr>
            <w:rFonts w:cs="Miriam"/>
            <w:highlight w:val="lightGray"/>
          </w:rPr>
          <w:t>siguiente</w:t>
        </w:r>
      </w:ins>
      <w:commentRangeEnd w:id="980"/>
      <w:ins w:id="981" w:author="Diana Velazquez" w:date="2016-03-28T16:35:00Z">
        <w:r w:rsidR="005116AB">
          <w:rPr>
            <w:rStyle w:val="CommentReference"/>
          </w:rPr>
          <w:commentReference w:id="980"/>
        </w:r>
      </w:ins>
      <w:ins w:id="982" w:author="Diana Velazquez" w:date="2016-03-10T16:45:00Z">
        <w:r w:rsidRPr="00583290">
          <w:rPr>
            <w:rFonts w:cs="Miriam"/>
            <w:highlight w:val="lightGray"/>
          </w:rPr>
          <w:t>.</w:t>
        </w:r>
      </w:ins>
    </w:p>
    <w:p w14:paraId="4EBD1458" w14:textId="77777777" w:rsidR="00B7688F" w:rsidRPr="00D13C95" w:rsidRDefault="00B7688F" w:rsidP="00B7688F">
      <w:pPr>
        <w:pStyle w:val="NoSpacing"/>
        <w:ind w:left="720"/>
        <w:jc w:val="both"/>
        <w:rPr>
          <w:rFonts w:cs="Miriam"/>
        </w:rPr>
      </w:pPr>
    </w:p>
    <w:p w14:paraId="46C243C4" w14:textId="77777777" w:rsidR="007B51E4" w:rsidRDefault="007B51E4" w:rsidP="00D13C95">
      <w:pPr>
        <w:pStyle w:val="NoSpacing"/>
        <w:jc w:val="both"/>
        <w:rPr>
          <w:rFonts w:cs="Miriam"/>
        </w:rPr>
      </w:pPr>
      <w:r w:rsidRPr="00B7688F">
        <w:rPr>
          <w:rFonts w:cs="Miriam"/>
          <w:b/>
        </w:rPr>
        <w:t>Parágrafo 1º.</w:t>
      </w:r>
      <w:r w:rsidRPr="00D13C95">
        <w:rPr>
          <w:rFonts w:cs="Miriam"/>
        </w:rPr>
        <w:t xml:space="preserve"> El Rector proporcionará toda la información necesaria para</w:t>
      </w:r>
      <w:r w:rsidR="00CC7FF3" w:rsidRPr="00D13C95">
        <w:rPr>
          <w:rFonts w:cs="Miriam"/>
        </w:rPr>
        <w:t xml:space="preserve"> que el Consejo de Padres pueda </w:t>
      </w:r>
      <w:r w:rsidRPr="00D13C95">
        <w:rPr>
          <w:rFonts w:cs="Miriam"/>
        </w:rPr>
        <w:t>cumplir sus funciones.</w:t>
      </w:r>
    </w:p>
    <w:p w14:paraId="25AEA134" w14:textId="77777777" w:rsidR="00B7688F" w:rsidRPr="00D13C95" w:rsidRDefault="00B7688F" w:rsidP="00D13C95">
      <w:pPr>
        <w:pStyle w:val="NoSpacing"/>
        <w:jc w:val="both"/>
        <w:rPr>
          <w:rFonts w:cs="Miriam"/>
        </w:rPr>
      </w:pPr>
    </w:p>
    <w:p w14:paraId="376B0A0E" w14:textId="77777777" w:rsidR="007B51E4" w:rsidRDefault="007B51E4" w:rsidP="00D13C95">
      <w:pPr>
        <w:pStyle w:val="NoSpacing"/>
        <w:jc w:val="both"/>
        <w:rPr>
          <w:rFonts w:cs="Miriam"/>
        </w:rPr>
      </w:pPr>
      <w:r w:rsidRPr="00B7688F">
        <w:rPr>
          <w:rFonts w:cs="Miriam"/>
          <w:b/>
        </w:rPr>
        <w:t>Parágrafo 2º.</w:t>
      </w:r>
      <w:r w:rsidRPr="00D13C95">
        <w:rPr>
          <w:rFonts w:cs="Miriam"/>
        </w:rPr>
        <w:t xml:space="preserve"> El Consejo de Padres ejercerá estas funciones en directa coordin</w:t>
      </w:r>
      <w:r w:rsidR="00CC7FF3" w:rsidRPr="00D13C95">
        <w:rPr>
          <w:rFonts w:cs="Miriam"/>
        </w:rPr>
        <w:t xml:space="preserve">ación con el Rector y requerirá </w:t>
      </w:r>
      <w:r w:rsidRPr="00D13C95">
        <w:rPr>
          <w:rFonts w:cs="Miriam"/>
        </w:rPr>
        <w:t>de expresa autorización cuando asuma responsabilidades que comprometan a</w:t>
      </w:r>
      <w:r w:rsidR="00CC7FF3" w:rsidRPr="00D13C95">
        <w:rPr>
          <w:rFonts w:cs="Miriam"/>
        </w:rPr>
        <w:t xml:space="preserve">l Colegio ante otras instancias </w:t>
      </w:r>
      <w:r w:rsidRPr="00D13C95">
        <w:rPr>
          <w:rFonts w:cs="Miriam"/>
        </w:rPr>
        <w:t>o autoridades.</w:t>
      </w:r>
    </w:p>
    <w:p w14:paraId="206D7D7A" w14:textId="77777777" w:rsidR="00B7688F" w:rsidRPr="00D13C95" w:rsidRDefault="00B7688F" w:rsidP="00D13C95">
      <w:pPr>
        <w:pStyle w:val="NoSpacing"/>
        <w:jc w:val="both"/>
        <w:rPr>
          <w:rFonts w:cs="Miriam"/>
        </w:rPr>
      </w:pPr>
    </w:p>
    <w:p w14:paraId="23736240" w14:textId="77777777" w:rsidR="007B51E4" w:rsidRPr="00D13C95" w:rsidRDefault="007B51E4" w:rsidP="00D13C95">
      <w:pPr>
        <w:pStyle w:val="NoSpacing"/>
        <w:jc w:val="both"/>
        <w:rPr>
          <w:rFonts w:cs="Miriam"/>
          <w:b/>
        </w:rPr>
      </w:pPr>
      <w:r w:rsidRPr="00D13C95">
        <w:rPr>
          <w:rFonts w:cs="Miriam"/>
          <w:b/>
        </w:rPr>
        <w:t>_6.5.2 Elección del Representante de los Padres Familia en el Consejo Directivo</w:t>
      </w:r>
    </w:p>
    <w:p w14:paraId="1C8CFC2E" w14:textId="77777777" w:rsidR="007B51E4" w:rsidRDefault="007B51E4" w:rsidP="00D13C95">
      <w:pPr>
        <w:pStyle w:val="NoSpacing"/>
        <w:jc w:val="both"/>
        <w:rPr>
          <w:ins w:id="983" w:author="Diana Velazquez" w:date="2016-03-10T16:43:00Z"/>
          <w:rFonts w:cs="Miriam"/>
        </w:rPr>
      </w:pPr>
      <w:r w:rsidRPr="00D13C95">
        <w:rPr>
          <w:rFonts w:cs="Miriam"/>
        </w:rPr>
        <w:t>El Consejo de Padres de Familia, en una reunión convocada para tal fin por el Re</w:t>
      </w:r>
      <w:r w:rsidR="00B7688F">
        <w:rPr>
          <w:rFonts w:cs="Miriam"/>
        </w:rPr>
        <w:t xml:space="preserve">ctor, elegirá al Presidente del </w:t>
      </w:r>
      <w:r w:rsidRPr="00D13C95">
        <w:rPr>
          <w:rFonts w:cs="Miriam"/>
        </w:rPr>
        <w:t>Consejo de Padres y su suplente. El Presidente del Consejo de Padres, será el representante de los padres de</w:t>
      </w:r>
      <w:r w:rsidR="00CC7FF3" w:rsidRPr="00D13C95">
        <w:rPr>
          <w:rFonts w:cs="Miriam"/>
        </w:rPr>
        <w:t xml:space="preserve"> </w:t>
      </w:r>
      <w:r w:rsidRPr="00D13C95">
        <w:rPr>
          <w:rFonts w:cs="Miriam"/>
        </w:rPr>
        <w:t>familia en el Consejo Directivo.</w:t>
      </w:r>
    </w:p>
    <w:p w14:paraId="36569667" w14:textId="77777777" w:rsidR="00E424E2" w:rsidRDefault="00E424E2" w:rsidP="00D13C95">
      <w:pPr>
        <w:pStyle w:val="NoSpacing"/>
        <w:jc w:val="both"/>
        <w:rPr>
          <w:ins w:id="984" w:author="Diana Velazquez" w:date="2016-03-10T16:43:00Z"/>
          <w:rFonts w:cs="Miriam"/>
        </w:rPr>
      </w:pPr>
    </w:p>
    <w:p w14:paraId="32D4AE28" w14:textId="1289BBF7" w:rsidR="00E424E2" w:rsidRDefault="00E424E2" w:rsidP="00D13C95">
      <w:pPr>
        <w:pStyle w:val="NoSpacing"/>
        <w:jc w:val="both"/>
        <w:rPr>
          <w:rFonts w:cs="Miriam"/>
        </w:rPr>
      </w:pPr>
      <w:ins w:id="985" w:author="Diana Velazquez" w:date="2016-03-10T16:43:00Z">
        <w:r w:rsidRPr="00583290">
          <w:rPr>
            <w:rFonts w:cs="Miriam"/>
            <w:highlight w:val="lightGray"/>
          </w:rPr>
          <w:t xml:space="preserve">El Padre elegido como Presidente debe haber sido miembro principal del Consejo de Padres, por un período mínimo de 2 </w:t>
        </w:r>
        <w:commentRangeStart w:id="986"/>
        <w:r w:rsidRPr="00583290">
          <w:rPr>
            <w:rFonts w:cs="Miriam"/>
            <w:highlight w:val="lightGray"/>
          </w:rPr>
          <w:t>años</w:t>
        </w:r>
      </w:ins>
      <w:commentRangeEnd w:id="986"/>
      <w:ins w:id="987" w:author="Diana Velazquez" w:date="2016-03-28T16:36:00Z">
        <w:r w:rsidR="005116AB">
          <w:rPr>
            <w:rStyle w:val="CommentReference"/>
          </w:rPr>
          <w:commentReference w:id="986"/>
        </w:r>
      </w:ins>
      <w:ins w:id="988" w:author="Diana Velazquez" w:date="2016-03-10T16:43:00Z">
        <w:r>
          <w:rPr>
            <w:rFonts w:cs="Miriam"/>
          </w:rPr>
          <w:t>.</w:t>
        </w:r>
      </w:ins>
    </w:p>
    <w:p w14:paraId="67B33CC3" w14:textId="77777777" w:rsidR="00B7688F" w:rsidRPr="00D13C95" w:rsidRDefault="00B7688F" w:rsidP="00D13C95">
      <w:pPr>
        <w:pStyle w:val="NoSpacing"/>
        <w:jc w:val="both"/>
        <w:rPr>
          <w:rFonts w:cs="Miriam"/>
        </w:rPr>
      </w:pPr>
    </w:p>
    <w:p w14:paraId="622EECB0" w14:textId="77777777" w:rsidR="007B51E4" w:rsidRDefault="007B51E4" w:rsidP="00D13C95">
      <w:pPr>
        <w:pStyle w:val="NoSpacing"/>
        <w:jc w:val="both"/>
        <w:rPr>
          <w:rFonts w:cs="Miriam"/>
        </w:rPr>
      </w:pPr>
      <w:r w:rsidRPr="00D13C95">
        <w:rPr>
          <w:rFonts w:cs="Miriam"/>
        </w:rPr>
        <w:t>El representante de los padres, elegido para actuar ante el Consejo D</w:t>
      </w:r>
      <w:r w:rsidR="00CC7FF3" w:rsidRPr="00D13C95">
        <w:rPr>
          <w:rFonts w:cs="Miriam"/>
        </w:rPr>
        <w:t xml:space="preserve">irectivo del Colegio, informará </w:t>
      </w:r>
      <w:r w:rsidRPr="00D13C95">
        <w:rPr>
          <w:rFonts w:cs="Miriam"/>
        </w:rPr>
        <w:t>periódicamente al Consejo de Padres acerca de los aspectos más relevantes de su gestión y pa</w:t>
      </w:r>
      <w:r w:rsidR="00CC7FF3" w:rsidRPr="00D13C95">
        <w:rPr>
          <w:rFonts w:cs="Miriam"/>
        </w:rPr>
        <w:t xml:space="preserve">rticipación en </w:t>
      </w:r>
      <w:r w:rsidRPr="00D13C95">
        <w:rPr>
          <w:rFonts w:cs="Miriam"/>
        </w:rPr>
        <w:t>el Consejo Directivo.</w:t>
      </w:r>
    </w:p>
    <w:p w14:paraId="3D3B12B3" w14:textId="77777777" w:rsidR="00B7688F" w:rsidRPr="00D13C95" w:rsidRDefault="00B7688F" w:rsidP="00D13C95">
      <w:pPr>
        <w:pStyle w:val="NoSpacing"/>
        <w:jc w:val="both"/>
        <w:rPr>
          <w:rFonts w:cs="Miriam"/>
        </w:rPr>
      </w:pPr>
    </w:p>
    <w:p w14:paraId="1E49330C" w14:textId="77777777" w:rsidR="007B51E4" w:rsidRPr="00D13C95" w:rsidRDefault="007B51E4" w:rsidP="00D13C95">
      <w:pPr>
        <w:pStyle w:val="NoSpacing"/>
        <w:jc w:val="both"/>
        <w:rPr>
          <w:rFonts w:cs="Miriam"/>
          <w:b/>
        </w:rPr>
      </w:pPr>
      <w:r w:rsidRPr="00D13C95">
        <w:rPr>
          <w:rFonts w:cs="Miriam"/>
          <w:b/>
        </w:rPr>
        <w:t>_6.5.3 Ausencias</w:t>
      </w:r>
    </w:p>
    <w:p w14:paraId="79381AEA" w14:textId="77777777" w:rsidR="00B7688F" w:rsidRDefault="007B51E4" w:rsidP="00D13C95">
      <w:pPr>
        <w:pStyle w:val="NoSpacing"/>
        <w:jc w:val="both"/>
        <w:rPr>
          <w:rFonts w:cs="Miriam"/>
        </w:rPr>
      </w:pPr>
      <w:r w:rsidRPr="00D13C95">
        <w:rPr>
          <w:rFonts w:cs="Miriam"/>
        </w:rPr>
        <w:t>El representante que falte a la reunión de Comisión de Evaluación y Promoción, si</w:t>
      </w:r>
      <w:r w:rsidR="00CC7FF3" w:rsidRPr="00D13C95">
        <w:rPr>
          <w:rFonts w:cs="Miriam"/>
        </w:rPr>
        <w:t xml:space="preserve">n justa causa o aviso previo al </w:t>
      </w:r>
      <w:r w:rsidRPr="00D13C95">
        <w:rPr>
          <w:rFonts w:cs="Miriam"/>
        </w:rPr>
        <w:t>Jefe de Sección respectivo, no podrá presentarse como candidato y ser elegido en el año académico siguiente.</w:t>
      </w:r>
      <w:r w:rsidR="00B7688F">
        <w:rPr>
          <w:rFonts w:cs="Miriam"/>
        </w:rPr>
        <w:t xml:space="preserve"> </w:t>
      </w:r>
    </w:p>
    <w:p w14:paraId="786D6EC0" w14:textId="77777777" w:rsidR="007B51E4" w:rsidRDefault="007B51E4" w:rsidP="00D13C95">
      <w:pPr>
        <w:pStyle w:val="NoSpacing"/>
        <w:jc w:val="both"/>
        <w:rPr>
          <w:rFonts w:cs="Miriam"/>
        </w:rPr>
      </w:pPr>
      <w:r w:rsidRPr="00D13C95">
        <w:rPr>
          <w:rFonts w:cs="Miriam"/>
        </w:rPr>
        <w:t>Cuando los dos padres representantes del grado se excusen de asistir a la Comi</w:t>
      </w:r>
      <w:r w:rsidR="00CC7FF3" w:rsidRPr="00D13C95">
        <w:rPr>
          <w:rFonts w:cs="Miriam"/>
        </w:rPr>
        <w:t xml:space="preserve">sión de Evaluación y Promoción, </w:t>
      </w:r>
      <w:r w:rsidRPr="00D13C95">
        <w:rPr>
          <w:rFonts w:cs="Miriam"/>
        </w:rPr>
        <w:t>el Jefe de Sección o su Asistente convocará a otro padre de familia, preferiblemente del mismo grado.</w:t>
      </w:r>
    </w:p>
    <w:p w14:paraId="193EC3BF" w14:textId="77777777" w:rsidR="00B7688F" w:rsidRPr="00D13C95" w:rsidRDefault="00B7688F" w:rsidP="00D13C95">
      <w:pPr>
        <w:pStyle w:val="NoSpacing"/>
        <w:jc w:val="both"/>
        <w:rPr>
          <w:rFonts w:cs="Miriam"/>
        </w:rPr>
      </w:pPr>
    </w:p>
    <w:p w14:paraId="17E843F1" w14:textId="77777777" w:rsidR="007B51E4" w:rsidRDefault="007B51E4" w:rsidP="00D13C95">
      <w:pPr>
        <w:pStyle w:val="NoSpacing"/>
        <w:jc w:val="both"/>
        <w:rPr>
          <w:rFonts w:cs="Miriam"/>
        </w:rPr>
      </w:pPr>
      <w:r w:rsidRPr="00D13C95">
        <w:rPr>
          <w:rFonts w:cs="Miriam"/>
        </w:rPr>
        <w:t>El representante que falte al cincuenta por ciento (50%) de las reuniones d</w:t>
      </w:r>
      <w:r w:rsidR="00CC7FF3" w:rsidRPr="00D13C95">
        <w:rPr>
          <w:rFonts w:cs="Miriam"/>
        </w:rPr>
        <w:t xml:space="preserve">el Consejo de Padres, sin justa </w:t>
      </w:r>
      <w:r w:rsidRPr="00D13C95">
        <w:rPr>
          <w:rFonts w:cs="Miriam"/>
        </w:rPr>
        <w:t>causa, no podrá presentarse como candidato y ser elegido en el año académico siguiente.</w:t>
      </w:r>
    </w:p>
    <w:p w14:paraId="448327F4" w14:textId="77777777" w:rsidR="00204BB4" w:rsidRPr="00D13C95" w:rsidRDefault="00204BB4" w:rsidP="00D13C95">
      <w:pPr>
        <w:pStyle w:val="NoSpacing"/>
        <w:jc w:val="both"/>
        <w:rPr>
          <w:rFonts w:cs="Miriam"/>
        </w:rPr>
      </w:pPr>
    </w:p>
    <w:p w14:paraId="76A08657" w14:textId="77777777" w:rsidR="007B51E4" w:rsidRDefault="007B51E4" w:rsidP="00D13C95">
      <w:pPr>
        <w:pStyle w:val="NoSpacing"/>
        <w:jc w:val="both"/>
        <w:rPr>
          <w:rFonts w:cs="Miriam"/>
          <w:b/>
        </w:rPr>
      </w:pPr>
      <w:r w:rsidRPr="00D13C95">
        <w:rPr>
          <w:rFonts w:cs="Miriam"/>
          <w:b/>
        </w:rPr>
        <w:t>6.5.4 Confidencialidad</w:t>
      </w:r>
    </w:p>
    <w:p w14:paraId="074EBB7C" w14:textId="77777777" w:rsidR="00204BB4" w:rsidRPr="00D13C95" w:rsidRDefault="00204BB4" w:rsidP="00D13C95">
      <w:pPr>
        <w:pStyle w:val="NoSpacing"/>
        <w:jc w:val="both"/>
        <w:rPr>
          <w:rFonts w:cs="Miriam"/>
          <w:b/>
        </w:rPr>
      </w:pPr>
    </w:p>
    <w:p w14:paraId="727B2B88" w14:textId="77777777" w:rsidR="007B51E4" w:rsidRDefault="007B51E4" w:rsidP="00D13C95">
      <w:pPr>
        <w:pStyle w:val="NoSpacing"/>
        <w:jc w:val="both"/>
        <w:rPr>
          <w:rFonts w:cs="Miriam"/>
        </w:rPr>
      </w:pPr>
      <w:r w:rsidRPr="00D13C95">
        <w:rPr>
          <w:rFonts w:cs="Miriam"/>
        </w:rPr>
        <w:t>La información a la que tienen acceso los representantes del Consejo de Padres</w:t>
      </w:r>
      <w:r w:rsidR="00204BB4">
        <w:rPr>
          <w:rFonts w:cs="Miriam"/>
        </w:rPr>
        <w:t xml:space="preserve"> en la Comisión de Evaluación y </w:t>
      </w:r>
      <w:r w:rsidRPr="00D13C95">
        <w:rPr>
          <w:rFonts w:cs="Miriam"/>
        </w:rPr>
        <w:t>Promoción, es confidencial. El representante de padres de familia que divulgu</w:t>
      </w:r>
      <w:r w:rsidR="00204BB4">
        <w:rPr>
          <w:rFonts w:cs="Miriam"/>
        </w:rPr>
        <w:t xml:space="preserve">e información discutida en este </w:t>
      </w:r>
      <w:r w:rsidRPr="00D13C95">
        <w:rPr>
          <w:rFonts w:cs="Miriam"/>
        </w:rPr>
        <w:t>Comité, no podrá presentarse como candidato y ser elegido en el año académico siguiente, por consid</w:t>
      </w:r>
      <w:r w:rsidR="00CC7FF3" w:rsidRPr="00D13C95">
        <w:rPr>
          <w:rFonts w:cs="Miriam"/>
        </w:rPr>
        <w:t xml:space="preserve">erarse </w:t>
      </w:r>
      <w:r w:rsidRPr="00D13C95">
        <w:rPr>
          <w:rFonts w:cs="Miriam"/>
        </w:rPr>
        <w:t>una violación al compromiso de reserva que le es requerido.</w:t>
      </w:r>
    </w:p>
    <w:p w14:paraId="7A41F60A" w14:textId="77777777" w:rsidR="00204BB4" w:rsidRPr="00D13C95" w:rsidRDefault="00204BB4" w:rsidP="00D13C95">
      <w:pPr>
        <w:pStyle w:val="NoSpacing"/>
        <w:jc w:val="both"/>
        <w:rPr>
          <w:rFonts w:cs="Miriam"/>
        </w:rPr>
      </w:pPr>
    </w:p>
    <w:p w14:paraId="4F88E4BA" w14:textId="77777777" w:rsidR="007B51E4" w:rsidRDefault="007B51E4" w:rsidP="00D13C95">
      <w:pPr>
        <w:pStyle w:val="NoSpacing"/>
        <w:jc w:val="both"/>
        <w:rPr>
          <w:rFonts w:cs="Miriam"/>
          <w:b/>
        </w:rPr>
      </w:pPr>
      <w:r w:rsidRPr="00D13C95">
        <w:rPr>
          <w:rFonts w:cs="Miriam"/>
          <w:b/>
        </w:rPr>
        <w:t>6.6. COMITÉ ESCOLAR DE CONVIVENCIA</w:t>
      </w:r>
    </w:p>
    <w:p w14:paraId="51BBA097" w14:textId="77777777" w:rsidR="00204BB4" w:rsidRPr="00D13C95" w:rsidRDefault="00204BB4" w:rsidP="00D13C95">
      <w:pPr>
        <w:pStyle w:val="NoSpacing"/>
        <w:jc w:val="both"/>
        <w:rPr>
          <w:rFonts w:cs="Miriam"/>
          <w:b/>
        </w:rPr>
      </w:pPr>
    </w:p>
    <w:p w14:paraId="260CA5B6" w14:textId="77777777" w:rsidR="007B51E4" w:rsidRDefault="007B51E4" w:rsidP="00D13C95">
      <w:pPr>
        <w:pStyle w:val="NoSpacing"/>
        <w:jc w:val="both"/>
        <w:rPr>
          <w:rFonts w:cs="Miriam"/>
          <w:b/>
        </w:rPr>
      </w:pPr>
      <w:r w:rsidRPr="00D13C95">
        <w:rPr>
          <w:rFonts w:cs="Miriam"/>
          <w:b/>
        </w:rPr>
        <w:t>6.6.1 Conformación del Comité Escolar de Convivencia</w:t>
      </w:r>
    </w:p>
    <w:p w14:paraId="4E3DFD53" w14:textId="77777777" w:rsidR="006D720F" w:rsidRPr="00D13C95" w:rsidRDefault="006D720F" w:rsidP="00D13C95">
      <w:pPr>
        <w:pStyle w:val="NoSpacing"/>
        <w:jc w:val="both"/>
        <w:rPr>
          <w:rFonts w:cs="Miriam"/>
          <w:b/>
        </w:rPr>
      </w:pPr>
    </w:p>
    <w:p w14:paraId="3B2C3A8F" w14:textId="77777777" w:rsidR="007B51E4" w:rsidRPr="00D13C95" w:rsidRDefault="007B51E4" w:rsidP="00D13C95">
      <w:pPr>
        <w:pStyle w:val="NoSpacing"/>
        <w:jc w:val="both"/>
        <w:rPr>
          <w:rFonts w:cs="Miriam"/>
        </w:rPr>
      </w:pPr>
      <w:r w:rsidRPr="00D13C95">
        <w:rPr>
          <w:rFonts w:cs="Miriam"/>
        </w:rPr>
        <w:t>El Rector, quien preside el comité,</w:t>
      </w:r>
    </w:p>
    <w:p w14:paraId="2ACF5EE3" w14:textId="77777777" w:rsidR="007B51E4" w:rsidRPr="00D13C95" w:rsidRDefault="007B51E4" w:rsidP="00D13C95">
      <w:pPr>
        <w:pStyle w:val="NoSpacing"/>
        <w:jc w:val="both"/>
        <w:rPr>
          <w:rFonts w:cs="Miriam"/>
        </w:rPr>
      </w:pPr>
      <w:r w:rsidRPr="00D13C95">
        <w:rPr>
          <w:rFonts w:cs="Miriam"/>
        </w:rPr>
        <w:t>El Personero Estudiantil de grado 12, quien podrá ser remplazado por el Personero de grado 11.</w:t>
      </w:r>
    </w:p>
    <w:p w14:paraId="7077E342" w14:textId="77777777" w:rsidR="007B51E4" w:rsidRPr="00D13C95" w:rsidRDefault="007B51E4" w:rsidP="00D13C95">
      <w:pPr>
        <w:pStyle w:val="NoSpacing"/>
        <w:jc w:val="both"/>
        <w:rPr>
          <w:rFonts w:cs="Miriam"/>
        </w:rPr>
      </w:pPr>
      <w:r w:rsidRPr="00D13C95">
        <w:rPr>
          <w:rFonts w:cs="Miriam"/>
        </w:rPr>
        <w:t>El Psicólogo de Bachillerato, o el Psicólogo de Primaria o Early Childhood, según los temas a tratar.</w:t>
      </w:r>
    </w:p>
    <w:p w14:paraId="42564F0A" w14:textId="77777777" w:rsidR="007B51E4" w:rsidRPr="00D13C95" w:rsidRDefault="007B51E4" w:rsidP="00D13C95">
      <w:pPr>
        <w:pStyle w:val="NoSpacing"/>
        <w:jc w:val="both"/>
        <w:rPr>
          <w:rFonts w:cs="Miriam"/>
        </w:rPr>
      </w:pPr>
      <w:r w:rsidRPr="00D13C95">
        <w:rPr>
          <w:rFonts w:cs="Miriam"/>
        </w:rPr>
        <w:t>El Jefe de Sección de Primaria, o el Jefe de Sección de Bachillerato o Ear</w:t>
      </w:r>
      <w:r w:rsidR="00CC7FF3" w:rsidRPr="00D13C95">
        <w:rPr>
          <w:rFonts w:cs="Miriam"/>
        </w:rPr>
        <w:t xml:space="preserve">ly Childhood, según los temas a </w:t>
      </w:r>
      <w:r w:rsidRPr="00D13C95">
        <w:rPr>
          <w:rFonts w:cs="Miriam"/>
        </w:rPr>
        <w:t>tratar.</w:t>
      </w:r>
    </w:p>
    <w:p w14:paraId="04231A6A" w14:textId="77777777" w:rsidR="007B51E4" w:rsidRPr="00D13C95" w:rsidRDefault="007B51E4" w:rsidP="00D13C95">
      <w:pPr>
        <w:pStyle w:val="NoSpacing"/>
        <w:jc w:val="both"/>
        <w:rPr>
          <w:rFonts w:cs="Miriam"/>
        </w:rPr>
      </w:pPr>
      <w:r w:rsidRPr="00D13C95">
        <w:rPr>
          <w:rFonts w:cs="Miriam"/>
        </w:rPr>
        <w:t>El Presidente del Consejo de Padres de Familia, o su delegado elegido en</w:t>
      </w:r>
      <w:r w:rsidR="00CC7FF3" w:rsidRPr="00D13C95">
        <w:rPr>
          <w:rFonts w:cs="Miriam"/>
        </w:rPr>
        <w:t xml:space="preserve">tre los miembros del Consejo de </w:t>
      </w:r>
      <w:r w:rsidRPr="00D13C95">
        <w:rPr>
          <w:rFonts w:cs="Miriam"/>
        </w:rPr>
        <w:t>Padres.</w:t>
      </w:r>
    </w:p>
    <w:p w14:paraId="51B8F793" w14:textId="77777777" w:rsidR="007B51E4" w:rsidRPr="00D13C95" w:rsidRDefault="007B51E4" w:rsidP="00D13C95">
      <w:pPr>
        <w:pStyle w:val="NoSpacing"/>
        <w:jc w:val="both"/>
        <w:rPr>
          <w:rFonts w:cs="Miriam"/>
        </w:rPr>
      </w:pPr>
      <w:r w:rsidRPr="00D13C95">
        <w:rPr>
          <w:rFonts w:cs="Miriam"/>
        </w:rPr>
        <w:t>El Presidente del Consejo de Estudiantes.</w:t>
      </w:r>
    </w:p>
    <w:p w14:paraId="3FFE9C8B" w14:textId="77777777" w:rsidR="007B51E4" w:rsidRPr="00D13C95" w:rsidRDefault="007B51E4" w:rsidP="00D13C95">
      <w:pPr>
        <w:pStyle w:val="NoSpacing"/>
        <w:jc w:val="both"/>
        <w:rPr>
          <w:rFonts w:cs="Miriam"/>
        </w:rPr>
      </w:pPr>
      <w:r w:rsidRPr="00D13C95">
        <w:rPr>
          <w:rFonts w:cs="Miriam"/>
        </w:rPr>
        <w:t>El Decano de Disciplina de Bachillerato.</w:t>
      </w:r>
    </w:p>
    <w:p w14:paraId="25C847AE" w14:textId="77777777" w:rsidR="007B51E4" w:rsidRPr="00D13C95" w:rsidRDefault="007B51E4" w:rsidP="00D13C95">
      <w:pPr>
        <w:pStyle w:val="NoSpacing"/>
        <w:jc w:val="both"/>
        <w:rPr>
          <w:rFonts w:cs="Miriam"/>
        </w:rPr>
      </w:pPr>
      <w:r w:rsidRPr="00D13C95">
        <w:rPr>
          <w:rFonts w:cs="Miriam"/>
        </w:rPr>
        <w:t>La Asistente General es la Secretaria y asiste con voz pero sin voto.</w:t>
      </w:r>
    </w:p>
    <w:p w14:paraId="0F72A71F" w14:textId="77777777" w:rsidR="007B51E4" w:rsidRDefault="007B51E4" w:rsidP="00D13C95">
      <w:pPr>
        <w:pStyle w:val="NoSpacing"/>
        <w:jc w:val="both"/>
        <w:rPr>
          <w:rFonts w:cs="Miriam"/>
        </w:rPr>
      </w:pPr>
      <w:r w:rsidRPr="006D720F">
        <w:rPr>
          <w:rFonts w:cs="Miriam"/>
          <w:b/>
        </w:rPr>
        <w:t>Parágrafo:</w:t>
      </w:r>
      <w:r w:rsidRPr="00D13C95">
        <w:rPr>
          <w:rFonts w:cs="Miriam"/>
        </w:rPr>
        <w:t xml:space="preserve"> El Rector podrá invitar con voz pero sin voto a miembros de l</w:t>
      </w:r>
      <w:r w:rsidR="00CC7FF3" w:rsidRPr="00D13C95">
        <w:rPr>
          <w:rFonts w:cs="Miriam"/>
        </w:rPr>
        <w:t xml:space="preserve">a comunidad educativa conocedor </w:t>
      </w:r>
      <w:r w:rsidRPr="00D13C95">
        <w:rPr>
          <w:rFonts w:cs="Miriam"/>
        </w:rPr>
        <w:t>de los hechos, con el propósito de ampliar información.</w:t>
      </w:r>
    </w:p>
    <w:p w14:paraId="3C81F99F" w14:textId="77777777" w:rsidR="006D720F" w:rsidRPr="00D13C95" w:rsidRDefault="006D720F" w:rsidP="00D13C95">
      <w:pPr>
        <w:pStyle w:val="NoSpacing"/>
        <w:jc w:val="both"/>
        <w:rPr>
          <w:rFonts w:cs="Miriam"/>
        </w:rPr>
      </w:pPr>
    </w:p>
    <w:p w14:paraId="61522CCA" w14:textId="600439DA" w:rsidR="007B51E4" w:rsidRPr="006D720F" w:rsidRDefault="007B51E4">
      <w:pPr>
        <w:pStyle w:val="NoSpacing"/>
        <w:numPr>
          <w:ilvl w:val="2"/>
          <w:numId w:val="95"/>
        </w:numPr>
        <w:jc w:val="both"/>
        <w:rPr>
          <w:rFonts w:cs="Miriam"/>
          <w:b/>
        </w:rPr>
        <w:pPrChange w:id="989" w:author="Diana Velazquez" w:date="2016-03-10T17:01:00Z">
          <w:pPr>
            <w:pStyle w:val="NoSpacing"/>
            <w:jc w:val="both"/>
          </w:pPr>
        </w:pPrChange>
      </w:pPr>
      <w:del w:id="990" w:author="Diana Velazquez" w:date="2016-03-10T17:01:00Z">
        <w:r w:rsidRPr="006D720F" w:rsidDel="00D55605">
          <w:rPr>
            <w:rFonts w:cs="Miriam"/>
            <w:b/>
          </w:rPr>
          <w:delText xml:space="preserve">6.6.2 </w:delText>
        </w:r>
      </w:del>
      <w:r w:rsidRPr="006D720F">
        <w:rPr>
          <w:rFonts w:cs="Miriam"/>
          <w:b/>
        </w:rPr>
        <w:t>Funciones del Comité Escolar de Convivencia</w:t>
      </w:r>
    </w:p>
    <w:p w14:paraId="4B179C51" w14:textId="77777777" w:rsidR="00D55605" w:rsidRDefault="007B51E4">
      <w:pPr>
        <w:pStyle w:val="NoSpacing"/>
        <w:numPr>
          <w:ilvl w:val="0"/>
          <w:numId w:val="67"/>
        </w:numPr>
        <w:jc w:val="both"/>
        <w:rPr>
          <w:ins w:id="991" w:author="Diana Velazquez" w:date="2016-03-10T17:01:00Z"/>
          <w:rFonts w:cs="Miriam"/>
        </w:rPr>
        <w:pPrChange w:id="992" w:author="Diana Velazquez" w:date="2016-03-10T17:01:00Z">
          <w:pPr>
            <w:pStyle w:val="NoSpacing"/>
            <w:numPr>
              <w:ilvl w:val="1"/>
              <w:numId w:val="81"/>
            </w:numPr>
            <w:ind w:left="1440" w:hanging="360"/>
            <w:jc w:val="both"/>
          </w:pPr>
        </w:pPrChange>
      </w:pPr>
      <w:r w:rsidRPr="00D13C95">
        <w:rPr>
          <w:rFonts w:cs="Miriam"/>
        </w:rPr>
        <w:t>Identificar, documentar, analizar y resolver los conflictos qu</w:t>
      </w:r>
      <w:r w:rsidR="00CC7FF3" w:rsidRPr="00D13C95">
        <w:rPr>
          <w:rFonts w:cs="Miriam"/>
        </w:rPr>
        <w:t xml:space="preserve">e se presenten entre docentes y </w:t>
      </w:r>
      <w:r w:rsidRPr="00D13C95">
        <w:rPr>
          <w:rFonts w:cs="Miriam"/>
        </w:rPr>
        <w:t xml:space="preserve">estudiantes, directivos y estudiantes, entre </w:t>
      </w:r>
      <w:commentRangeStart w:id="993"/>
      <w:r w:rsidRPr="00D13C95">
        <w:rPr>
          <w:rFonts w:cs="Miriam"/>
        </w:rPr>
        <w:t>estudiantes y docentes</w:t>
      </w:r>
      <w:commentRangeEnd w:id="993"/>
      <w:r w:rsidR="00FF2D1E">
        <w:rPr>
          <w:rStyle w:val="CommentReference"/>
        </w:rPr>
        <w:commentReference w:id="993"/>
      </w:r>
      <w:ins w:id="994" w:author="Diana Velazquez" w:date="2016-03-10T17:00:00Z">
        <w:r w:rsidR="00645587">
          <w:rPr>
            <w:rFonts w:cs="Miriam"/>
          </w:rPr>
          <w:t>.</w:t>
        </w:r>
      </w:ins>
    </w:p>
    <w:p w14:paraId="288D2E08" w14:textId="3FECA570" w:rsidR="007B51E4" w:rsidRPr="00D55605" w:rsidRDefault="00645587">
      <w:pPr>
        <w:pStyle w:val="NoSpacing"/>
        <w:numPr>
          <w:ilvl w:val="0"/>
          <w:numId w:val="67"/>
        </w:numPr>
        <w:jc w:val="both"/>
        <w:rPr>
          <w:rFonts w:cs="Miriam"/>
        </w:rPr>
      </w:pPr>
      <w:ins w:id="995" w:author="Diana Velazquez" w:date="2016-03-10T17:00:00Z">
        <w:r w:rsidRPr="00D55605">
          <w:rPr>
            <w:rFonts w:cs="Miriam"/>
            <w:highlight w:val="lightGray"/>
            <w:rPrChange w:id="996" w:author="Diana Velazquez" w:date="2016-03-10T17:01:00Z">
              <w:rPr>
                <w:rFonts w:cs="Miriam"/>
              </w:rPr>
            </w:rPrChange>
          </w:rPr>
          <w:t xml:space="preserve">Analizar y efectuar recomendaciones cuando se presenten conflictos entre padres de familia y miembros de la comunidad </w:t>
        </w:r>
        <w:commentRangeStart w:id="997"/>
        <w:r w:rsidRPr="00D55605">
          <w:rPr>
            <w:rFonts w:cs="Miriam"/>
            <w:highlight w:val="lightGray"/>
            <w:rPrChange w:id="998" w:author="Diana Velazquez" w:date="2016-03-10T17:01:00Z">
              <w:rPr>
                <w:rFonts w:cs="Miriam"/>
              </w:rPr>
            </w:rPrChange>
          </w:rPr>
          <w:t>educativa</w:t>
        </w:r>
      </w:ins>
      <w:commentRangeEnd w:id="997"/>
      <w:ins w:id="999" w:author="Diana Velazquez" w:date="2016-03-28T16:37:00Z">
        <w:r w:rsidR="005116AB">
          <w:rPr>
            <w:rStyle w:val="CommentReference"/>
          </w:rPr>
          <w:commentReference w:id="997"/>
        </w:r>
      </w:ins>
      <w:ins w:id="1000" w:author="Diana Velazquez" w:date="2016-03-10T17:00:00Z">
        <w:r w:rsidRPr="00D55605">
          <w:rPr>
            <w:rFonts w:cs="Miriam"/>
            <w:highlight w:val="lightGray"/>
            <w:rPrChange w:id="1001" w:author="Diana Velazquez" w:date="2016-03-10T17:01:00Z">
              <w:rPr>
                <w:rFonts w:cs="Miriam"/>
              </w:rPr>
            </w:rPrChange>
          </w:rPr>
          <w:t>.</w:t>
        </w:r>
      </w:ins>
      <w:del w:id="1002" w:author="Diana Velazquez" w:date="2016-03-10T17:00:00Z">
        <w:r w:rsidR="007B51E4" w:rsidRPr="00D55605" w:rsidDel="00645587">
          <w:rPr>
            <w:rFonts w:cs="Miriam"/>
            <w:highlight w:val="lightGray"/>
            <w:rPrChange w:id="1003" w:author="Diana Velazquez" w:date="2016-03-10T17:01:00Z">
              <w:rPr>
                <w:rFonts w:cs="Miriam"/>
              </w:rPr>
            </w:rPrChange>
          </w:rPr>
          <w:delText>.</w:delText>
        </w:r>
      </w:del>
    </w:p>
    <w:p w14:paraId="4B2BAAEB" w14:textId="77777777" w:rsidR="007B51E4" w:rsidRPr="00D13C95" w:rsidRDefault="007B51E4" w:rsidP="00053334">
      <w:pPr>
        <w:pStyle w:val="NoSpacing"/>
        <w:numPr>
          <w:ilvl w:val="0"/>
          <w:numId w:val="67"/>
        </w:numPr>
        <w:jc w:val="both"/>
        <w:rPr>
          <w:rFonts w:cs="Miriam"/>
        </w:rPr>
      </w:pPr>
      <w:r w:rsidRPr="00D13C95">
        <w:rPr>
          <w:rFonts w:cs="Miriam"/>
        </w:rPr>
        <w:t>Liderar en el Colegio las acciones que fomenten la convivencia, la construcción de ciudadanía, el</w:t>
      </w:r>
      <w:r w:rsidR="00CC7FF3" w:rsidRPr="00D13C95">
        <w:rPr>
          <w:rFonts w:cs="Miriam"/>
        </w:rPr>
        <w:t xml:space="preserve"> </w:t>
      </w:r>
      <w:r w:rsidRPr="00D13C95">
        <w:rPr>
          <w:rFonts w:cs="Miriam"/>
        </w:rPr>
        <w:t>ejercicio de los derechos humanos, sexuales y reproductivos y la prevención y mitigación de la</w:t>
      </w:r>
      <w:r w:rsidR="00CC7FF3" w:rsidRPr="00D13C95">
        <w:rPr>
          <w:rFonts w:cs="Miriam"/>
        </w:rPr>
        <w:t xml:space="preserve"> </w:t>
      </w:r>
      <w:r w:rsidRPr="00D13C95">
        <w:rPr>
          <w:rFonts w:cs="Miriam"/>
        </w:rPr>
        <w:t>violencia escolar entre los miembros de la comunidad educativa.</w:t>
      </w:r>
    </w:p>
    <w:p w14:paraId="6548D42F" w14:textId="77777777" w:rsidR="007B51E4" w:rsidRPr="00D13C95" w:rsidRDefault="007B51E4" w:rsidP="00053334">
      <w:pPr>
        <w:pStyle w:val="NoSpacing"/>
        <w:numPr>
          <w:ilvl w:val="0"/>
          <w:numId w:val="67"/>
        </w:numPr>
        <w:jc w:val="both"/>
        <w:rPr>
          <w:rFonts w:cs="Miriam"/>
        </w:rPr>
      </w:pPr>
      <w:r w:rsidRPr="00D13C95">
        <w:rPr>
          <w:rFonts w:cs="Miriam"/>
        </w:rPr>
        <w:t>Promover la vinculación del Colegio a estrategias, programas</w:t>
      </w:r>
      <w:r w:rsidR="00CC7FF3" w:rsidRPr="00D13C95">
        <w:rPr>
          <w:rFonts w:cs="Miriam"/>
        </w:rPr>
        <w:t xml:space="preserve"> y actividades de convivencia y </w:t>
      </w:r>
      <w:r w:rsidRPr="00D13C95">
        <w:rPr>
          <w:rFonts w:cs="Miriam"/>
        </w:rPr>
        <w:t>construcción de ciudadanía que se adelanten en la región y que</w:t>
      </w:r>
      <w:r w:rsidR="00CC7FF3" w:rsidRPr="00D13C95">
        <w:rPr>
          <w:rFonts w:cs="Miriam"/>
        </w:rPr>
        <w:t xml:space="preserve"> respondan a las necesidades de </w:t>
      </w:r>
      <w:r w:rsidRPr="00D13C95">
        <w:rPr>
          <w:rFonts w:cs="Miriam"/>
        </w:rPr>
        <w:t>su comunidad educativa.</w:t>
      </w:r>
    </w:p>
    <w:p w14:paraId="3600EE9C" w14:textId="77777777" w:rsidR="007B51E4" w:rsidRPr="00D13C95" w:rsidRDefault="007B51E4" w:rsidP="00053334">
      <w:pPr>
        <w:pStyle w:val="NoSpacing"/>
        <w:numPr>
          <w:ilvl w:val="0"/>
          <w:numId w:val="67"/>
        </w:numPr>
        <w:jc w:val="both"/>
        <w:rPr>
          <w:rFonts w:cs="Miriam"/>
        </w:rPr>
      </w:pPr>
      <w:r w:rsidRPr="00D13C95">
        <w:rPr>
          <w:rFonts w:cs="Miriam"/>
        </w:rPr>
        <w:t>Convocar a un espacio de conciliación para la resolución de situa</w:t>
      </w:r>
      <w:r w:rsidR="00CC7FF3" w:rsidRPr="00D13C95">
        <w:rPr>
          <w:rFonts w:cs="Miriam"/>
        </w:rPr>
        <w:t xml:space="preserve">ciones conflictivas que afecten </w:t>
      </w:r>
      <w:r w:rsidRPr="00D13C95">
        <w:rPr>
          <w:rFonts w:cs="Miriam"/>
        </w:rPr>
        <w:t>la convivencia escolar, por solicitud de cualquiera de los mie</w:t>
      </w:r>
      <w:r w:rsidR="00CC7FF3" w:rsidRPr="00D13C95">
        <w:rPr>
          <w:rFonts w:cs="Miriam"/>
        </w:rPr>
        <w:t xml:space="preserve">mbros de la comunidad educativa </w:t>
      </w:r>
      <w:r w:rsidRPr="00D13C95">
        <w:rPr>
          <w:rFonts w:cs="Miriam"/>
        </w:rPr>
        <w:t>o de oficio cuando se estime conveniente en procura de evitar</w:t>
      </w:r>
      <w:r w:rsidR="00CC7FF3" w:rsidRPr="00D13C95">
        <w:rPr>
          <w:rFonts w:cs="Miriam"/>
        </w:rPr>
        <w:t xml:space="preserve"> perjuicios irremediables a los </w:t>
      </w:r>
      <w:r w:rsidRPr="00D13C95">
        <w:rPr>
          <w:rFonts w:cs="Miriam"/>
        </w:rPr>
        <w:t xml:space="preserve">miembros de la comunidad educativa. El estudiante, estará acompañado por </w:t>
      </w:r>
      <w:r w:rsidR="00CC7FF3" w:rsidRPr="00D13C95">
        <w:rPr>
          <w:rFonts w:cs="Miriam"/>
        </w:rPr>
        <w:t xml:space="preserve">el padre, madre de </w:t>
      </w:r>
      <w:r w:rsidRPr="00D13C95">
        <w:rPr>
          <w:rFonts w:cs="Miriam"/>
        </w:rPr>
        <w:t>familia, acudiente o un compañero del establecimiento educativo.</w:t>
      </w:r>
    </w:p>
    <w:p w14:paraId="5CCEA0D9" w14:textId="77777777" w:rsidR="007B51E4" w:rsidRPr="006D720F" w:rsidRDefault="007B51E4" w:rsidP="00053334">
      <w:pPr>
        <w:pStyle w:val="NoSpacing"/>
        <w:numPr>
          <w:ilvl w:val="0"/>
          <w:numId w:val="67"/>
        </w:numPr>
        <w:jc w:val="both"/>
        <w:rPr>
          <w:rFonts w:cs="Miriam"/>
        </w:rPr>
      </w:pPr>
      <w:r w:rsidRPr="00D13C95">
        <w:rPr>
          <w:rFonts w:cs="Miriam"/>
        </w:rPr>
        <w:t>Crear la Ruta de Atención Integral y Protocolos y someterlos a aprobación por el Consejo</w:t>
      </w:r>
      <w:r w:rsidR="006D720F">
        <w:rPr>
          <w:rFonts w:cs="Miriam"/>
        </w:rPr>
        <w:t xml:space="preserve"> </w:t>
      </w:r>
      <w:r w:rsidRPr="006D720F">
        <w:rPr>
          <w:rFonts w:cs="Miriam"/>
        </w:rPr>
        <w:t>Directivo, una vez el tema sea reglamentado por el gobierno.</w:t>
      </w:r>
    </w:p>
    <w:p w14:paraId="7DFD9E4A" w14:textId="77777777" w:rsidR="007B51E4" w:rsidRPr="00D13C95" w:rsidRDefault="007B51E4" w:rsidP="00053334">
      <w:pPr>
        <w:pStyle w:val="NoSpacing"/>
        <w:numPr>
          <w:ilvl w:val="0"/>
          <w:numId w:val="67"/>
        </w:numPr>
        <w:jc w:val="both"/>
        <w:rPr>
          <w:rFonts w:cs="Miriam"/>
        </w:rPr>
      </w:pPr>
      <w:r w:rsidRPr="00D13C95">
        <w:rPr>
          <w:rFonts w:cs="Miriam"/>
        </w:rPr>
        <w:t>Activar la Ruta de Atención Integral para la Convivencia Escolar de</w:t>
      </w:r>
      <w:r w:rsidR="00CC7FF3" w:rsidRPr="00D13C95">
        <w:rPr>
          <w:rFonts w:cs="Miriam"/>
        </w:rPr>
        <w:t xml:space="preserve">finida en el artículo 29 la Ley </w:t>
      </w:r>
      <w:r w:rsidRPr="00D13C95">
        <w:rPr>
          <w:rFonts w:cs="Miriam"/>
        </w:rPr>
        <w:t>de Convivencia Escolar (L1620 de 2013), frente a situaciones esp</w:t>
      </w:r>
      <w:r w:rsidR="00CC7FF3" w:rsidRPr="00D13C95">
        <w:rPr>
          <w:rFonts w:cs="Miriam"/>
        </w:rPr>
        <w:t xml:space="preserve">ecíficas de conflicto, de acoso </w:t>
      </w:r>
      <w:r w:rsidRPr="00D13C95">
        <w:rPr>
          <w:rFonts w:cs="Miriam"/>
        </w:rPr>
        <w:t>escolar, frente a las conductas de alto riesgo de violencia escolar o de vuln</w:t>
      </w:r>
      <w:r w:rsidR="00CC7FF3" w:rsidRPr="00D13C95">
        <w:rPr>
          <w:rFonts w:cs="Miriam"/>
        </w:rPr>
        <w:t xml:space="preserve">eración de derechos </w:t>
      </w:r>
      <w:r w:rsidRPr="00D13C95">
        <w:rPr>
          <w:rFonts w:cs="Miriam"/>
        </w:rPr>
        <w:t>sexuales y reproductivos que no pueden ser resueltos po</w:t>
      </w:r>
      <w:r w:rsidR="00CC7FF3" w:rsidRPr="00D13C95">
        <w:rPr>
          <w:rFonts w:cs="Miriam"/>
        </w:rPr>
        <w:t xml:space="preserve">r este comité de acuerdo con lo </w:t>
      </w:r>
      <w:r w:rsidRPr="00D13C95">
        <w:rPr>
          <w:rFonts w:cs="Miriam"/>
        </w:rPr>
        <w:t>establecido en el manual de convivencia, porque trascienden del</w:t>
      </w:r>
      <w:r w:rsidR="00CC7FF3" w:rsidRPr="00D13C95">
        <w:rPr>
          <w:rFonts w:cs="Miriam"/>
        </w:rPr>
        <w:t xml:space="preserve"> ámbito escolar, y revistan las </w:t>
      </w:r>
      <w:r w:rsidRPr="00D13C95">
        <w:rPr>
          <w:rFonts w:cs="Miriam"/>
        </w:rPr>
        <w:t xml:space="preserve">características de la Comisión de una conducta punible, razón </w:t>
      </w:r>
      <w:r w:rsidR="00CC7FF3" w:rsidRPr="00D13C95">
        <w:rPr>
          <w:rFonts w:cs="Miriam"/>
        </w:rPr>
        <w:t xml:space="preserve">por la cual deben ser atendidos </w:t>
      </w:r>
      <w:r w:rsidRPr="00D13C95">
        <w:rPr>
          <w:rFonts w:cs="Miriam"/>
        </w:rPr>
        <w:t>por otras instancias o autoridades que hacen parte del Sistema y de la Ruta.</w:t>
      </w:r>
    </w:p>
    <w:p w14:paraId="05AE6796" w14:textId="77777777" w:rsidR="007B51E4" w:rsidRPr="00D13C95" w:rsidRDefault="007B51E4" w:rsidP="00053334">
      <w:pPr>
        <w:pStyle w:val="NoSpacing"/>
        <w:numPr>
          <w:ilvl w:val="0"/>
          <w:numId w:val="67"/>
        </w:numPr>
        <w:jc w:val="both"/>
        <w:rPr>
          <w:rFonts w:cs="Miriam"/>
        </w:rPr>
      </w:pPr>
      <w:r w:rsidRPr="00D13C95">
        <w:rPr>
          <w:rFonts w:cs="Miriam"/>
        </w:rPr>
        <w:t>Liderar el desarrollo de estrategias e instrumentos destinados a pr</w:t>
      </w:r>
      <w:r w:rsidR="00CC7FF3" w:rsidRPr="00D13C95">
        <w:rPr>
          <w:rFonts w:cs="Miriam"/>
        </w:rPr>
        <w:t xml:space="preserve">omover y evaluar la convivencia </w:t>
      </w:r>
      <w:r w:rsidRPr="00D13C95">
        <w:rPr>
          <w:rFonts w:cs="Miriam"/>
        </w:rPr>
        <w:t>escolar, el ejercicio de los derechos humanos sexuales y reproductivos.</w:t>
      </w:r>
    </w:p>
    <w:p w14:paraId="0EC88BC9" w14:textId="77777777" w:rsidR="007B51E4" w:rsidRPr="00D13C95" w:rsidRDefault="007B51E4" w:rsidP="00053334">
      <w:pPr>
        <w:pStyle w:val="NoSpacing"/>
        <w:numPr>
          <w:ilvl w:val="0"/>
          <w:numId w:val="67"/>
        </w:numPr>
        <w:jc w:val="both"/>
        <w:rPr>
          <w:rFonts w:cs="Miriam"/>
        </w:rPr>
      </w:pPr>
      <w:r w:rsidRPr="00D13C95">
        <w:rPr>
          <w:rFonts w:cs="Miriam"/>
        </w:rPr>
        <w:t>Hacer seguimiento al cumplimiento de las disposiciones establecid</w:t>
      </w:r>
      <w:r w:rsidR="00CC7FF3" w:rsidRPr="00D13C95">
        <w:rPr>
          <w:rFonts w:cs="Miriam"/>
        </w:rPr>
        <w:t xml:space="preserve">as en el Manual de Convivencia, </w:t>
      </w:r>
      <w:r w:rsidRPr="00D13C95">
        <w:rPr>
          <w:rFonts w:cs="Miriam"/>
        </w:rPr>
        <w:t xml:space="preserve">y presentar informe a la respectiva instancia que hace parte de la </w:t>
      </w:r>
      <w:r w:rsidR="00CC7FF3" w:rsidRPr="00D13C95">
        <w:rPr>
          <w:rFonts w:cs="Miriam"/>
        </w:rPr>
        <w:t xml:space="preserve">estructura del Sistema Nacional </w:t>
      </w:r>
      <w:r w:rsidRPr="00D13C95">
        <w:rPr>
          <w:rFonts w:cs="Miriam"/>
        </w:rPr>
        <w:t>de Convivencia Escolar y Formación para los Derechos Humanos, la</w:t>
      </w:r>
      <w:r w:rsidR="00CC7FF3" w:rsidRPr="00D13C95">
        <w:rPr>
          <w:rFonts w:cs="Miriam"/>
        </w:rPr>
        <w:t xml:space="preserve"> Educación para la Sexualidad y </w:t>
      </w:r>
      <w:r w:rsidRPr="00D13C95">
        <w:rPr>
          <w:rFonts w:cs="Miriam"/>
        </w:rPr>
        <w:t>la Prevención y Mitigación de la Violencia Escolar, de los casos o si</w:t>
      </w:r>
      <w:r w:rsidR="00CC7FF3" w:rsidRPr="00D13C95">
        <w:rPr>
          <w:rFonts w:cs="Miriam"/>
        </w:rPr>
        <w:t xml:space="preserve">tuaciones que hayan conocido el </w:t>
      </w:r>
      <w:r w:rsidRPr="00D13C95">
        <w:rPr>
          <w:rFonts w:cs="Miriam"/>
        </w:rPr>
        <w:t>Comité.</w:t>
      </w:r>
    </w:p>
    <w:p w14:paraId="3EA74A87" w14:textId="77777777" w:rsidR="007B51E4" w:rsidRDefault="007B51E4" w:rsidP="00053334">
      <w:pPr>
        <w:pStyle w:val="NoSpacing"/>
        <w:numPr>
          <w:ilvl w:val="0"/>
          <w:numId w:val="67"/>
        </w:numPr>
        <w:jc w:val="both"/>
        <w:rPr>
          <w:rFonts w:cs="Miriam"/>
        </w:rPr>
      </w:pPr>
      <w:r w:rsidRPr="00D13C95">
        <w:rPr>
          <w:rFonts w:cs="Miriam"/>
        </w:rPr>
        <w:t>Proponer, analizar y viabilizar estrategias pedagógicas que permita</w:t>
      </w:r>
      <w:r w:rsidR="00CC7FF3" w:rsidRPr="00D13C95">
        <w:rPr>
          <w:rFonts w:cs="Miriam"/>
        </w:rPr>
        <w:t xml:space="preserve">n la flexibilización del modelo </w:t>
      </w:r>
      <w:r w:rsidRPr="00D13C95">
        <w:rPr>
          <w:rFonts w:cs="Miriam"/>
        </w:rPr>
        <w:t>pedagógico y la articulación de diferentes áreas de estudio</w:t>
      </w:r>
      <w:r w:rsidR="00CC7FF3" w:rsidRPr="00D13C95">
        <w:rPr>
          <w:rFonts w:cs="Miriam"/>
        </w:rPr>
        <w:t xml:space="preserve"> que lean el contexto educativo </w:t>
      </w:r>
      <w:r w:rsidRPr="00D13C95">
        <w:rPr>
          <w:rFonts w:cs="Miriam"/>
        </w:rPr>
        <w:t>y su pertinencia en la comunidad para determinar más y mejores m</w:t>
      </w:r>
      <w:r w:rsidR="00CC7FF3" w:rsidRPr="00D13C95">
        <w:rPr>
          <w:rFonts w:cs="Miriam"/>
        </w:rPr>
        <w:t xml:space="preserve">aneras de relacionarse en la </w:t>
      </w:r>
      <w:r w:rsidRPr="00D13C95">
        <w:rPr>
          <w:rFonts w:cs="Miriam"/>
        </w:rPr>
        <w:t>construcción de la ciudadanía.</w:t>
      </w:r>
    </w:p>
    <w:p w14:paraId="32E2F2D6" w14:textId="77777777" w:rsidR="006D720F" w:rsidRPr="00D13C95" w:rsidRDefault="006D720F" w:rsidP="006D720F">
      <w:pPr>
        <w:pStyle w:val="NoSpacing"/>
        <w:ind w:left="720"/>
        <w:jc w:val="both"/>
        <w:rPr>
          <w:rFonts w:cs="Miriam"/>
        </w:rPr>
      </w:pPr>
    </w:p>
    <w:p w14:paraId="478AD4C2" w14:textId="77777777" w:rsidR="007B51E4" w:rsidRPr="00D13C95" w:rsidRDefault="007B51E4" w:rsidP="00D13C95">
      <w:pPr>
        <w:pStyle w:val="NoSpacing"/>
        <w:jc w:val="both"/>
        <w:rPr>
          <w:rFonts w:cs="Miriam"/>
        </w:rPr>
      </w:pPr>
      <w:r w:rsidRPr="006D720F">
        <w:rPr>
          <w:rFonts w:cs="Miriam"/>
          <w:b/>
        </w:rPr>
        <w:t>Parágrafo:</w:t>
      </w:r>
      <w:r w:rsidRPr="00D13C95">
        <w:rPr>
          <w:rFonts w:cs="Miriam"/>
        </w:rPr>
        <w:t xml:space="preserve"> Este comité debe darse su propio reglamento, el cual debe abarcar</w:t>
      </w:r>
      <w:r w:rsidR="00CC7FF3" w:rsidRPr="00D13C95">
        <w:rPr>
          <w:rFonts w:cs="Miriam"/>
        </w:rPr>
        <w:t xml:space="preserve"> lo correspondiente a sesiones, </w:t>
      </w:r>
      <w:r w:rsidRPr="00D13C95">
        <w:rPr>
          <w:rFonts w:cs="Miriam"/>
        </w:rPr>
        <w:t>y demás aspectos procedimentales, como aquellos relacionados con la elección y permanenc</w:t>
      </w:r>
      <w:r w:rsidR="00CC7FF3" w:rsidRPr="00D13C95">
        <w:rPr>
          <w:rFonts w:cs="Miriam"/>
        </w:rPr>
        <w:t xml:space="preserve">ia en el comité </w:t>
      </w:r>
      <w:r w:rsidRPr="00D13C95">
        <w:rPr>
          <w:rFonts w:cs="Miriam"/>
        </w:rPr>
        <w:t>del docente que lidere procesos o estrategias de convivencia escolar.</w:t>
      </w:r>
    </w:p>
    <w:p w14:paraId="3410E839" w14:textId="77777777" w:rsidR="006D720F" w:rsidRDefault="006D720F" w:rsidP="00D13C95">
      <w:pPr>
        <w:pStyle w:val="NoSpacing"/>
        <w:jc w:val="both"/>
        <w:rPr>
          <w:rFonts w:cs="Miriam"/>
          <w:b/>
        </w:rPr>
      </w:pPr>
    </w:p>
    <w:p w14:paraId="07A9B312" w14:textId="77777777" w:rsidR="007B51E4" w:rsidRPr="006D720F" w:rsidRDefault="007B51E4" w:rsidP="00D13C95">
      <w:pPr>
        <w:pStyle w:val="NoSpacing"/>
        <w:jc w:val="both"/>
        <w:rPr>
          <w:rFonts w:cs="Miriam"/>
          <w:b/>
        </w:rPr>
      </w:pPr>
      <w:r w:rsidRPr="006D720F">
        <w:rPr>
          <w:rFonts w:cs="Miriam"/>
          <w:b/>
        </w:rPr>
        <w:t>6.6.3 Principios del Sistema Nacional de Convivencia Escolar y Formación para los Dere</w:t>
      </w:r>
      <w:r w:rsidR="00CC7FF3" w:rsidRPr="006D720F">
        <w:rPr>
          <w:rFonts w:cs="Miriam"/>
          <w:b/>
        </w:rPr>
        <w:t xml:space="preserve">chos Humanos, la Educación para </w:t>
      </w:r>
      <w:r w:rsidRPr="006D720F">
        <w:rPr>
          <w:rFonts w:cs="Miriam"/>
          <w:b/>
        </w:rPr>
        <w:t>la Sexualidad y la Prevención y Mitigación de la Violencia Escolar</w:t>
      </w:r>
    </w:p>
    <w:p w14:paraId="14475D48" w14:textId="77777777" w:rsidR="006D720F" w:rsidRDefault="007B51E4" w:rsidP="00053334">
      <w:pPr>
        <w:pStyle w:val="NoSpacing"/>
        <w:numPr>
          <w:ilvl w:val="0"/>
          <w:numId w:val="68"/>
        </w:numPr>
        <w:jc w:val="both"/>
        <w:rPr>
          <w:rFonts w:cs="Miriam"/>
        </w:rPr>
      </w:pPr>
      <w:r w:rsidRPr="00D13C95">
        <w:rPr>
          <w:rFonts w:cs="Miriam"/>
        </w:rPr>
        <w:t>Participación: en virtud de este principio las entidades y es</w:t>
      </w:r>
      <w:r w:rsidR="00CC7FF3" w:rsidRPr="00D13C95">
        <w:rPr>
          <w:rFonts w:cs="Miriam"/>
        </w:rPr>
        <w:t xml:space="preserve">tablecimientos educativos deben </w:t>
      </w:r>
      <w:r w:rsidRPr="00D13C95">
        <w:rPr>
          <w:rFonts w:cs="Miriam"/>
        </w:rPr>
        <w:t xml:space="preserve">garantizar su participación activa para la coordinación y </w:t>
      </w:r>
      <w:r w:rsidR="00CC7FF3" w:rsidRPr="00D13C95">
        <w:rPr>
          <w:rFonts w:cs="Miriam"/>
        </w:rPr>
        <w:t xml:space="preserve">armonización de acciones, en el </w:t>
      </w:r>
      <w:r w:rsidRPr="00D13C95">
        <w:rPr>
          <w:rFonts w:cs="Miriam"/>
        </w:rPr>
        <w:t>ejercicio de sus respectivas funciones, que permitan el cumplimiento de los fines del Sistema.</w:t>
      </w:r>
    </w:p>
    <w:p w14:paraId="10D25F49" w14:textId="77777777" w:rsidR="007B51E4" w:rsidRPr="006D720F" w:rsidRDefault="007B51E4" w:rsidP="006D720F">
      <w:pPr>
        <w:pStyle w:val="NoSpacing"/>
        <w:ind w:left="720"/>
        <w:jc w:val="both"/>
        <w:rPr>
          <w:rFonts w:cs="Miriam"/>
        </w:rPr>
      </w:pPr>
      <w:r w:rsidRPr="006D720F">
        <w:rPr>
          <w:rFonts w:cs="Miriam"/>
        </w:rPr>
        <w:t xml:space="preserve">Los establecimientos educativos deben garantizar el derecho a la </w:t>
      </w:r>
      <w:r w:rsidR="00CC7FF3" w:rsidRPr="006D720F">
        <w:rPr>
          <w:rFonts w:cs="Miriam"/>
        </w:rPr>
        <w:t xml:space="preserve">participación de niños, niñas y </w:t>
      </w:r>
      <w:r w:rsidRPr="006D720F">
        <w:rPr>
          <w:rFonts w:cs="Miriam"/>
        </w:rPr>
        <w:t>adolescentes en el desarrollo de las estrategias y acciones que se</w:t>
      </w:r>
      <w:r w:rsidR="00CC7FF3" w:rsidRPr="006D720F">
        <w:rPr>
          <w:rFonts w:cs="Miriam"/>
        </w:rPr>
        <w:t xml:space="preserve"> adelanten dentro de los mismos </w:t>
      </w:r>
      <w:r w:rsidRPr="006D720F">
        <w:rPr>
          <w:rFonts w:cs="Miriam"/>
        </w:rPr>
        <w:t>en el marco del Sistema.</w:t>
      </w:r>
    </w:p>
    <w:p w14:paraId="719E3BF9" w14:textId="77777777" w:rsidR="007B51E4" w:rsidRPr="00D13C95" w:rsidRDefault="007B51E4" w:rsidP="00053334">
      <w:pPr>
        <w:pStyle w:val="NoSpacing"/>
        <w:numPr>
          <w:ilvl w:val="0"/>
          <w:numId w:val="68"/>
        </w:numPr>
        <w:jc w:val="both"/>
        <w:rPr>
          <w:rFonts w:cs="Miriam"/>
        </w:rPr>
      </w:pPr>
      <w:r w:rsidRPr="00D13C95">
        <w:rPr>
          <w:rFonts w:cs="Miriam"/>
        </w:rPr>
        <w:t>Corresponsabilidad: la familia, los establecimientos educativos, la sociedad y el Estado son</w:t>
      </w:r>
      <w:r w:rsidR="00CC7FF3" w:rsidRPr="00D13C95">
        <w:rPr>
          <w:rFonts w:cs="Miriam"/>
        </w:rPr>
        <w:t xml:space="preserve"> </w:t>
      </w:r>
      <w:r w:rsidRPr="00D13C95">
        <w:rPr>
          <w:rFonts w:cs="Miriam"/>
        </w:rPr>
        <w:t>corresponsables de la formación ciudadana, la promoción de la convivencia escolar, la educación</w:t>
      </w:r>
      <w:r w:rsidR="00CC7FF3" w:rsidRPr="00D13C95">
        <w:rPr>
          <w:rFonts w:cs="Miriam"/>
        </w:rPr>
        <w:t xml:space="preserve"> </w:t>
      </w:r>
      <w:r w:rsidRPr="00D13C95">
        <w:rPr>
          <w:rFonts w:cs="Miriam"/>
        </w:rPr>
        <w:t xml:space="preserve">para el ejercicio de los derechos humanos, sexuales y reproductivos de </w:t>
      </w:r>
      <w:r w:rsidR="00CC7FF3" w:rsidRPr="00D13C95">
        <w:rPr>
          <w:rFonts w:cs="Miriam"/>
        </w:rPr>
        <w:t xml:space="preserve">los niños, niñas y adolescentes </w:t>
      </w:r>
      <w:r w:rsidRPr="00D13C95">
        <w:rPr>
          <w:rFonts w:cs="Miriam"/>
        </w:rPr>
        <w:t>desde sus respectivos ámbitos de acción, en torno a los objetivos d</w:t>
      </w:r>
      <w:r w:rsidR="00CC7FF3" w:rsidRPr="00D13C95">
        <w:rPr>
          <w:rFonts w:cs="Miriam"/>
        </w:rPr>
        <w:t xml:space="preserve">el Sistema y de conformidad con </w:t>
      </w:r>
      <w:r w:rsidRPr="00D13C95">
        <w:rPr>
          <w:rFonts w:cs="Miriam"/>
        </w:rPr>
        <w:t>lo consagrado en el artículo 44 de la Constitución Política y el Código de Infancia y la Adolescencia.</w:t>
      </w:r>
    </w:p>
    <w:p w14:paraId="5E6FB219" w14:textId="77777777" w:rsidR="007B51E4" w:rsidRPr="00D13C95" w:rsidRDefault="007B51E4" w:rsidP="00053334">
      <w:pPr>
        <w:pStyle w:val="NoSpacing"/>
        <w:numPr>
          <w:ilvl w:val="0"/>
          <w:numId w:val="68"/>
        </w:numPr>
        <w:jc w:val="both"/>
        <w:rPr>
          <w:rFonts w:cs="Miriam"/>
        </w:rPr>
      </w:pPr>
      <w:r w:rsidRPr="00D13C95">
        <w:rPr>
          <w:rFonts w:cs="Miriam"/>
        </w:rPr>
        <w:t>Autonomía: los individuos, entidades territoriales e institucio</w:t>
      </w:r>
      <w:r w:rsidR="00CC7FF3" w:rsidRPr="00D13C95">
        <w:rPr>
          <w:rFonts w:cs="Miriam"/>
        </w:rPr>
        <w:t xml:space="preserve">nes educativas son autónomos en </w:t>
      </w:r>
      <w:r w:rsidRPr="00D13C95">
        <w:rPr>
          <w:rFonts w:cs="Miriam"/>
        </w:rPr>
        <w:t xml:space="preserve">concordancia con la Constitución Política y dentro de los límites </w:t>
      </w:r>
      <w:r w:rsidR="00CC7FF3" w:rsidRPr="00D13C95">
        <w:rPr>
          <w:rFonts w:cs="Miriam"/>
        </w:rPr>
        <w:t xml:space="preserve">fijados por las leyes, normas y </w:t>
      </w:r>
      <w:r w:rsidRPr="00D13C95">
        <w:rPr>
          <w:rFonts w:cs="Miriam"/>
        </w:rPr>
        <w:t>disposiciones</w:t>
      </w:r>
    </w:p>
    <w:p w14:paraId="7E103F9F" w14:textId="77777777" w:rsidR="007B51E4" w:rsidRPr="00D13C95" w:rsidRDefault="007B51E4" w:rsidP="00053334">
      <w:pPr>
        <w:pStyle w:val="NoSpacing"/>
        <w:numPr>
          <w:ilvl w:val="0"/>
          <w:numId w:val="68"/>
        </w:numPr>
        <w:jc w:val="both"/>
        <w:rPr>
          <w:rFonts w:cs="Miriam"/>
        </w:rPr>
      </w:pPr>
      <w:r w:rsidRPr="00D13C95">
        <w:rPr>
          <w:rFonts w:cs="Miriam"/>
        </w:rPr>
        <w:t>Diversidad: el Sistema se fundamenta en el reconocimiento, resp</w:t>
      </w:r>
      <w:r w:rsidR="00CC7FF3" w:rsidRPr="00D13C95">
        <w:rPr>
          <w:rFonts w:cs="Miriam"/>
        </w:rPr>
        <w:t xml:space="preserve">eto y valoración de la dignidad </w:t>
      </w:r>
      <w:r w:rsidRPr="00D13C95">
        <w:rPr>
          <w:rFonts w:cs="Miriam"/>
        </w:rPr>
        <w:t>propia y ajena, sin discriminación por razones de género, orientac</w:t>
      </w:r>
      <w:r w:rsidR="00CC7FF3" w:rsidRPr="00D13C95">
        <w:rPr>
          <w:rFonts w:cs="Miriam"/>
        </w:rPr>
        <w:t xml:space="preserve">ión o identidad sexual, etnia o </w:t>
      </w:r>
      <w:r w:rsidRPr="00D13C95">
        <w:rPr>
          <w:rFonts w:cs="Miriam"/>
        </w:rPr>
        <w:t>condición física, social o cultural. Los niños, niñas y adolescent</w:t>
      </w:r>
      <w:r w:rsidR="00CC7FF3" w:rsidRPr="00D13C95">
        <w:rPr>
          <w:rFonts w:cs="Miriam"/>
        </w:rPr>
        <w:t xml:space="preserve">es tienen derecho a recibir una </w:t>
      </w:r>
      <w:r w:rsidRPr="00D13C95">
        <w:rPr>
          <w:rFonts w:cs="Miriam"/>
        </w:rPr>
        <w:t>educación y formación que se fundamente en una concepción integ</w:t>
      </w:r>
      <w:r w:rsidR="00CC7FF3" w:rsidRPr="00D13C95">
        <w:rPr>
          <w:rFonts w:cs="Miriam"/>
        </w:rPr>
        <w:t xml:space="preserve">ral de la persona y la dignidad </w:t>
      </w:r>
      <w:r w:rsidRPr="00D13C95">
        <w:rPr>
          <w:rFonts w:cs="Miriam"/>
        </w:rPr>
        <w:t>humana, en ambientes pacíficos, democráticos e incluyentes.</w:t>
      </w:r>
    </w:p>
    <w:p w14:paraId="5065AF19" w14:textId="77777777" w:rsidR="007B51E4" w:rsidRDefault="007B51E4" w:rsidP="00053334">
      <w:pPr>
        <w:pStyle w:val="NoSpacing"/>
        <w:numPr>
          <w:ilvl w:val="0"/>
          <w:numId w:val="68"/>
        </w:numPr>
        <w:jc w:val="both"/>
        <w:rPr>
          <w:rFonts w:cs="Miriam"/>
        </w:rPr>
      </w:pPr>
      <w:r w:rsidRPr="00D13C95">
        <w:rPr>
          <w:rFonts w:cs="Miriam"/>
        </w:rPr>
        <w:t>Integralidad: la filosofía del sistema será integral, y estará ori</w:t>
      </w:r>
      <w:r w:rsidR="00CC7FF3" w:rsidRPr="00D13C95">
        <w:rPr>
          <w:rFonts w:cs="Miriam"/>
        </w:rPr>
        <w:t xml:space="preserve">entada hacia la promoción de la </w:t>
      </w:r>
      <w:r w:rsidRPr="00D13C95">
        <w:rPr>
          <w:rFonts w:cs="Miriam"/>
        </w:rPr>
        <w:t>educación para la autorregulación del individuo, de la educación</w:t>
      </w:r>
      <w:r w:rsidR="00CC7FF3" w:rsidRPr="00D13C95">
        <w:rPr>
          <w:rFonts w:cs="Miriam"/>
        </w:rPr>
        <w:t xml:space="preserve"> para la sanción social y de la </w:t>
      </w:r>
      <w:r w:rsidRPr="00D13C95">
        <w:rPr>
          <w:rFonts w:cs="Miriam"/>
        </w:rPr>
        <w:t>educación en el respeto a la I Constitución y las leyes.</w:t>
      </w:r>
    </w:p>
    <w:p w14:paraId="67FB2121" w14:textId="77777777" w:rsidR="006D720F" w:rsidRPr="00D13C95" w:rsidRDefault="006D720F" w:rsidP="006D720F">
      <w:pPr>
        <w:pStyle w:val="NoSpacing"/>
        <w:ind w:left="720"/>
        <w:jc w:val="both"/>
        <w:rPr>
          <w:rFonts w:cs="Miriam"/>
        </w:rPr>
      </w:pPr>
    </w:p>
    <w:p w14:paraId="2832E108" w14:textId="77777777" w:rsidR="007B51E4" w:rsidRPr="00D13C95" w:rsidRDefault="007B51E4" w:rsidP="00D13C95">
      <w:pPr>
        <w:pStyle w:val="NoSpacing"/>
        <w:jc w:val="both"/>
        <w:rPr>
          <w:rFonts w:cs="Miriam"/>
          <w:b/>
        </w:rPr>
      </w:pPr>
      <w:r w:rsidRPr="00D13C95">
        <w:rPr>
          <w:rFonts w:cs="Miriam"/>
          <w:b/>
        </w:rPr>
        <w:t>6.6.4 Definiciones</w:t>
      </w:r>
    </w:p>
    <w:p w14:paraId="42EFB4EA" w14:textId="77777777" w:rsidR="007B51E4" w:rsidRDefault="007B51E4" w:rsidP="00D13C95">
      <w:pPr>
        <w:pStyle w:val="NoSpacing"/>
        <w:jc w:val="both"/>
        <w:rPr>
          <w:rFonts w:cs="Miriam"/>
        </w:rPr>
      </w:pPr>
      <w:r w:rsidRPr="00D13C95">
        <w:rPr>
          <w:rFonts w:cs="Miriam"/>
          <w:b/>
        </w:rPr>
        <w:t>Competencias ciudadanas:</w:t>
      </w:r>
      <w:r w:rsidRPr="00D13C95">
        <w:rPr>
          <w:rFonts w:cs="Miriam"/>
        </w:rPr>
        <w:t xml:space="preserve"> Es una de las competencias básicas qu</w:t>
      </w:r>
      <w:r w:rsidR="00CC7FF3" w:rsidRPr="00D13C95">
        <w:rPr>
          <w:rFonts w:cs="Miriam"/>
        </w:rPr>
        <w:t xml:space="preserve">e se define como el conjunto de </w:t>
      </w:r>
      <w:r w:rsidRPr="00D13C95">
        <w:rPr>
          <w:rFonts w:cs="Miriam"/>
        </w:rPr>
        <w:t>conocimientos y de habilidades cognitivas, emocionales y comunicativas q</w:t>
      </w:r>
      <w:r w:rsidR="00CC7FF3" w:rsidRPr="00D13C95">
        <w:rPr>
          <w:rFonts w:cs="Miriam"/>
        </w:rPr>
        <w:t xml:space="preserve">ue, articulados entre sí, hacen </w:t>
      </w:r>
      <w:r w:rsidRPr="00D13C95">
        <w:rPr>
          <w:rFonts w:cs="Miriam"/>
        </w:rPr>
        <w:t>posible que el ciudadano actúe de manera constructiva en una sociedad democrática.</w:t>
      </w:r>
    </w:p>
    <w:p w14:paraId="00FC5A04" w14:textId="77777777" w:rsidR="0034280F" w:rsidRPr="00D13C95" w:rsidRDefault="0034280F" w:rsidP="00D13C95">
      <w:pPr>
        <w:pStyle w:val="NoSpacing"/>
        <w:jc w:val="both"/>
        <w:rPr>
          <w:rFonts w:cs="Miriam"/>
        </w:rPr>
      </w:pPr>
    </w:p>
    <w:p w14:paraId="6C15F93B" w14:textId="77777777" w:rsidR="007B51E4" w:rsidRDefault="007B51E4" w:rsidP="00D13C95">
      <w:pPr>
        <w:pStyle w:val="NoSpacing"/>
        <w:jc w:val="both"/>
        <w:rPr>
          <w:rFonts w:cs="Miriam"/>
        </w:rPr>
      </w:pPr>
      <w:r w:rsidRPr="00D13C95">
        <w:rPr>
          <w:rFonts w:cs="Miriam"/>
        </w:rPr>
        <w:t>Formamos ciudadanos activos que aporten a la construcción de una socie</w:t>
      </w:r>
      <w:r w:rsidR="00CC7FF3" w:rsidRPr="00D13C95">
        <w:rPr>
          <w:rFonts w:cs="Miriam"/>
        </w:rPr>
        <w:t xml:space="preserve">dad democrática, participativa, </w:t>
      </w:r>
      <w:r w:rsidRPr="00D13C95">
        <w:rPr>
          <w:rFonts w:cs="Miriam"/>
        </w:rPr>
        <w:t>pluralista e intercultural que comprendan cómo funciona el mundo.</w:t>
      </w:r>
    </w:p>
    <w:p w14:paraId="22074BF7" w14:textId="77777777" w:rsidR="0034280F" w:rsidRPr="00D13C95" w:rsidRDefault="0034280F" w:rsidP="00D13C95">
      <w:pPr>
        <w:pStyle w:val="NoSpacing"/>
        <w:jc w:val="both"/>
        <w:rPr>
          <w:rFonts w:cs="Miriam"/>
        </w:rPr>
      </w:pPr>
    </w:p>
    <w:p w14:paraId="0CFA0798" w14:textId="77777777" w:rsidR="007B51E4" w:rsidRDefault="007B51E4" w:rsidP="00D13C95">
      <w:pPr>
        <w:pStyle w:val="NoSpacing"/>
        <w:jc w:val="both"/>
        <w:rPr>
          <w:rFonts w:cs="Miriam"/>
        </w:rPr>
      </w:pPr>
      <w:r w:rsidRPr="00D13C95">
        <w:rPr>
          <w:rFonts w:cs="Miriam"/>
        </w:rPr>
        <w:t>Promovemos el reconocimiento, respeto y valoración de la dignidad propia y ajena, de la divers</w:t>
      </w:r>
      <w:r w:rsidR="00CC7FF3" w:rsidRPr="00D13C95">
        <w:rPr>
          <w:rFonts w:cs="Miriam"/>
        </w:rPr>
        <w:t xml:space="preserve">idad y la </w:t>
      </w:r>
      <w:r w:rsidRPr="00D13C95">
        <w:rPr>
          <w:rFonts w:cs="Miriam"/>
        </w:rPr>
        <w:t>diferencia.</w:t>
      </w:r>
    </w:p>
    <w:p w14:paraId="6F0202EB" w14:textId="77777777" w:rsidR="0034280F" w:rsidRPr="00D13C95" w:rsidRDefault="0034280F" w:rsidP="00D13C95">
      <w:pPr>
        <w:pStyle w:val="NoSpacing"/>
        <w:jc w:val="both"/>
        <w:rPr>
          <w:rFonts w:cs="Miriam"/>
        </w:rPr>
      </w:pPr>
    </w:p>
    <w:p w14:paraId="3B36F41F" w14:textId="77777777" w:rsidR="007B51E4" w:rsidRDefault="007B51E4" w:rsidP="00D13C95">
      <w:pPr>
        <w:pStyle w:val="NoSpacing"/>
        <w:jc w:val="both"/>
        <w:rPr>
          <w:rFonts w:cs="Miriam"/>
        </w:rPr>
      </w:pPr>
      <w:r w:rsidRPr="00D13C95">
        <w:rPr>
          <w:rFonts w:cs="Miriam"/>
        </w:rPr>
        <w:t xml:space="preserve">Seguimos los programas y filosofía del Bachillerato Internacional </w:t>
      </w:r>
      <w:r w:rsidR="00CC7FF3" w:rsidRPr="00D13C95">
        <w:rPr>
          <w:rFonts w:cs="Miriam"/>
        </w:rPr>
        <w:t xml:space="preserve">y propendemos por una comunidad </w:t>
      </w:r>
      <w:r w:rsidRPr="00D13C95">
        <w:rPr>
          <w:rFonts w:cs="Miriam"/>
        </w:rPr>
        <w:t>educativa con una mentalidad internacional.</w:t>
      </w:r>
    </w:p>
    <w:p w14:paraId="464021C1" w14:textId="77777777" w:rsidR="0034280F" w:rsidRPr="00D13C95" w:rsidRDefault="0034280F" w:rsidP="00D13C95">
      <w:pPr>
        <w:pStyle w:val="NoSpacing"/>
        <w:jc w:val="both"/>
        <w:rPr>
          <w:rFonts w:cs="Miriam"/>
        </w:rPr>
      </w:pPr>
    </w:p>
    <w:p w14:paraId="255BB072" w14:textId="77777777" w:rsidR="007B51E4" w:rsidRDefault="007B51E4" w:rsidP="00D13C95">
      <w:pPr>
        <w:pStyle w:val="NoSpacing"/>
        <w:jc w:val="both"/>
        <w:rPr>
          <w:rFonts w:cs="Miriam"/>
        </w:rPr>
      </w:pPr>
      <w:r w:rsidRPr="00D13C95">
        <w:rPr>
          <w:rFonts w:cs="Miriam"/>
          <w:b/>
        </w:rPr>
        <w:t>Educación para el ejercicio de los derechos humanos, sexuales y reproductivos:</w:t>
      </w:r>
      <w:r w:rsidRPr="00D13C95">
        <w:rPr>
          <w:rFonts w:cs="Miriam"/>
        </w:rPr>
        <w:t xml:space="preserve"> Es aquella or</w:t>
      </w:r>
      <w:r w:rsidR="00CC7FF3" w:rsidRPr="00D13C95">
        <w:rPr>
          <w:rFonts w:cs="Miriam"/>
        </w:rPr>
        <w:t xml:space="preserve">ientada a </w:t>
      </w:r>
      <w:r w:rsidRPr="00D13C95">
        <w:rPr>
          <w:rFonts w:cs="Miriam"/>
        </w:rPr>
        <w:t>formar personas capaces de reconocerse como sujetos activos titulares</w:t>
      </w:r>
      <w:r w:rsidR="00CC7FF3" w:rsidRPr="00D13C95">
        <w:rPr>
          <w:rFonts w:cs="Miriam"/>
        </w:rPr>
        <w:t xml:space="preserve"> de derechos humanos sexuales y </w:t>
      </w:r>
      <w:r w:rsidRPr="00D13C95">
        <w:rPr>
          <w:rFonts w:cs="Miriam"/>
        </w:rPr>
        <w:t>reproductivos con la cual desarrollarán competencias para relacionarse</w:t>
      </w:r>
      <w:r w:rsidR="00CC7FF3" w:rsidRPr="00D13C95">
        <w:rPr>
          <w:rFonts w:cs="Miriam"/>
        </w:rPr>
        <w:t xml:space="preserve"> consigo mismo y con los demás, </w:t>
      </w:r>
      <w:r w:rsidRPr="00D13C95">
        <w:rPr>
          <w:rFonts w:cs="Miriam"/>
        </w:rPr>
        <w:t xml:space="preserve">con criterios de respeto por sí mismo, por el otro y por el entorno, con el </w:t>
      </w:r>
      <w:r w:rsidR="00CC7FF3" w:rsidRPr="00D13C95">
        <w:rPr>
          <w:rFonts w:cs="Miriam"/>
        </w:rPr>
        <w:t xml:space="preserve">fin de poder alcanzar un estado </w:t>
      </w:r>
      <w:r w:rsidRPr="00D13C95">
        <w:rPr>
          <w:rFonts w:cs="Miriam"/>
        </w:rPr>
        <w:t>de bienestar físico, mental y social que les posibilite tomar decisiones as</w:t>
      </w:r>
      <w:r w:rsidR="00CC7FF3" w:rsidRPr="00D13C95">
        <w:rPr>
          <w:rFonts w:cs="Miriam"/>
        </w:rPr>
        <w:t xml:space="preserve">ertivas, informadas y autónomas </w:t>
      </w:r>
      <w:r w:rsidRPr="00D13C95">
        <w:rPr>
          <w:rFonts w:cs="Miriam"/>
        </w:rPr>
        <w:t>para ejercer una sexualidad libre, satisfactoria, responsable y sana en torno a la c</w:t>
      </w:r>
      <w:r w:rsidR="00CC7FF3" w:rsidRPr="00D13C95">
        <w:rPr>
          <w:rFonts w:cs="Miriam"/>
        </w:rPr>
        <w:t xml:space="preserve">onstrucción de su </w:t>
      </w:r>
      <w:r w:rsidRPr="00D13C95">
        <w:rPr>
          <w:rFonts w:cs="Miriam"/>
        </w:rPr>
        <w:t>proyecto de vida y a la transformación de las dinámicas sociales, hacia e</w:t>
      </w:r>
      <w:r w:rsidR="00CC7FF3" w:rsidRPr="00D13C95">
        <w:rPr>
          <w:rFonts w:cs="Miriam"/>
        </w:rPr>
        <w:t xml:space="preserve">l establecimiento de relaciones </w:t>
      </w:r>
      <w:r w:rsidRPr="00D13C95">
        <w:rPr>
          <w:rFonts w:cs="Miriam"/>
        </w:rPr>
        <w:t>más justas democráticas y responsables</w:t>
      </w:r>
      <w:r w:rsidR="007E389C">
        <w:rPr>
          <w:rFonts w:cs="Miriam"/>
        </w:rPr>
        <w:t>.</w:t>
      </w:r>
    </w:p>
    <w:p w14:paraId="498CDC41" w14:textId="77777777" w:rsidR="007E389C" w:rsidRPr="00D13C95" w:rsidRDefault="007E389C" w:rsidP="00D13C95">
      <w:pPr>
        <w:pStyle w:val="NoSpacing"/>
        <w:jc w:val="both"/>
        <w:rPr>
          <w:rFonts w:cs="Miriam"/>
        </w:rPr>
      </w:pPr>
    </w:p>
    <w:p w14:paraId="3BEA9775" w14:textId="77777777" w:rsidR="007B51E4" w:rsidRDefault="007B51E4" w:rsidP="00D13C95">
      <w:pPr>
        <w:pStyle w:val="NoSpacing"/>
        <w:jc w:val="both"/>
        <w:rPr>
          <w:rFonts w:cs="Miriam"/>
        </w:rPr>
      </w:pPr>
      <w:r w:rsidRPr="00D13C95">
        <w:rPr>
          <w:rFonts w:cs="Miriam"/>
          <w:b/>
        </w:rPr>
        <w:t>Restablecimiento de los derechos de los niños, niñas y adolescentes:</w:t>
      </w:r>
      <w:r w:rsidRPr="00D13C95">
        <w:rPr>
          <w:rFonts w:cs="Miriam"/>
        </w:rPr>
        <w:t xml:space="preserve"> Es el conjunto de actuaci</w:t>
      </w:r>
      <w:r w:rsidR="00CC7FF3" w:rsidRPr="00D13C95">
        <w:rPr>
          <w:rFonts w:cs="Miriam"/>
        </w:rPr>
        <w:t xml:space="preserve">ones </w:t>
      </w:r>
      <w:r w:rsidRPr="00D13C95">
        <w:rPr>
          <w:rFonts w:cs="Miriam"/>
        </w:rPr>
        <w:t>administrativas y de otra naturaleza, que se desarrollan para la restaurac</w:t>
      </w:r>
      <w:r w:rsidR="00CC7FF3" w:rsidRPr="00D13C95">
        <w:rPr>
          <w:rFonts w:cs="Miriam"/>
        </w:rPr>
        <w:t xml:space="preserve">ión de su dignidad e integridad </w:t>
      </w:r>
      <w:r w:rsidRPr="00D13C95">
        <w:rPr>
          <w:rFonts w:cs="Miriam"/>
        </w:rPr>
        <w:t xml:space="preserve">como sujetos de derechos, y de su capacidad para disfrutar efectivamente </w:t>
      </w:r>
      <w:r w:rsidR="00CC7FF3" w:rsidRPr="00D13C95">
        <w:rPr>
          <w:rFonts w:cs="Miriam"/>
        </w:rPr>
        <w:t xml:space="preserve">de los derechos que le han sido </w:t>
      </w:r>
      <w:r w:rsidRPr="00D13C95">
        <w:rPr>
          <w:rFonts w:cs="Miriam"/>
        </w:rPr>
        <w:t>vulnerados.</w:t>
      </w:r>
    </w:p>
    <w:p w14:paraId="31C14849" w14:textId="77777777" w:rsidR="007E389C" w:rsidRPr="00D13C95" w:rsidRDefault="007E389C" w:rsidP="00D13C95">
      <w:pPr>
        <w:pStyle w:val="NoSpacing"/>
        <w:jc w:val="both"/>
        <w:rPr>
          <w:rFonts w:cs="Miriam"/>
        </w:rPr>
      </w:pPr>
    </w:p>
    <w:p w14:paraId="5EFED7C2" w14:textId="77777777" w:rsidR="007B51E4" w:rsidRPr="00D13C95" w:rsidRDefault="007B51E4" w:rsidP="00D13C95">
      <w:pPr>
        <w:pStyle w:val="NoSpacing"/>
        <w:jc w:val="both"/>
        <w:rPr>
          <w:rFonts w:cs="Miriam"/>
        </w:rPr>
      </w:pPr>
      <w:r w:rsidRPr="00D13C95">
        <w:rPr>
          <w:rFonts w:cs="Miriam"/>
          <w:b/>
        </w:rPr>
        <w:t>Ruta de Atención Integral para la Convivencia Escolar:</w:t>
      </w:r>
      <w:r w:rsidRPr="00D13C95">
        <w:rPr>
          <w:rFonts w:cs="Miriam"/>
        </w:rPr>
        <w:t xml:space="preserve"> La Ruta de Atenci</w:t>
      </w:r>
      <w:r w:rsidR="00CC7FF3" w:rsidRPr="00D13C95">
        <w:rPr>
          <w:rFonts w:cs="Miriam"/>
        </w:rPr>
        <w:t xml:space="preserve">ón Integral para la Convivencia </w:t>
      </w:r>
      <w:r w:rsidRPr="00D13C95">
        <w:rPr>
          <w:rFonts w:cs="Miriam"/>
        </w:rPr>
        <w:t>Escolar define los procesos y los protocolos que se deberán seguir e</w:t>
      </w:r>
      <w:r w:rsidR="00CC7FF3" w:rsidRPr="00D13C95">
        <w:rPr>
          <w:rFonts w:cs="Miriam"/>
        </w:rPr>
        <w:t xml:space="preserve">n todos los casos en que se vea </w:t>
      </w:r>
      <w:r w:rsidRPr="00D13C95">
        <w:rPr>
          <w:rFonts w:cs="Miriam"/>
        </w:rPr>
        <w:t>afectada la convivencia escolar y los derechos humanos, sexuales y reproductivos</w:t>
      </w:r>
      <w:r w:rsidR="00CC7FF3" w:rsidRPr="00D13C95">
        <w:rPr>
          <w:rFonts w:cs="Miriam"/>
        </w:rPr>
        <w:t xml:space="preserve"> de los estudiantes, </w:t>
      </w:r>
      <w:r w:rsidRPr="00D13C95">
        <w:rPr>
          <w:rFonts w:cs="Miriam"/>
        </w:rPr>
        <w:t>articulando una oferta de servicio ágil, integral y complementario.</w:t>
      </w:r>
    </w:p>
    <w:p w14:paraId="71A81300" w14:textId="77777777" w:rsidR="007B51E4" w:rsidRDefault="007B51E4" w:rsidP="00D13C95">
      <w:pPr>
        <w:pStyle w:val="NoSpacing"/>
        <w:jc w:val="both"/>
        <w:rPr>
          <w:rFonts w:cs="Miriam"/>
        </w:rPr>
      </w:pPr>
      <w:r w:rsidRPr="00D13C95">
        <w:rPr>
          <w:rFonts w:cs="Miriam"/>
        </w:rPr>
        <w:t>Se debe garantizar la atención inmediata y pertinente de los casos de violencia escolar, acoso o vulneración</w:t>
      </w:r>
      <w:r w:rsidR="00CC7FF3" w:rsidRPr="00D13C95">
        <w:rPr>
          <w:rFonts w:cs="Miriam"/>
        </w:rPr>
        <w:t xml:space="preserve"> </w:t>
      </w:r>
      <w:r w:rsidRPr="00D13C95">
        <w:rPr>
          <w:rFonts w:cs="Miriam"/>
        </w:rPr>
        <w:t>de derechos sexuales y reproductivos que se presenten en el Colegio o en sus alrededores y que involucren</w:t>
      </w:r>
      <w:r w:rsidR="00CC7FF3" w:rsidRPr="00D13C95">
        <w:rPr>
          <w:rFonts w:cs="Miriam"/>
        </w:rPr>
        <w:t xml:space="preserve"> </w:t>
      </w:r>
      <w:r w:rsidRPr="00D13C95">
        <w:rPr>
          <w:rFonts w:cs="Miriam"/>
        </w:rPr>
        <w:t>a niños, niñas y adolescentes, así como de casos de embarazo en adolescentes.</w:t>
      </w:r>
    </w:p>
    <w:p w14:paraId="57EDEBEC" w14:textId="77777777" w:rsidR="007E389C" w:rsidRPr="00D13C95" w:rsidRDefault="007E389C" w:rsidP="00D13C95">
      <w:pPr>
        <w:pStyle w:val="NoSpacing"/>
        <w:jc w:val="both"/>
        <w:rPr>
          <w:rFonts w:cs="Miriam"/>
        </w:rPr>
      </w:pPr>
    </w:p>
    <w:p w14:paraId="5D809F90" w14:textId="77777777" w:rsidR="007B51E4" w:rsidRPr="00D13C95" w:rsidRDefault="007B51E4" w:rsidP="00D13C95">
      <w:pPr>
        <w:pStyle w:val="NoSpacing"/>
        <w:jc w:val="both"/>
        <w:rPr>
          <w:rFonts w:cs="Miriam"/>
        </w:rPr>
      </w:pPr>
      <w:r w:rsidRPr="00D13C95">
        <w:rPr>
          <w:rFonts w:cs="Miriam"/>
        </w:rPr>
        <w:t>Componentes de la Ruta de Atención Integral para la Convivencia Escola</w:t>
      </w:r>
      <w:r w:rsidR="00CC7FF3" w:rsidRPr="00D13C95">
        <w:rPr>
          <w:rFonts w:cs="Miriam"/>
        </w:rPr>
        <w:t xml:space="preserve">r. La Ruta de Atención Integral </w:t>
      </w:r>
      <w:r w:rsidRPr="00D13C95">
        <w:rPr>
          <w:rFonts w:cs="Miriam"/>
        </w:rPr>
        <w:t>tendrá como mínimo cuatro componentes:</w:t>
      </w:r>
    </w:p>
    <w:p w14:paraId="2A76478F" w14:textId="77777777" w:rsidR="007B51E4" w:rsidRPr="00D13C95" w:rsidRDefault="007B51E4" w:rsidP="00053334">
      <w:pPr>
        <w:pStyle w:val="NoSpacing"/>
        <w:numPr>
          <w:ilvl w:val="0"/>
          <w:numId w:val="69"/>
        </w:numPr>
        <w:jc w:val="both"/>
        <w:rPr>
          <w:rFonts w:cs="Miriam"/>
        </w:rPr>
      </w:pPr>
      <w:r w:rsidRPr="007E389C">
        <w:rPr>
          <w:rFonts w:cs="Miriam"/>
          <w:b/>
        </w:rPr>
        <w:t>El componente de promoción</w:t>
      </w:r>
      <w:r w:rsidRPr="00D13C95">
        <w:rPr>
          <w:rFonts w:cs="Miriam"/>
        </w:rPr>
        <w:t xml:space="preserve"> se centra en el desarrollo de com</w:t>
      </w:r>
      <w:r w:rsidR="00CC7FF3" w:rsidRPr="00D13C95">
        <w:rPr>
          <w:rFonts w:cs="Miriam"/>
        </w:rPr>
        <w:t xml:space="preserve">petencias y el ejercicio de los </w:t>
      </w:r>
      <w:r w:rsidRPr="00D13C95">
        <w:rPr>
          <w:rFonts w:cs="Miriam"/>
        </w:rPr>
        <w:t>derechos humanos, sexuales y reproductivos. Este componente</w:t>
      </w:r>
      <w:r w:rsidR="00CC7FF3" w:rsidRPr="00D13C95">
        <w:rPr>
          <w:rFonts w:cs="Miriam"/>
        </w:rPr>
        <w:t xml:space="preserve"> determina la calidad del clima </w:t>
      </w:r>
      <w:r w:rsidRPr="00D13C95">
        <w:rPr>
          <w:rFonts w:cs="Miriam"/>
        </w:rPr>
        <w:t>escolar y define los criterios de convivencia que deben segu</w:t>
      </w:r>
      <w:r w:rsidR="00CC7FF3" w:rsidRPr="00D13C95">
        <w:rPr>
          <w:rFonts w:cs="Miriam"/>
        </w:rPr>
        <w:t xml:space="preserve">ir los miembros de la comunidad </w:t>
      </w:r>
      <w:r w:rsidRPr="00D13C95">
        <w:rPr>
          <w:rFonts w:cs="Miriam"/>
        </w:rPr>
        <w:t>educativa en los diferentes espacios del establecimiento educativ</w:t>
      </w:r>
      <w:r w:rsidR="00CC7FF3" w:rsidRPr="00D13C95">
        <w:rPr>
          <w:rFonts w:cs="Miriam"/>
        </w:rPr>
        <w:t xml:space="preserve">o y los mecanismos e instancias </w:t>
      </w:r>
      <w:r w:rsidRPr="00D13C95">
        <w:rPr>
          <w:rFonts w:cs="Miriam"/>
        </w:rPr>
        <w:t>de participación del mismo.</w:t>
      </w:r>
    </w:p>
    <w:p w14:paraId="16A3F02D" w14:textId="77777777" w:rsidR="007B51E4" w:rsidRPr="00D13C95" w:rsidRDefault="007B51E4" w:rsidP="00053334">
      <w:pPr>
        <w:pStyle w:val="NoSpacing"/>
        <w:numPr>
          <w:ilvl w:val="0"/>
          <w:numId w:val="69"/>
        </w:numPr>
        <w:jc w:val="both"/>
        <w:rPr>
          <w:rFonts w:cs="Miriam"/>
        </w:rPr>
      </w:pPr>
      <w:r w:rsidRPr="007E389C">
        <w:rPr>
          <w:rFonts w:cs="Miriam"/>
          <w:b/>
        </w:rPr>
        <w:t>El componente de prevención</w:t>
      </w:r>
      <w:r w:rsidRPr="00D13C95">
        <w:rPr>
          <w:rFonts w:cs="Miriam"/>
        </w:rPr>
        <w:t xml:space="preserve"> debe ejecutarse a través de u</w:t>
      </w:r>
      <w:r w:rsidR="00CC7FF3" w:rsidRPr="00D13C95">
        <w:rPr>
          <w:rFonts w:cs="Miriam"/>
        </w:rPr>
        <w:t xml:space="preserve">n proceso continuo de formación </w:t>
      </w:r>
      <w:r w:rsidRPr="00D13C95">
        <w:rPr>
          <w:rFonts w:cs="Miriam"/>
        </w:rPr>
        <w:t xml:space="preserve">para el desarrollo integral del niño, niña y adolescente, con </w:t>
      </w:r>
      <w:r w:rsidR="00CC7FF3" w:rsidRPr="00D13C95">
        <w:rPr>
          <w:rFonts w:cs="Miriam"/>
        </w:rPr>
        <w:t xml:space="preserve">el propósito de disminuir en su </w:t>
      </w:r>
      <w:r w:rsidRPr="00D13C95">
        <w:rPr>
          <w:rFonts w:cs="Miriam"/>
        </w:rPr>
        <w:t>comportamiento el impacto de las condiciones del context</w:t>
      </w:r>
      <w:r w:rsidR="00CC7FF3" w:rsidRPr="00D13C95">
        <w:rPr>
          <w:rFonts w:cs="Miriam"/>
        </w:rPr>
        <w:t xml:space="preserve">o económico, social, cultural y </w:t>
      </w:r>
      <w:r w:rsidRPr="00D13C95">
        <w:rPr>
          <w:rFonts w:cs="Miriam"/>
        </w:rPr>
        <w:t>familiar. Incide sobre las causas que puedan potencialmente originar la problemá</w:t>
      </w:r>
      <w:r w:rsidR="00CC7FF3" w:rsidRPr="00D13C95">
        <w:rPr>
          <w:rFonts w:cs="Miriam"/>
        </w:rPr>
        <w:t xml:space="preserve">tica de la </w:t>
      </w:r>
      <w:r w:rsidRPr="00D13C95">
        <w:rPr>
          <w:rFonts w:cs="Miriam"/>
        </w:rPr>
        <w:t xml:space="preserve">violencia escolar, sobre sus factores precipitantes en la familia y </w:t>
      </w:r>
      <w:r w:rsidR="00CC7FF3" w:rsidRPr="00D13C95">
        <w:rPr>
          <w:rFonts w:cs="Miriam"/>
        </w:rPr>
        <w:t xml:space="preserve">en los espacios sustitutivos de </w:t>
      </w:r>
      <w:r w:rsidRPr="00D13C95">
        <w:rPr>
          <w:rFonts w:cs="Miriam"/>
        </w:rPr>
        <w:t>vida familiar, que se manifiestan en comportamientos violentos q</w:t>
      </w:r>
      <w:r w:rsidR="00CC7FF3" w:rsidRPr="00D13C95">
        <w:rPr>
          <w:rFonts w:cs="Miriam"/>
        </w:rPr>
        <w:t xml:space="preserve">ue vulneran los derechos de los </w:t>
      </w:r>
      <w:r w:rsidRPr="00D13C95">
        <w:rPr>
          <w:rFonts w:cs="Miriam"/>
        </w:rPr>
        <w:t>demás, y por tanto quienes los manifiestan están en riesgo potenc</w:t>
      </w:r>
      <w:r w:rsidR="00CC7FF3" w:rsidRPr="00D13C95">
        <w:rPr>
          <w:rFonts w:cs="Miriam"/>
        </w:rPr>
        <w:t xml:space="preserve">ial de ser sujetos de violencia </w:t>
      </w:r>
      <w:r w:rsidRPr="00D13C95">
        <w:rPr>
          <w:rFonts w:cs="Miriam"/>
        </w:rPr>
        <w:t>o de ser agentes de la misma en el contexto escolar.</w:t>
      </w:r>
    </w:p>
    <w:p w14:paraId="2A419CCE" w14:textId="77777777" w:rsidR="003A032B" w:rsidRPr="00D13C95" w:rsidRDefault="003A032B" w:rsidP="00053334">
      <w:pPr>
        <w:pStyle w:val="NoSpacing"/>
        <w:numPr>
          <w:ilvl w:val="0"/>
          <w:numId w:val="69"/>
        </w:numPr>
        <w:jc w:val="both"/>
        <w:rPr>
          <w:rFonts w:cs="Miriam"/>
        </w:rPr>
      </w:pPr>
      <w:r w:rsidRPr="007E389C">
        <w:rPr>
          <w:rFonts w:cs="Miriam"/>
          <w:b/>
        </w:rPr>
        <w:t>El componente de atención</w:t>
      </w:r>
      <w:r w:rsidRPr="00D13C95">
        <w:rPr>
          <w:rFonts w:cs="Miriam"/>
        </w:rPr>
        <w:t xml:space="preserve"> debe desarrollar estrategias que </w:t>
      </w:r>
      <w:r w:rsidR="001775E2" w:rsidRPr="00D13C95">
        <w:rPr>
          <w:rFonts w:cs="Miriam"/>
        </w:rPr>
        <w:t xml:space="preserve">permitan asistir al niño, niña, </w:t>
      </w:r>
      <w:r w:rsidRPr="00D13C95">
        <w:rPr>
          <w:rFonts w:cs="Miriam"/>
        </w:rPr>
        <w:t>adolescente, al padre, madre de familia o al acudiente, o a</w:t>
      </w:r>
      <w:r w:rsidR="001775E2" w:rsidRPr="00D13C95">
        <w:rPr>
          <w:rFonts w:cs="Miriam"/>
        </w:rPr>
        <w:t xml:space="preserve">l educador de manera inmediata, </w:t>
      </w:r>
      <w:r w:rsidRPr="00D13C95">
        <w:rPr>
          <w:rFonts w:cs="Miriam"/>
        </w:rPr>
        <w:t>pertinente, ética, e integral, cuando se presente un caso de</w:t>
      </w:r>
      <w:r w:rsidR="001775E2" w:rsidRPr="00D13C95">
        <w:rPr>
          <w:rFonts w:cs="Miriam"/>
        </w:rPr>
        <w:t xml:space="preserve"> violencia u acoso escolar o de </w:t>
      </w:r>
      <w:r w:rsidRPr="00D13C95">
        <w:rPr>
          <w:rFonts w:cs="Miriam"/>
        </w:rPr>
        <w:t>comportamiento agresivo que vulnere los derechos humanos, sexua</w:t>
      </w:r>
      <w:r w:rsidR="001775E2" w:rsidRPr="00D13C95">
        <w:rPr>
          <w:rFonts w:cs="Miriam"/>
        </w:rPr>
        <w:t xml:space="preserve">les y reproductivos, de acuerdo </w:t>
      </w:r>
      <w:r w:rsidRPr="00D13C95">
        <w:rPr>
          <w:rFonts w:cs="Miriam"/>
        </w:rPr>
        <w:t>con el protocolo y en el marco de las competencias y responsab</w:t>
      </w:r>
      <w:r w:rsidR="001775E2" w:rsidRPr="00D13C95">
        <w:rPr>
          <w:rFonts w:cs="Miriam"/>
        </w:rPr>
        <w:t xml:space="preserve">ilidades de las instituciones y </w:t>
      </w:r>
      <w:r w:rsidRPr="00D13C95">
        <w:rPr>
          <w:rFonts w:cs="Miriam"/>
        </w:rPr>
        <w:t>entidades que conforman el Sistema Nacional de convivencia escola</w:t>
      </w:r>
      <w:r w:rsidR="001775E2" w:rsidRPr="00D13C95">
        <w:rPr>
          <w:rFonts w:cs="Miriam"/>
        </w:rPr>
        <w:t xml:space="preserve">r y formación para los derechos </w:t>
      </w:r>
      <w:r w:rsidRPr="00D13C95">
        <w:rPr>
          <w:rFonts w:cs="Miriam"/>
        </w:rPr>
        <w:t>humanos, la educación para la sexualidad y la prevención y mitigación de l</w:t>
      </w:r>
      <w:r w:rsidR="001775E2" w:rsidRPr="00D13C95">
        <w:rPr>
          <w:rFonts w:cs="Miriam"/>
        </w:rPr>
        <w:t xml:space="preserve">a violencia escolar. Este </w:t>
      </w:r>
      <w:r w:rsidRPr="00D13C95">
        <w:rPr>
          <w:rFonts w:cs="Miriam"/>
        </w:rPr>
        <w:t>componente involucra a actores diferentes a los de la comunidad</w:t>
      </w:r>
      <w:r w:rsidR="001775E2" w:rsidRPr="00D13C95">
        <w:rPr>
          <w:rFonts w:cs="Miriam"/>
        </w:rPr>
        <w:t xml:space="preserve"> educativa únicamente cuando la </w:t>
      </w:r>
      <w:r w:rsidRPr="00D13C95">
        <w:rPr>
          <w:rFonts w:cs="Miriam"/>
        </w:rPr>
        <w:t>gravedad del hecho denunciado, las circunstancias que lo rodean o l</w:t>
      </w:r>
      <w:r w:rsidR="001775E2" w:rsidRPr="00D13C95">
        <w:rPr>
          <w:rFonts w:cs="Miriam"/>
        </w:rPr>
        <w:t xml:space="preserve">os daños físicos y psicológicos </w:t>
      </w:r>
      <w:r w:rsidRPr="00D13C95">
        <w:rPr>
          <w:rFonts w:cs="Miriam"/>
        </w:rPr>
        <w:t>de los menores involucrados sobrepasan la función misional del establecimiento educativo.</w:t>
      </w:r>
    </w:p>
    <w:p w14:paraId="322955FD" w14:textId="77777777" w:rsidR="007E389C" w:rsidRDefault="007E389C" w:rsidP="007E389C">
      <w:pPr>
        <w:pStyle w:val="NoSpacing"/>
        <w:ind w:left="720"/>
        <w:jc w:val="both"/>
        <w:rPr>
          <w:rFonts w:cs="Miriam"/>
        </w:rPr>
      </w:pPr>
    </w:p>
    <w:p w14:paraId="76D4ABDD" w14:textId="77777777" w:rsidR="003A032B" w:rsidRPr="00D13C95" w:rsidRDefault="003A032B" w:rsidP="007E389C">
      <w:pPr>
        <w:pStyle w:val="NoSpacing"/>
        <w:ind w:left="720"/>
        <w:jc w:val="both"/>
        <w:rPr>
          <w:rFonts w:cs="Miriam"/>
        </w:rPr>
      </w:pPr>
      <w:r w:rsidRPr="00D13C95">
        <w:rPr>
          <w:rFonts w:cs="Miriam"/>
        </w:rPr>
        <w:t>La Ruta de Atención Integral inicia con la identificación de situaci</w:t>
      </w:r>
      <w:r w:rsidR="001775E2" w:rsidRPr="00D13C95">
        <w:rPr>
          <w:rFonts w:cs="Miriam"/>
        </w:rPr>
        <w:t xml:space="preserve">ones que afectan la convivencia </w:t>
      </w:r>
      <w:r w:rsidRPr="00D13C95">
        <w:rPr>
          <w:rFonts w:cs="Miriam"/>
        </w:rPr>
        <w:t>por acoso o violencia escolar, los cuales tendrán que ser remitidos al</w:t>
      </w:r>
      <w:r w:rsidR="001775E2" w:rsidRPr="00D13C95">
        <w:rPr>
          <w:rFonts w:cs="Miriam"/>
        </w:rPr>
        <w:t xml:space="preserve"> Comité Escolar de Convivencia, </w:t>
      </w:r>
      <w:r w:rsidRPr="00D13C95">
        <w:rPr>
          <w:rFonts w:cs="Miriam"/>
        </w:rPr>
        <w:t>para su documentación, análisis y atención a partir de la aplicación del manual de convivencia.</w:t>
      </w:r>
    </w:p>
    <w:p w14:paraId="57D23F22" w14:textId="77777777" w:rsidR="003A032B" w:rsidRDefault="003A032B" w:rsidP="007E389C">
      <w:pPr>
        <w:pStyle w:val="NoSpacing"/>
        <w:ind w:left="720"/>
        <w:jc w:val="both"/>
        <w:rPr>
          <w:rFonts w:cs="Miriam"/>
        </w:rPr>
      </w:pPr>
      <w:r w:rsidRPr="00D13C95">
        <w:rPr>
          <w:rFonts w:cs="Miriam"/>
        </w:rPr>
        <w:t>El componente de atención de la ruta será activado por el Comit</w:t>
      </w:r>
      <w:r w:rsidR="001775E2" w:rsidRPr="00D13C95">
        <w:rPr>
          <w:rFonts w:cs="Miriam"/>
        </w:rPr>
        <w:t xml:space="preserve">é de Convivencia Escolar por la </w:t>
      </w:r>
      <w:r w:rsidRPr="00D13C95">
        <w:rPr>
          <w:rFonts w:cs="Miriam"/>
        </w:rPr>
        <w:t>puesta en conocimiento por parte de la víctima, estudiantes, docent</w:t>
      </w:r>
      <w:r w:rsidR="001775E2" w:rsidRPr="00D13C95">
        <w:rPr>
          <w:rFonts w:cs="Miriam"/>
        </w:rPr>
        <w:t xml:space="preserve">es, directivos docentes, padres </w:t>
      </w:r>
      <w:r w:rsidRPr="00D13C95">
        <w:rPr>
          <w:rFonts w:cs="Miriam"/>
        </w:rPr>
        <w:t>de familia o acudientes, de oficio por el Comité de Convivencia Esco</w:t>
      </w:r>
      <w:r w:rsidR="001775E2" w:rsidRPr="00D13C95">
        <w:rPr>
          <w:rFonts w:cs="Miriam"/>
        </w:rPr>
        <w:t xml:space="preserve">lar o por cualquier persona que </w:t>
      </w:r>
      <w:r w:rsidRPr="00D13C95">
        <w:rPr>
          <w:rFonts w:cs="Miriam"/>
        </w:rPr>
        <w:t>conozca de situaciones que afecten la convivencia escolar.</w:t>
      </w:r>
    </w:p>
    <w:p w14:paraId="37CCF350" w14:textId="77777777" w:rsidR="007E389C" w:rsidRPr="00D13C95" w:rsidRDefault="007E389C" w:rsidP="007E389C">
      <w:pPr>
        <w:pStyle w:val="NoSpacing"/>
        <w:ind w:left="720"/>
        <w:jc w:val="both"/>
        <w:rPr>
          <w:rFonts w:cs="Miriam"/>
        </w:rPr>
      </w:pPr>
    </w:p>
    <w:p w14:paraId="4C9F167C" w14:textId="77777777" w:rsidR="003A032B" w:rsidRDefault="003A032B" w:rsidP="00053334">
      <w:pPr>
        <w:pStyle w:val="NoSpacing"/>
        <w:numPr>
          <w:ilvl w:val="0"/>
          <w:numId w:val="69"/>
        </w:numPr>
        <w:jc w:val="both"/>
        <w:rPr>
          <w:rFonts w:cs="Miriam"/>
        </w:rPr>
      </w:pPr>
      <w:r w:rsidRPr="00D13C95">
        <w:rPr>
          <w:rFonts w:cs="Miriam"/>
        </w:rPr>
        <w:t xml:space="preserve">El componente de seguimiento se centra en el reporte oportuno </w:t>
      </w:r>
      <w:r w:rsidR="001775E2" w:rsidRPr="00D13C95">
        <w:rPr>
          <w:rFonts w:cs="Miriam"/>
        </w:rPr>
        <w:t xml:space="preserve">de la información al Sistema de </w:t>
      </w:r>
      <w:r w:rsidRPr="00D13C95">
        <w:rPr>
          <w:rFonts w:cs="Miriam"/>
        </w:rPr>
        <w:t>Información Unificado de Convivencia Escolar, del estado de ca</w:t>
      </w:r>
      <w:r w:rsidR="001775E2" w:rsidRPr="00D13C95">
        <w:rPr>
          <w:rFonts w:cs="Miriam"/>
        </w:rPr>
        <w:t xml:space="preserve">da uno de los casos de atención </w:t>
      </w:r>
      <w:r w:rsidRPr="00D13C95">
        <w:rPr>
          <w:rFonts w:cs="Miriam"/>
        </w:rPr>
        <w:t>reportados.</w:t>
      </w:r>
    </w:p>
    <w:p w14:paraId="0E2E6565" w14:textId="77777777" w:rsidR="007E389C" w:rsidRPr="00D13C95" w:rsidRDefault="007E389C" w:rsidP="007E389C">
      <w:pPr>
        <w:pStyle w:val="NoSpacing"/>
        <w:ind w:left="720"/>
        <w:jc w:val="both"/>
        <w:rPr>
          <w:rFonts w:cs="Miriam"/>
        </w:rPr>
      </w:pPr>
    </w:p>
    <w:p w14:paraId="24F49F12" w14:textId="77777777" w:rsidR="003A032B" w:rsidRPr="007E389C" w:rsidRDefault="003A032B" w:rsidP="00D13C95">
      <w:pPr>
        <w:pStyle w:val="NoSpacing"/>
        <w:jc w:val="both"/>
        <w:rPr>
          <w:rFonts w:cs="Miriam"/>
          <w:b/>
        </w:rPr>
      </w:pPr>
      <w:r w:rsidRPr="007E389C">
        <w:rPr>
          <w:rFonts w:cs="Miriam"/>
          <w:b/>
        </w:rPr>
        <w:t xml:space="preserve">6.6.5 Responsabilidades de los establecimientos educativos en el Sistema Nacional de </w:t>
      </w:r>
      <w:r w:rsidR="001775E2" w:rsidRPr="007E389C">
        <w:rPr>
          <w:rFonts w:cs="Miriam"/>
          <w:b/>
        </w:rPr>
        <w:t xml:space="preserve">convivencia escolar y formación </w:t>
      </w:r>
      <w:r w:rsidRPr="007E389C">
        <w:rPr>
          <w:rFonts w:cs="Miriam"/>
          <w:b/>
        </w:rPr>
        <w:t>para los derechos humanos, la educación para la sexualidad y la prevención y mitigación de la violencia escolar</w:t>
      </w:r>
    </w:p>
    <w:p w14:paraId="57874509" w14:textId="77777777" w:rsidR="003A032B" w:rsidRPr="00D13C95" w:rsidRDefault="003A032B" w:rsidP="00053334">
      <w:pPr>
        <w:pStyle w:val="NoSpacing"/>
        <w:numPr>
          <w:ilvl w:val="0"/>
          <w:numId w:val="70"/>
        </w:numPr>
        <w:jc w:val="both"/>
        <w:rPr>
          <w:rFonts w:cs="Miriam"/>
        </w:rPr>
      </w:pPr>
      <w:r w:rsidRPr="00D13C95">
        <w:rPr>
          <w:rFonts w:cs="Miriam"/>
        </w:rPr>
        <w:t>Garantizar a sus estudiantes, educadores, directivos docentes y demás persona</w:t>
      </w:r>
      <w:r w:rsidR="001775E2" w:rsidRPr="00D13C95">
        <w:rPr>
          <w:rFonts w:cs="Miriam"/>
        </w:rPr>
        <w:t xml:space="preserve">l de los </w:t>
      </w:r>
      <w:r w:rsidRPr="00D13C95">
        <w:rPr>
          <w:rFonts w:cs="Miriam"/>
        </w:rPr>
        <w:t>establecimientos escolares el respeto a la dignidad e integridad f</w:t>
      </w:r>
      <w:r w:rsidR="001775E2" w:rsidRPr="00D13C95">
        <w:rPr>
          <w:rFonts w:cs="Miriam"/>
        </w:rPr>
        <w:t xml:space="preserve">ísica y moral en el marco de la </w:t>
      </w:r>
      <w:r w:rsidRPr="00D13C95">
        <w:rPr>
          <w:rFonts w:cs="Miriam"/>
        </w:rPr>
        <w:t>convivencia escolar, los derechos humanos, sexuales y reproductivos.</w:t>
      </w:r>
    </w:p>
    <w:p w14:paraId="7B705FC1" w14:textId="77777777" w:rsidR="003A032B" w:rsidRPr="00D13C95" w:rsidRDefault="003A032B" w:rsidP="00053334">
      <w:pPr>
        <w:pStyle w:val="NoSpacing"/>
        <w:numPr>
          <w:ilvl w:val="0"/>
          <w:numId w:val="70"/>
        </w:numPr>
        <w:jc w:val="both"/>
        <w:rPr>
          <w:rFonts w:cs="Miriam"/>
        </w:rPr>
      </w:pPr>
      <w:r w:rsidRPr="00D13C95">
        <w:rPr>
          <w:rFonts w:cs="Miriam"/>
        </w:rPr>
        <w:t>Implementar el Comité de Escolar de Convivencia y garantizar el cumplimiento de sus funciones.</w:t>
      </w:r>
    </w:p>
    <w:p w14:paraId="21166820" w14:textId="77777777" w:rsidR="003A032B" w:rsidRPr="00D13C95" w:rsidRDefault="003A032B" w:rsidP="00053334">
      <w:pPr>
        <w:pStyle w:val="NoSpacing"/>
        <w:numPr>
          <w:ilvl w:val="0"/>
          <w:numId w:val="70"/>
        </w:numPr>
        <w:jc w:val="both"/>
        <w:rPr>
          <w:rFonts w:cs="Miriam"/>
        </w:rPr>
      </w:pPr>
      <w:r w:rsidRPr="00D13C95">
        <w:rPr>
          <w:rFonts w:cs="Miriam"/>
        </w:rPr>
        <w:t>Desarrollar los componentes de prevención, promoción y protección a través del manual de</w:t>
      </w:r>
      <w:r w:rsidR="001775E2" w:rsidRPr="00D13C95">
        <w:rPr>
          <w:rFonts w:cs="Miriam"/>
        </w:rPr>
        <w:t xml:space="preserve"> </w:t>
      </w:r>
      <w:r w:rsidRPr="00D13C95">
        <w:rPr>
          <w:rFonts w:cs="Miriam"/>
        </w:rPr>
        <w:t xml:space="preserve">convivencia, y la aplicación de la Ruta de Atención Integral para la </w:t>
      </w:r>
      <w:r w:rsidR="001775E2" w:rsidRPr="00D13C95">
        <w:rPr>
          <w:rFonts w:cs="Miriam"/>
        </w:rPr>
        <w:t xml:space="preserve">Convivencia Escolar, con el fin </w:t>
      </w:r>
      <w:r w:rsidRPr="00D13C95">
        <w:rPr>
          <w:rFonts w:cs="Miriam"/>
        </w:rPr>
        <w:t>de proteger a los estudiantes contra toda forma de acoso, violenc</w:t>
      </w:r>
      <w:r w:rsidR="001775E2" w:rsidRPr="00D13C95">
        <w:rPr>
          <w:rFonts w:cs="Miriam"/>
        </w:rPr>
        <w:t xml:space="preserve">ia escolar y vulneración de los </w:t>
      </w:r>
      <w:r w:rsidRPr="00D13C95">
        <w:rPr>
          <w:rFonts w:cs="Miriam"/>
        </w:rPr>
        <w:t>derechos humanos sexuales y reproductivos, por parte de los</w:t>
      </w:r>
      <w:r w:rsidR="001775E2" w:rsidRPr="00D13C95">
        <w:rPr>
          <w:rFonts w:cs="Miriam"/>
        </w:rPr>
        <w:t xml:space="preserve"> demás compañeros, profesores o </w:t>
      </w:r>
      <w:r w:rsidRPr="00D13C95">
        <w:rPr>
          <w:rFonts w:cs="Miriam"/>
        </w:rPr>
        <w:t>directivos docentes.</w:t>
      </w:r>
    </w:p>
    <w:p w14:paraId="73A55496" w14:textId="77777777" w:rsidR="003A032B" w:rsidRPr="007E389C" w:rsidRDefault="003A032B" w:rsidP="00053334">
      <w:pPr>
        <w:pStyle w:val="NoSpacing"/>
        <w:numPr>
          <w:ilvl w:val="0"/>
          <w:numId w:val="70"/>
        </w:numPr>
        <w:jc w:val="both"/>
        <w:rPr>
          <w:rFonts w:cs="Miriam"/>
        </w:rPr>
      </w:pPr>
      <w:r w:rsidRPr="00D13C95">
        <w:rPr>
          <w:rFonts w:cs="Miriam"/>
        </w:rPr>
        <w:t>Revisar y ajustar el Proyecto Educativo Institucional, el manual de convivencia, y el sis</w:t>
      </w:r>
      <w:r w:rsidR="001775E2" w:rsidRPr="00D13C95">
        <w:rPr>
          <w:rFonts w:cs="Miriam"/>
        </w:rPr>
        <w:t xml:space="preserve">tema </w:t>
      </w:r>
      <w:r w:rsidRPr="00D13C95">
        <w:rPr>
          <w:rFonts w:cs="Miriam"/>
        </w:rPr>
        <w:t>institucional de evaluación de estudiantes anualmente, en un proceso participativo que involucre</w:t>
      </w:r>
      <w:r w:rsidR="007E389C">
        <w:rPr>
          <w:rFonts w:cs="Miriam"/>
        </w:rPr>
        <w:t xml:space="preserve"> </w:t>
      </w:r>
      <w:r w:rsidRPr="007E389C">
        <w:rPr>
          <w:rFonts w:cs="Miriam"/>
        </w:rPr>
        <w:t xml:space="preserve">a los estudiantes y en general a la comunidad educativa, a la luz </w:t>
      </w:r>
      <w:r w:rsidR="001775E2" w:rsidRPr="007E389C">
        <w:rPr>
          <w:rFonts w:cs="Miriam"/>
        </w:rPr>
        <w:t xml:space="preserve">de los enfoques de derechos, de </w:t>
      </w:r>
      <w:r w:rsidRPr="007E389C">
        <w:rPr>
          <w:rFonts w:cs="Miriam"/>
        </w:rPr>
        <w:t>competencias y diferencial, acorde con la Ley General de Educación, l</w:t>
      </w:r>
      <w:r w:rsidR="001775E2" w:rsidRPr="007E389C">
        <w:rPr>
          <w:rFonts w:cs="Miriam"/>
        </w:rPr>
        <w:t xml:space="preserve">a Ley 1098 de 2006 y las normas </w:t>
      </w:r>
      <w:r w:rsidRPr="007E389C">
        <w:rPr>
          <w:rFonts w:cs="Miriam"/>
        </w:rPr>
        <w:t>que las desarrollan.</w:t>
      </w:r>
    </w:p>
    <w:p w14:paraId="28AAEAD7" w14:textId="77777777" w:rsidR="003A032B" w:rsidRPr="00D13C95" w:rsidRDefault="003A032B" w:rsidP="00053334">
      <w:pPr>
        <w:pStyle w:val="NoSpacing"/>
        <w:numPr>
          <w:ilvl w:val="0"/>
          <w:numId w:val="70"/>
        </w:numPr>
        <w:jc w:val="both"/>
        <w:rPr>
          <w:rFonts w:cs="Miriam"/>
        </w:rPr>
      </w:pPr>
      <w:r w:rsidRPr="00D13C95">
        <w:rPr>
          <w:rFonts w:cs="Miriam"/>
        </w:rPr>
        <w:t xml:space="preserve">Revisar anualmente las condiciones de convivencia escolar </w:t>
      </w:r>
      <w:r w:rsidR="001775E2" w:rsidRPr="00D13C95">
        <w:rPr>
          <w:rFonts w:cs="Miriam"/>
        </w:rPr>
        <w:t xml:space="preserve">del establecimiento educativo e </w:t>
      </w:r>
      <w:r w:rsidRPr="00D13C95">
        <w:rPr>
          <w:rFonts w:cs="Miriam"/>
        </w:rPr>
        <w:t>identificar factores de riesgo y factores protectores que incidan en la convivencia escolar, prot</w:t>
      </w:r>
      <w:r w:rsidR="001775E2" w:rsidRPr="00D13C95">
        <w:rPr>
          <w:rFonts w:cs="Miriam"/>
        </w:rPr>
        <w:t xml:space="preserve">ección </w:t>
      </w:r>
      <w:r w:rsidRPr="00D13C95">
        <w:rPr>
          <w:rFonts w:cs="Miriam"/>
        </w:rPr>
        <w:t>de derechos humanos, sexuales y reproductivos, en los procesos de</w:t>
      </w:r>
      <w:r w:rsidR="001775E2" w:rsidRPr="00D13C95">
        <w:rPr>
          <w:rFonts w:cs="Miriam"/>
        </w:rPr>
        <w:t xml:space="preserve"> autoevaluación institucional o </w:t>
      </w:r>
      <w:r w:rsidRPr="00D13C95">
        <w:rPr>
          <w:rFonts w:cs="Miriam"/>
        </w:rPr>
        <w:t>de certificación de calidad, con base en la implementación de la Rut</w:t>
      </w:r>
      <w:r w:rsidR="001775E2" w:rsidRPr="00D13C95">
        <w:rPr>
          <w:rFonts w:cs="Miriam"/>
        </w:rPr>
        <w:t xml:space="preserve">a de Atención Integral y en las </w:t>
      </w:r>
      <w:r w:rsidRPr="00D13C95">
        <w:rPr>
          <w:rFonts w:cs="Miriam"/>
        </w:rPr>
        <w:t>decisiones que adopte el Comité Escolar de Convivencia.</w:t>
      </w:r>
    </w:p>
    <w:p w14:paraId="400006C2" w14:textId="2D50545E" w:rsidR="003A032B" w:rsidRPr="00D13C95" w:rsidRDefault="003A032B" w:rsidP="00053334">
      <w:pPr>
        <w:pStyle w:val="NoSpacing"/>
        <w:numPr>
          <w:ilvl w:val="0"/>
          <w:numId w:val="70"/>
        </w:numPr>
        <w:jc w:val="both"/>
        <w:rPr>
          <w:rFonts w:cs="Miriam"/>
        </w:rPr>
      </w:pPr>
      <w:r w:rsidRPr="00D13C95">
        <w:rPr>
          <w:rFonts w:cs="Miriam"/>
        </w:rPr>
        <w:t>Emprender acciones que involucren a toda la comunidad educa</w:t>
      </w:r>
      <w:r w:rsidR="001775E2" w:rsidRPr="00D13C95">
        <w:rPr>
          <w:rFonts w:cs="Miriam"/>
        </w:rPr>
        <w:t xml:space="preserve">tiva en un proceso de reflexión </w:t>
      </w:r>
      <w:r w:rsidRPr="00D13C95">
        <w:rPr>
          <w:rFonts w:cs="Miriam"/>
        </w:rPr>
        <w:t>pedagógica sobre los factores asociados a la violencia y el acoso escolar y la vulnera</w:t>
      </w:r>
      <w:r w:rsidR="001775E2" w:rsidRPr="00D13C95">
        <w:rPr>
          <w:rFonts w:cs="Miriam"/>
        </w:rPr>
        <w:t xml:space="preserve">ción de </w:t>
      </w:r>
      <w:r w:rsidRPr="00D13C95">
        <w:rPr>
          <w:rFonts w:cs="Miriam"/>
        </w:rPr>
        <w:t>los derechos sexuales y reproductivos y el impacto de los m</w:t>
      </w:r>
      <w:r w:rsidR="001775E2" w:rsidRPr="00D13C95">
        <w:rPr>
          <w:rFonts w:cs="Miriam"/>
        </w:rPr>
        <w:t xml:space="preserve">ismos incorporando conocimiento </w:t>
      </w:r>
      <w:r w:rsidRPr="00D13C95">
        <w:rPr>
          <w:rFonts w:cs="Miriam"/>
        </w:rPr>
        <w:t>pertinente acerca del cuidado del propio cuerpo y de las relacion</w:t>
      </w:r>
      <w:r w:rsidR="001775E2" w:rsidRPr="00D13C95">
        <w:rPr>
          <w:rFonts w:cs="Miriam"/>
        </w:rPr>
        <w:t>es con los demás, inculcando la</w:t>
      </w:r>
      <w:ins w:id="1004" w:author="Portatil CCB" w:date="2016-02-29T20:32:00Z">
        <w:r w:rsidR="00BD7554">
          <w:rPr>
            <w:rFonts w:cs="Miriam"/>
          </w:rPr>
          <w:t xml:space="preserve"> </w:t>
        </w:r>
      </w:ins>
      <w:r w:rsidR="001775E2" w:rsidRPr="00D13C95">
        <w:rPr>
          <w:rFonts w:cs="Miriam"/>
        </w:rPr>
        <w:t>t</w:t>
      </w:r>
      <w:r w:rsidRPr="00D13C95">
        <w:rPr>
          <w:rFonts w:cs="Miriam"/>
        </w:rPr>
        <w:t>olerancia y el respeto mutuo.</w:t>
      </w:r>
    </w:p>
    <w:p w14:paraId="5C101359" w14:textId="77777777" w:rsidR="003A032B" w:rsidRPr="00D13C95" w:rsidRDefault="003A032B" w:rsidP="00053334">
      <w:pPr>
        <w:pStyle w:val="NoSpacing"/>
        <w:numPr>
          <w:ilvl w:val="0"/>
          <w:numId w:val="70"/>
        </w:numPr>
        <w:jc w:val="both"/>
        <w:rPr>
          <w:rFonts w:cs="Miriam"/>
        </w:rPr>
      </w:pPr>
      <w:r w:rsidRPr="00D13C95">
        <w:rPr>
          <w:rFonts w:cs="Miriam"/>
        </w:rPr>
        <w:t xml:space="preserve">Desarrollar estrategias e instrumentos destinados a promover la </w:t>
      </w:r>
      <w:r w:rsidR="001775E2" w:rsidRPr="00D13C95">
        <w:rPr>
          <w:rFonts w:cs="Miriam"/>
        </w:rPr>
        <w:t xml:space="preserve">convivencia escolar a partir de </w:t>
      </w:r>
      <w:r w:rsidRPr="00D13C95">
        <w:rPr>
          <w:rFonts w:cs="Miriam"/>
        </w:rPr>
        <w:t>evaluaciones y seguimiento de las formas de acoso y violencia escolar más frecuentes.</w:t>
      </w:r>
    </w:p>
    <w:p w14:paraId="6FC3131F" w14:textId="77777777" w:rsidR="003A032B" w:rsidRPr="00D13C95" w:rsidRDefault="003A032B" w:rsidP="00053334">
      <w:pPr>
        <w:pStyle w:val="NoSpacing"/>
        <w:numPr>
          <w:ilvl w:val="0"/>
          <w:numId w:val="70"/>
        </w:numPr>
        <w:jc w:val="both"/>
        <w:rPr>
          <w:rFonts w:cs="Miriam"/>
        </w:rPr>
      </w:pPr>
      <w:r w:rsidRPr="00D13C95">
        <w:rPr>
          <w:rFonts w:cs="Miriam"/>
        </w:rPr>
        <w:t>Adoptar estrategias para estimular actitudes entre los miembros de l</w:t>
      </w:r>
      <w:r w:rsidR="001775E2" w:rsidRPr="00D13C95">
        <w:rPr>
          <w:rFonts w:cs="Miriam"/>
        </w:rPr>
        <w:t xml:space="preserve">a comunidad educativa que </w:t>
      </w:r>
      <w:r w:rsidRPr="00D13C95">
        <w:rPr>
          <w:rFonts w:cs="Miriam"/>
        </w:rPr>
        <w:t>promuevan y fortalezcan la convivencia escolar, la mediación y rec</w:t>
      </w:r>
      <w:r w:rsidR="001775E2" w:rsidRPr="00D13C95">
        <w:rPr>
          <w:rFonts w:cs="Miriam"/>
        </w:rPr>
        <w:t xml:space="preserve">onciliación y la divulgación de </w:t>
      </w:r>
      <w:r w:rsidRPr="00D13C95">
        <w:rPr>
          <w:rFonts w:cs="Miriam"/>
        </w:rPr>
        <w:t>estas experiencias exitosas.</w:t>
      </w:r>
    </w:p>
    <w:p w14:paraId="29C18BA4" w14:textId="77777777" w:rsidR="003A032B" w:rsidRDefault="003A032B" w:rsidP="00053334">
      <w:pPr>
        <w:pStyle w:val="NoSpacing"/>
        <w:numPr>
          <w:ilvl w:val="0"/>
          <w:numId w:val="70"/>
        </w:numPr>
        <w:jc w:val="both"/>
        <w:rPr>
          <w:rFonts w:cs="Miriam"/>
        </w:rPr>
      </w:pPr>
      <w:r w:rsidRPr="00D13C95">
        <w:rPr>
          <w:rFonts w:cs="Miriam"/>
        </w:rPr>
        <w:t>Generar estrategias pedagógicas para articular procesos de form</w:t>
      </w:r>
      <w:r w:rsidR="001775E2" w:rsidRPr="00D13C95">
        <w:rPr>
          <w:rFonts w:cs="Miriam"/>
        </w:rPr>
        <w:t xml:space="preserve">ación entre las distintas áreas </w:t>
      </w:r>
      <w:r w:rsidRPr="00D13C95">
        <w:rPr>
          <w:rFonts w:cs="Miriam"/>
        </w:rPr>
        <w:t>de estudio.</w:t>
      </w:r>
    </w:p>
    <w:p w14:paraId="0116E454" w14:textId="77777777" w:rsidR="007E389C" w:rsidRPr="00D13C95" w:rsidRDefault="007E389C" w:rsidP="007E389C">
      <w:pPr>
        <w:pStyle w:val="NoSpacing"/>
        <w:ind w:left="720"/>
        <w:jc w:val="both"/>
        <w:rPr>
          <w:rFonts w:cs="Miriam"/>
        </w:rPr>
      </w:pPr>
    </w:p>
    <w:p w14:paraId="66422482" w14:textId="77777777" w:rsidR="003A032B" w:rsidRPr="00D13C95" w:rsidRDefault="003A032B" w:rsidP="00D13C95">
      <w:pPr>
        <w:pStyle w:val="NoSpacing"/>
        <w:jc w:val="both"/>
        <w:rPr>
          <w:rFonts w:cs="Miriam"/>
          <w:b/>
        </w:rPr>
      </w:pPr>
      <w:r w:rsidRPr="00D13C95">
        <w:rPr>
          <w:rFonts w:cs="Miriam"/>
          <w:b/>
        </w:rPr>
        <w:t>6.6.7 Responsabilidad de los Psicólogos en relación con la ruta de atención integral</w:t>
      </w:r>
    </w:p>
    <w:p w14:paraId="127F7FB3" w14:textId="77777777" w:rsidR="003A032B" w:rsidRPr="00D13C95" w:rsidRDefault="003A032B" w:rsidP="00053334">
      <w:pPr>
        <w:pStyle w:val="NoSpacing"/>
        <w:numPr>
          <w:ilvl w:val="0"/>
          <w:numId w:val="71"/>
        </w:numPr>
        <w:jc w:val="both"/>
        <w:rPr>
          <w:rFonts w:cs="Miriam"/>
        </w:rPr>
      </w:pPr>
      <w:r w:rsidRPr="00D13C95">
        <w:rPr>
          <w:rFonts w:cs="Miriam"/>
        </w:rPr>
        <w:t xml:space="preserve">Contribuir con la dirección del establecimiento educativo en </w:t>
      </w:r>
      <w:r w:rsidR="001775E2" w:rsidRPr="00D13C95">
        <w:rPr>
          <w:rFonts w:cs="Miriam"/>
        </w:rPr>
        <w:t xml:space="preserve">el proceso de identificación de </w:t>
      </w:r>
      <w:r w:rsidRPr="00D13C95">
        <w:rPr>
          <w:rFonts w:cs="Miriam"/>
        </w:rPr>
        <w:t>factores de riesgo que pueden influir en la vida escolar de los estudiantes.</w:t>
      </w:r>
    </w:p>
    <w:p w14:paraId="4052A741" w14:textId="77777777" w:rsidR="003A032B" w:rsidRPr="00D13C95" w:rsidRDefault="003A032B" w:rsidP="00053334">
      <w:pPr>
        <w:pStyle w:val="NoSpacing"/>
        <w:numPr>
          <w:ilvl w:val="0"/>
          <w:numId w:val="71"/>
        </w:numPr>
        <w:jc w:val="both"/>
        <w:rPr>
          <w:rFonts w:cs="Miriam"/>
        </w:rPr>
      </w:pPr>
      <w:r w:rsidRPr="00D13C95">
        <w:rPr>
          <w:rFonts w:cs="Miriam"/>
        </w:rPr>
        <w:t>Participar en el proceso de acompañamiento así como de la evalu</w:t>
      </w:r>
      <w:r w:rsidR="001775E2" w:rsidRPr="00D13C95">
        <w:rPr>
          <w:rFonts w:cs="Miriam"/>
        </w:rPr>
        <w:t xml:space="preserve">ación de los resultados de esta </w:t>
      </w:r>
      <w:r w:rsidRPr="00D13C95">
        <w:rPr>
          <w:rFonts w:cs="Miriam"/>
        </w:rPr>
        <w:t>orientación.</w:t>
      </w:r>
    </w:p>
    <w:p w14:paraId="3DE74F6A" w14:textId="77777777" w:rsidR="003A032B" w:rsidRPr="00D13C95" w:rsidRDefault="003A032B" w:rsidP="00053334">
      <w:pPr>
        <w:pStyle w:val="NoSpacing"/>
        <w:numPr>
          <w:ilvl w:val="0"/>
          <w:numId w:val="71"/>
        </w:numPr>
        <w:jc w:val="both"/>
        <w:rPr>
          <w:rFonts w:cs="Miriam"/>
        </w:rPr>
      </w:pPr>
      <w:r w:rsidRPr="00D13C95">
        <w:rPr>
          <w:rFonts w:cs="Miriam"/>
        </w:rPr>
        <w:t>Participar en la definición de los planes individuales y grupales de</w:t>
      </w:r>
      <w:r w:rsidR="001775E2" w:rsidRPr="00D13C95">
        <w:rPr>
          <w:rFonts w:cs="Miriam"/>
        </w:rPr>
        <w:t xml:space="preserve"> intervención integral y seguir </w:t>
      </w:r>
      <w:r w:rsidRPr="00D13C95">
        <w:rPr>
          <w:rFonts w:cs="Miriam"/>
        </w:rPr>
        <w:t>los protocolos establecidos en la Ruta de Atención Integral.</w:t>
      </w:r>
    </w:p>
    <w:p w14:paraId="6DDE7770" w14:textId="77777777" w:rsidR="003A032B" w:rsidRPr="00D13C95" w:rsidRDefault="003A032B" w:rsidP="00053334">
      <w:pPr>
        <w:pStyle w:val="NoSpacing"/>
        <w:numPr>
          <w:ilvl w:val="0"/>
          <w:numId w:val="71"/>
        </w:numPr>
        <w:jc w:val="both"/>
        <w:rPr>
          <w:rFonts w:cs="Miriam"/>
        </w:rPr>
      </w:pPr>
      <w:r w:rsidRPr="00D13C95">
        <w:rPr>
          <w:rFonts w:cs="Miriam"/>
        </w:rPr>
        <w:t>Apoyar al comité escolar de convivencia en el desarroll</w:t>
      </w:r>
      <w:r w:rsidR="001775E2" w:rsidRPr="00D13C95">
        <w:rPr>
          <w:rFonts w:cs="Miriam"/>
        </w:rPr>
        <w:t xml:space="preserve">o de estrategias e instrumentos </w:t>
      </w:r>
      <w:r w:rsidRPr="00D13C95">
        <w:rPr>
          <w:rFonts w:cs="Miriam"/>
        </w:rPr>
        <w:t>destinados a promover y evaluar la convivencia escolar y la pro</w:t>
      </w:r>
      <w:r w:rsidR="001775E2" w:rsidRPr="00D13C95">
        <w:rPr>
          <w:rFonts w:cs="Miriam"/>
        </w:rPr>
        <w:t xml:space="preserve">moción de los derechos sexuales </w:t>
      </w:r>
      <w:r w:rsidRPr="00D13C95">
        <w:rPr>
          <w:rFonts w:cs="Miriam"/>
        </w:rPr>
        <w:t>y reproductivos, así como documentar los casos que sean revisados en las sesiones del mismo.</w:t>
      </w:r>
    </w:p>
    <w:p w14:paraId="0A98ED0A" w14:textId="77777777" w:rsidR="003A032B" w:rsidRPr="00D13C95" w:rsidRDefault="003A032B" w:rsidP="00053334">
      <w:pPr>
        <w:pStyle w:val="NoSpacing"/>
        <w:numPr>
          <w:ilvl w:val="0"/>
          <w:numId w:val="71"/>
        </w:numPr>
        <w:jc w:val="both"/>
        <w:rPr>
          <w:rFonts w:cs="Miriam"/>
        </w:rPr>
      </w:pPr>
      <w:r w:rsidRPr="00D13C95">
        <w:rPr>
          <w:rFonts w:cs="Miriam"/>
        </w:rPr>
        <w:t>Participar en la construcción, redacción, socialización</w:t>
      </w:r>
      <w:r w:rsidR="001775E2" w:rsidRPr="00D13C95">
        <w:rPr>
          <w:rFonts w:cs="Miriam"/>
        </w:rPr>
        <w:t xml:space="preserve"> e implementación del manual de </w:t>
      </w:r>
      <w:r w:rsidRPr="00D13C95">
        <w:rPr>
          <w:rFonts w:cs="Miriam"/>
        </w:rPr>
        <w:t>convivencia y de los proyectos pedagógicos.</w:t>
      </w:r>
    </w:p>
    <w:p w14:paraId="27CA5B19" w14:textId="77777777" w:rsidR="003A032B" w:rsidRDefault="003A032B" w:rsidP="00053334">
      <w:pPr>
        <w:pStyle w:val="NoSpacing"/>
        <w:numPr>
          <w:ilvl w:val="0"/>
          <w:numId w:val="71"/>
        </w:numPr>
        <w:jc w:val="both"/>
        <w:rPr>
          <w:rFonts w:cs="Miriam"/>
        </w:rPr>
      </w:pPr>
      <w:r w:rsidRPr="00D13C95">
        <w:rPr>
          <w:rFonts w:cs="Miriam"/>
        </w:rPr>
        <w:t>Involucrar a las familias, a través de la escuela para padres y madre</w:t>
      </w:r>
      <w:r w:rsidR="001775E2" w:rsidRPr="00D13C95">
        <w:rPr>
          <w:rFonts w:cs="Miriam"/>
        </w:rPr>
        <w:t xml:space="preserve">s, en los componentes y </w:t>
      </w:r>
      <w:r w:rsidRPr="00D13C95">
        <w:rPr>
          <w:rFonts w:cs="Miriam"/>
        </w:rPr>
        <w:t>protocolos de la ruta de atención integral.</w:t>
      </w:r>
    </w:p>
    <w:p w14:paraId="191585FB" w14:textId="77777777" w:rsidR="00B80555" w:rsidRPr="00D13C95" w:rsidRDefault="00B80555" w:rsidP="00B80555">
      <w:pPr>
        <w:pStyle w:val="NoSpacing"/>
        <w:ind w:left="720"/>
        <w:jc w:val="both"/>
        <w:rPr>
          <w:rFonts w:cs="Miriam"/>
        </w:rPr>
      </w:pPr>
    </w:p>
    <w:p w14:paraId="69C1B4FD" w14:textId="77777777" w:rsidR="003A032B" w:rsidRPr="00B80555" w:rsidRDefault="003A032B" w:rsidP="00D13C95">
      <w:pPr>
        <w:pStyle w:val="NoSpacing"/>
        <w:jc w:val="both"/>
        <w:rPr>
          <w:rFonts w:cs="Miriam"/>
          <w:b/>
        </w:rPr>
      </w:pPr>
      <w:r w:rsidRPr="00B80555">
        <w:rPr>
          <w:rFonts w:cs="Miriam"/>
          <w:b/>
        </w:rPr>
        <w:t>6.6.8 Responsabilidad de los Jefes de Sección y/o Asistente en relación con la ruta de atención integral</w:t>
      </w:r>
    </w:p>
    <w:p w14:paraId="474940B3" w14:textId="77777777" w:rsidR="003A032B" w:rsidRPr="00D13C95" w:rsidRDefault="003A032B" w:rsidP="00053334">
      <w:pPr>
        <w:pStyle w:val="NoSpacing"/>
        <w:numPr>
          <w:ilvl w:val="0"/>
          <w:numId w:val="72"/>
        </w:numPr>
        <w:jc w:val="both"/>
        <w:rPr>
          <w:rFonts w:cs="Miriam"/>
        </w:rPr>
      </w:pPr>
      <w:r w:rsidRPr="00D13C95">
        <w:rPr>
          <w:rFonts w:cs="Miriam"/>
        </w:rPr>
        <w:t>Documentar y registrar en el Sistema de Información Unificado de Convivencia Esc</w:t>
      </w:r>
      <w:r w:rsidR="001775E2" w:rsidRPr="00D13C95">
        <w:rPr>
          <w:rFonts w:cs="Miriam"/>
        </w:rPr>
        <w:t xml:space="preserve">olar los casos </w:t>
      </w:r>
      <w:r w:rsidRPr="00D13C95">
        <w:rPr>
          <w:rFonts w:cs="Miriam"/>
        </w:rPr>
        <w:t>de acoso o violencia escolar o vulneración de derechos sexuales y reproductivos.</w:t>
      </w:r>
    </w:p>
    <w:p w14:paraId="6043F75B" w14:textId="77777777" w:rsidR="003A032B" w:rsidRDefault="003A032B" w:rsidP="00053334">
      <w:pPr>
        <w:pStyle w:val="NoSpacing"/>
        <w:numPr>
          <w:ilvl w:val="0"/>
          <w:numId w:val="72"/>
        </w:numPr>
        <w:jc w:val="both"/>
        <w:rPr>
          <w:rFonts w:cs="Miriam"/>
        </w:rPr>
      </w:pPr>
      <w:r w:rsidRPr="00D13C95">
        <w:rPr>
          <w:rFonts w:cs="Miriam"/>
        </w:rPr>
        <w:t>Actuar como agentes de enlace o agentes que apoyan la rem</w:t>
      </w:r>
      <w:r w:rsidR="001775E2" w:rsidRPr="00D13C95">
        <w:rPr>
          <w:rFonts w:cs="Miriam"/>
        </w:rPr>
        <w:t xml:space="preserve">isión de los casos de violencia </w:t>
      </w:r>
      <w:r w:rsidRPr="00D13C95">
        <w:rPr>
          <w:rFonts w:cs="Miriam"/>
        </w:rPr>
        <w:t>escolar o vulneración de derechos sexuales y reproductivos a las ins</w:t>
      </w:r>
      <w:r w:rsidR="001775E2" w:rsidRPr="00D13C95">
        <w:rPr>
          <w:rFonts w:cs="Miriam"/>
        </w:rPr>
        <w:t xml:space="preserve">tituciones o entidades según </w:t>
      </w:r>
      <w:r w:rsidRPr="00D13C95">
        <w:rPr>
          <w:rFonts w:cs="Miriam"/>
        </w:rPr>
        <w:t>lo establecido en la Ruta de Atención Integral.</w:t>
      </w:r>
    </w:p>
    <w:p w14:paraId="2A754037" w14:textId="77777777" w:rsidR="00B80555" w:rsidRPr="00D13C95" w:rsidRDefault="00B80555" w:rsidP="00B80555">
      <w:pPr>
        <w:pStyle w:val="NoSpacing"/>
        <w:ind w:left="720"/>
        <w:jc w:val="both"/>
        <w:rPr>
          <w:rFonts w:cs="Miriam"/>
        </w:rPr>
      </w:pPr>
    </w:p>
    <w:p w14:paraId="6F2D55DE" w14:textId="77777777" w:rsidR="003A032B" w:rsidRPr="00B80555" w:rsidRDefault="003A032B" w:rsidP="00D13C95">
      <w:pPr>
        <w:pStyle w:val="NoSpacing"/>
        <w:jc w:val="both"/>
        <w:rPr>
          <w:rFonts w:cs="Miriam"/>
          <w:b/>
        </w:rPr>
      </w:pPr>
      <w:r w:rsidRPr="00B80555">
        <w:rPr>
          <w:rFonts w:cs="Miriam"/>
          <w:b/>
        </w:rPr>
        <w:t>6.6.9 Participación de la familia</w:t>
      </w:r>
    </w:p>
    <w:p w14:paraId="39442853" w14:textId="77777777" w:rsidR="003A032B" w:rsidRDefault="003A032B" w:rsidP="00D13C95">
      <w:pPr>
        <w:pStyle w:val="NoSpacing"/>
        <w:jc w:val="both"/>
        <w:rPr>
          <w:rFonts w:cs="Miriam"/>
        </w:rPr>
      </w:pPr>
      <w:r w:rsidRPr="00D13C95">
        <w:rPr>
          <w:rFonts w:cs="Miriam"/>
        </w:rPr>
        <w:t xml:space="preserve">La familia como núcleo fundamental de la sociedad es parte esencial del </w:t>
      </w:r>
      <w:r w:rsidR="001775E2" w:rsidRPr="00D13C95">
        <w:rPr>
          <w:rFonts w:cs="Miriam"/>
        </w:rPr>
        <w:t xml:space="preserve">fortalecimiento de la formación </w:t>
      </w:r>
      <w:r w:rsidRPr="00D13C95">
        <w:rPr>
          <w:rFonts w:cs="Miriam"/>
        </w:rPr>
        <w:t>para la ciudadanía y el ejercicio de los derechos humanos, sexuales y reprod</w:t>
      </w:r>
      <w:r w:rsidR="001775E2" w:rsidRPr="00D13C95">
        <w:rPr>
          <w:rFonts w:cs="Miriam"/>
        </w:rPr>
        <w:t xml:space="preserve">uctivos, tiene un papel central </w:t>
      </w:r>
      <w:r w:rsidRPr="00D13C95">
        <w:rPr>
          <w:rFonts w:cs="Miriam"/>
        </w:rPr>
        <w:t>en la prevención y mitigación de la violencia escolar y el embarazo en la a</w:t>
      </w:r>
      <w:r w:rsidR="001775E2" w:rsidRPr="00D13C95">
        <w:rPr>
          <w:rFonts w:cs="Miriam"/>
        </w:rPr>
        <w:t xml:space="preserve">dolescencia, y le asisten todos </w:t>
      </w:r>
      <w:r w:rsidRPr="00D13C95">
        <w:rPr>
          <w:rFonts w:cs="Miriam"/>
        </w:rPr>
        <w:t xml:space="preserve">los deberes, obligaciones y funciones consagradas en la ley </w:t>
      </w:r>
      <w:r w:rsidR="00B80555" w:rsidRPr="00D13C95">
        <w:rPr>
          <w:rFonts w:cs="Miriam"/>
        </w:rPr>
        <w:t>(art</w:t>
      </w:r>
      <w:r w:rsidRPr="00D13C95">
        <w:rPr>
          <w:rFonts w:cs="Miriam"/>
        </w:rPr>
        <w:t>. 53 DR1965 de 2013).</w:t>
      </w:r>
    </w:p>
    <w:p w14:paraId="06CBC99A" w14:textId="77777777" w:rsidR="00B80555" w:rsidRPr="00D13C95" w:rsidRDefault="00B80555" w:rsidP="00D13C95">
      <w:pPr>
        <w:pStyle w:val="NoSpacing"/>
        <w:jc w:val="both"/>
        <w:rPr>
          <w:rFonts w:cs="Miriam"/>
        </w:rPr>
      </w:pPr>
    </w:p>
    <w:p w14:paraId="5301DD6E" w14:textId="77777777" w:rsidR="003A032B" w:rsidRPr="00D13C95" w:rsidRDefault="003A032B" w:rsidP="00D13C95">
      <w:pPr>
        <w:pStyle w:val="NoSpacing"/>
        <w:jc w:val="both"/>
        <w:rPr>
          <w:rFonts w:cs="Miriam"/>
        </w:rPr>
      </w:pPr>
      <w:r w:rsidRPr="00D13C95">
        <w:rPr>
          <w:rFonts w:cs="Miriam"/>
        </w:rPr>
        <w:t xml:space="preserve">La familia, como parte de la comunidad educativa, en el marco del Sistema </w:t>
      </w:r>
      <w:r w:rsidR="001775E2" w:rsidRPr="00D13C95">
        <w:rPr>
          <w:rFonts w:cs="Miriam"/>
        </w:rPr>
        <w:t xml:space="preserve">Nacional de convivencia escolar </w:t>
      </w:r>
      <w:r w:rsidRPr="00D13C95">
        <w:rPr>
          <w:rFonts w:cs="Miriam"/>
        </w:rPr>
        <w:t>y formación para los derechos humanos, la educación para la sexualidad y l</w:t>
      </w:r>
      <w:r w:rsidR="001775E2" w:rsidRPr="00D13C95">
        <w:rPr>
          <w:rFonts w:cs="Miriam"/>
        </w:rPr>
        <w:t xml:space="preserve">a prevención y mitigación de la </w:t>
      </w:r>
      <w:r w:rsidRPr="00D13C95">
        <w:rPr>
          <w:rFonts w:cs="Miriam"/>
        </w:rPr>
        <w:t>violencia escolar, además de las obligaciones consagradas en la ley, deberá:</w:t>
      </w:r>
    </w:p>
    <w:p w14:paraId="09989F8E" w14:textId="77777777" w:rsidR="003A032B" w:rsidRPr="00D13C95" w:rsidRDefault="003A032B" w:rsidP="00053334">
      <w:pPr>
        <w:pStyle w:val="NoSpacing"/>
        <w:numPr>
          <w:ilvl w:val="0"/>
          <w:numId w:val="73"/>
        </w:numPr>
        <w:jc w:val="both"/>
        <w:rPr>
          <w:rFonts w:cs="Miriam"/>
        </w:rPr>
      </w:pPr>
      <w:r w:rsidRPr="00D13C95">
        <w:rPr>
          <w:rFonts w:cs="Miriam"/>
        </w:rPr>
        <w:t>Proveer a sus hijos espacios y ambientes en el hogar, que genere</w:t>
      </w:r>
      <w:r w:rsidR="001775E2" w:rsidRPr="00D13C95">
        <w:rPr>
          <w:rFonts w:cs="Miriam"/>
        </w:rPr>
        <w:t xml:space="preserve">n confianza, ternura, cuidado y </w:t>
      </w:r>
      <w:r w:rsidRPr="00D13C95">
        <w:rPr>
          <w:rFonts w:cs="Miriam"/>
        </w:rPr>
        <w:t>protección de sí y de su entorno físico, social y ambiental.</w:t>
      </w:r>
    </w:p>
    <w:p w14:paraId="3F2DAEDA" w14:textId="77777777" w:rsidR="003A032B" w:rsidRPr="00D13C95" w:rsidRDefault="003A032B" w:rsidP="00053334">
      <w:pPr>
        <w:pStyle w:val="NoSpacing"/>
        <w:numPr>
          <w:ilvl w:val="0"/>
          <w:numId w:val="73"/>
        </w:numPr>
        <w:jc w:val="both"/>
        <w:rPr>
          <w:rFonts w:cs="Miriam"/>
        </w:rPr>
      </w:pPr>
      <w:r w:rsidRPr="00D13C95">
        <w:rPr>
          <w:rFonts w:cs="Miriam"/>
        </w:rPr>
        <w:t>Participar en la formulación, planeación y desarrollo de estrategi</w:t>
      </w:r>
      <w:r w:rsidR="001775E2" w:rsidRPr="00D13C95">
        <w:rPr>
          <w:rFonts w:cs="Miriam"/>
        </w:rPr>
        <w:t xml:space="preserve">as que promuevan la convivencia </w:t>
      </w:r>
      <w:r w:rsidRPr="00D13C95">
        <w:rPr>
          <w:rFonts w:cs="Miriam"/>
        </w:rPr>
        <w:t>escolar, los derechos humanos, sexuales y reproductivos, la part</w:t>
      </w:r>
      <w:r w:rsidR="001775E2" w:rsidRPr="00D13C95">
        <w:rPr>
          <w:rFonts w:cs="Miriam"/>
        </w:rPr>
        <w:t xml:space="preserve">icipación y la democracia, y el </w:t>
      </w:r>
      <w:r w:rsidRPr="00D13C95">
        <w:rPr>
          <w:rFonts w:cs="Miriam"/>
        </w:rPr>
        <w:t>fomento de estilos de vida saludable.</w:t>
      </w:r>
    </w:p>
    <w:p w14:paraId="5699B7BD" w14:textId="77777777" w:rsidR="003A032B" w:rsidRPr="00D13C95" w:rsidRDefault="003A032B" w:rsidP="00053334">
      <w:pPr>
        <w:pStyle w:val="NoSpacing"/>
        <w:numPr>
          <w:ilvl w:val="0"/>
          <w:numId w:val="73"/>
        </w:numPr>
        <w:jc w:val="both"/>
        <w:rPr>
          <w:rFonts w:cs="Miriam"/>
        </w:rPr>
      </w:pPr>
      <w:r w:rsidRPr="00D13C95">
        <w:rPr>
          <w:rFonts w:cs="Miriam"/>
        </w:rPr>
        <w:t>Acompañar de forma permanente y activa a sus hijos en el pro</w:t>
      </w:r>
      <w:r w:rsidR="001775E2" w:rsidRPr="00D13C95">
        <w:rPr>
          <w:rFonts w:cs="Miriam"/>
        </w:rPr>
        <w:t xml:space="preserve">ceso pedagógico que adelante el </w:t>
      </w:r>
      <w:r w:rsidRPr="00D13C95">
        <w:rPr>
          <w:rFonts w:cs="Miriam"/>
        </w:rPr>
        <w:t>establecimiento educativo para la convivencia y la sexualidad.</w:t>
      </w:r>
    </w:p>
    <w:p w14:paraId="622A9FA1" w14:textId="77777777" w:rsidR="003A032B" w:rsidRPr="00D13C95" w:rsidRDefault="003A032B" w:rsidP="00053334">
      <w:pPr>
        <w:pStyle w:val="NoSpacing"/>
        <w:numPr>
          <w:ilvl w:val="0"/>
          <w:numId w:val="73"/>
        </w:numPr>
        <w:jc w:val="both"/>
        <w:rPr>
          <w:rFonts w:cs="Miriam"/>
        </w:rPr>
      </w:pPr>
      <w:r w:rsidRPr="00D13C95">
        <w:rPr>
          <w:rFonts w:cs="Miriam"/>
        </w:rPr>
        <w:t xml:space="preserve">Participar en la revisión y ajuste del manual de convivencia a través de </w:t>
      </w:r>
      <w:r w:rsidR="001775E2" w:rsidRPr="00D13C95">
        <w:rPr>
          <w:rFonts w:cs="Miriam"/>
        </w:rPr>
        <w:t xml:space="preserve">las instancias de participación </w:t>
      </w:r>
      <w:r w:rsidRPr="00D13C95">
        <w:rPr>
          <w:rFonts w:cs="Miriam"/>
        </w:rPr>
        <w:t>definidas en el proyecto educativo institucional del establecimiento educativo.</w:t>
      </w:r>
    </w:p>
    <w:p w14:paraId="183AD8C1" w14:textId="77777777" w:rsidR="003A032B" w:rsidRPr="00D13C95" w:rsidRDefault="003A032B" w:rsidP="00053334">
      <w:pPr>
        <w:pStyle w:val="NoSpacing"/>
        <w:numPr>
          <w:ilvl w:val="0"/>
          <w:numId w:val="73"/>
        </w:numPr>
        <w:jc w:val="both"/>
        <w:rPr>
          <w:rFonts w:cs="Miriam"/>
        </w:rPr>
      </w:pPr>
      <w:r w:rsidRPr="00D13C95">
        <w:rPr>
          <w:rFonts w:cs="Miriam"/>
        </w:rPr>
        <w:t>Asumir responsabilidades en actividades para el aprovechamient</w:t>
      </w:r>
      <w:r w:rsidR="001775E2" w:rsidRPr="00D13C95">
        <w:rPr>
          <w:rFonts w:cs="Miriam"/>
        </w:rPr>
        <w:t xml:space="preserve">o del tiempo libre de sus hijos </w:t>
      </w:r>
      <w:r w:rsidRPr="00D13C95">
        <w:rPr>
          <w:rFonts w:cs="Miriam"/>
        </w:rPr>
        <w:t>para el desarrollo de competencias ciudadanas.</w:t>
      </w:r>
    </w:p>
    <w:p w14:paraId="249A21DB" w14:textId="77777777" w:rsidR="003A032B" w:rsidRPr="00D13C95" w:rsidRDefault="003A032B" w:rsidP="00053334">
      <w:pPr>
        <w:pStyle w:val="NoSpacing"/>
        <w:numPr>
          <w:ilvl w:val="0"/>
          <w:numId w:val="73"/>
        </w:numPr>
        <w:jc w:val="both"/>
        <w:rPr>
          <w:rFonts w:cs="Miriam"/>
        </w:rPr>
      </w:pPr>
      <w:r w:rsidRPr="00D13C95">
        <w:rPr>
          <w:rFonts w:cs="Miriam"/>
        </w:rPr>
        <w:t>Cumplir con las condiciones y obligaciones establecidas en el ma</w:t>
      </w:r>
      <w:r w:rsidR="001775E2" w:rsidRPr="00D13C95">
        <w:rPr>
          <w:rFonts w:cs="Miriam"/>
        </w:rPr>
        <w:t xml:space="preserve">nual de convivencia y responder </w:t>
      </w:r>
      <w:r w:rsidRPr="00D13C95">
        <w:rPr>
          <w:rFonts w:cs="Miriam"/>
        </w:rPr>
        <w:t>cuando su hijo incumple alguna de las normas allí definidas.</w:t>
      </w:r>
    </w:p>
    <w:p w14:paraId="48119BCF" w14:textId="77777777" w:rsidR="003A032B" w:rsidRPr="00D13C95" w:rsidRDefault="003A032B" w:rsidP="00053334">
      <w:pPr>
        <w:pStyle w:val="NoSpacing"/>
        <w:numPr>
          <w:ilvl w:val="0"/>
          <w:numId w:val="73"/>
        </w:numPr>
        <w:jc w:val="both"/>
        <w:rPr>
          <w:rFonts w:cs="Miriam"/>
        </w:rPr>
      </w:pPr>
      <w:r w:rsidRPr="00D13C95">
        <w:rPr>
          <w:rFonts w:cs="Miriam"/>
        </w:rPr>
        <w:t>Conocer y seguir la Ruta de Atención Integral cuando se presente un caso de viole</w:t>
      </w:r>
      <w:r w:rsidR="001775E2" w:rsidRPr="00D13C95">
        <w:rPr>
          <w:rFonts w:cs="Miriam"/>
        </w:rPr>
        <w:t xml:space="preserve">ncia escolar, la </w:t>
      </w:r>
      <w:r w:rsidRPr="00D13C95">
        <w:rPr>
          <w:rFonts w:cs="Miriam"/>
        </w:rPr>
        <w:t>vulneración de los derechos sexuales y reproductivos o una situa</w:t>
      </w:r>
      <w:r w:rsidR="001775E2" w:rsidRPr="00D13C95">
        <w:rPr>
          <w:rFonts w:cs="Miriam"/>
        </w:rPr>
        <w:t xml:space="preserve">ción que lo amerite, de acuerdo </w:t>
      </w:r>
      <w:r w:rsidRPr="00D13C95">
        <w:rPr>
          <w:rFonts w:cs="Miriam"/>
        </w:rPr>
        <w:t>con las instrucciones impartidas en el manual de convivencia</w:t>
      </w:r>
      <w:r w:rsidR="001775E2" w:rsidRPr="00D13C95">
        <w:rPr>
          <w:rFonts w:cs="Miriam"/>
        </w:rPr>
        <w:t xml:space="preserve"> del respectivo establecimiento </w:t>
      </w:r>
      <w:r w:rsidRPr="00D13C95">
        <w:rPr>
          <w:rFonts w:cs="Miriam"/>
        </w:rPr>
        <w:t>educativo.</w:t>
      </w:r>
    </w:p>
    <w:p w14:paraId="66933874" w14:textId="77777777" w:rsidR="003A032B" w:rsidRDefault="003A032B" w:rsidP="00053334">
      <w:pPr>
        <w:pStyle w:val="NoSpacing"/>
        <w:numPr>
          <w:ilvl w:val="0"/>
          <w:numId w:val="73"/>
        </w:numPr>
        <w:jc w:val="both"/>
        <w:rPr>
          <w:rFonts w:cs="Miriam"/>
        </w:rPr>
      </w:pPr>
      <w:r w:rsidRPr="00D13C95">
        <w:rPr>
          <w:rFonts w:cs="Miriam"/>
        </w:rPr>
        <w:t>Utilizar los mecanismos legales existentes y los establecidos en</w:t>
      </w:r>
      <w:r w:rsidR="001775E2" w:rsidRPr="00D13C95">
        <w:rPr>
          <w:rFonts w:cs="Miriam"/>
        </w:rPr>
        <w:t xml:space="preserve"> la Ruta de Atención Integral a </w:t>
      </w:r>
      <w:r w:rsidRPr="00D13C95">
        <w:rPr>
          <w:rFonts w:cs="Miriam"/>
        </w:rPr>
        <w:t>que se refiere la Ley, para restituir los derechos de sus hijos cuando</w:t>
      </w:r>
      <w:r w:rsidR="00175EBB" w:rsidRPr="00D13C95">
        <w:rPr>
          <w:rFonts w:cs="Miriam"/>
        </w:rPr>
        <w:t xml:space="preserve"> éstos sean agredidos. (Art. 22 </w:t>
      </w:r>
      <w:r w:rsidRPr="00D13C95">
        <w:rPr>
          <w:rFonts w:cs="Miriam"/>
        </w:rPr>
        <w:t>L1620/2013)</w:t>
      </w:r>
    </w:p>
    <w:p w14:paraId="38E99554" w14:textId="77777777" w:rsidR="007459F7" w:rsidRDefault="007459F7" w:rsidP="007459F7">
      <w:pPr>
        <w:pStyle w:val="NoSpacing"/>
        <w:rPr>
          <w:rFonts w:cs="Miriam"/>
        </w:rPr>
      </w:pPr>
    </w:p>
    <w:p w14:paraId="74129386" w14:textId="77777777" w:rsidR="003A032B" w:rsidRDefault="003A032B" w:rsidP="007459F7">
      <w:pPr>
        <w:pStyle w:val="NoSpacing"/>
        <w:rPr>
          <w:rFonts w:cs="Miriam"/>
        </w:rPr>
      </w:pPr>
      <w:r w:rsidRPr="00B80555">
        <w:rPr>
          <w:rFonts w:cs="Miriam"/>
        </w:rPr>
        <w:t>_7. DOCENTES Y EMPLEADOS</w:t>
      </w:r>
    </w:p>
    <w:p w14:paraId="07B27DFC" w14:textId="77777777" w:rsidR="00B80555" w:rsidRPr="00B80555" w:rsidRDefault="00B80555" w:rsidP="00B80555">
      <w:pPr>
        <w:pStyle w:val="NoSpacing"/>
        <w:jc w:val="center"/>
        <w:rPr>
          <w:rFonts w:cs="Miriam"/>
        </w:rPr>
      </w:pPr>
    </w:p>
    <w:p w14:paraId="6597DB3A" w14:textId="77777777" w:rsidR="003A032B" w:rsidRDefault="003A032B" w:rsidP="00D13C95">
      <w:pPr>
        <w:pStyle w:val="NoSpacing"/>
        <w:jc w:val="both"/>
        <w:rPr>
          <w:rFonts w:cs="Miriam"/>
          <w:b/>
        </w:rPr>
      </w:pPr>
      <w:r w:rsidRPr="00D13C95">
        <w:rPr>
          <w:rFonts w:cs="Miriam"/>
          <w:b/>
        </w:rPr>
        <w:t>_7.1 DERECHOS DE LOS EMPLEADOS</w:t>
      </w:r>
    </w:p>
    <w:p w14:paraId="0DC22022" w14:textId="77777777" w:rsidR="00B80555" w:rsidRPr="00D13C95" w:rsidRDefault="00B80555" w:rsidP="00D13C95">
      <w:pPr>
        <w:pStyle w:val="NoSpacing"/>
        <w:jc w:val="both"/>
        <w:rPr>
          <w:rFonts w:cs="Miriam"/>
          <w:b/>
        </w:rPr>
      </w:pPr>
    </w:p>
    <w:p w14:paraId="6B576694" w14:textId="77777777" w:rsidR="003A032B" w:rsidRPr="00D13C95" w:rsidRDefault="003A032B" w:rsidP="00053334">
      <w:pPr>
        <w:pStyle w:val="NoSpacing"/>
        <w:numPr>
          <w:ilvl w:val="0"/>
          <w:numId w:val="74"/>
        </w:numPr>
        <w:jc w:val="both"/>
        <w:rPr>
          <w:rFonts w:cs="Miriam"/>
        </w:rPr>
      </w:pPr>
      <w:r w:rsidRPr="00D13C95">
        <w:rPr>
          <w:rFonts w:cs="Miriam"/>
        </w:rPr>
        <w:t>Beneficiarse de las garantías que se deriven de la Constitución Pol</w:t>
      </w:r>
      <w:r w:rsidR="001775E2" w:rsidRPr="00D13C95">
        <w:rPr>
          <w:rFonts w:cs="Miriam"/>
        </w:rPr>
        <w:t xml:space="preserve">ítica de Colombia, de las Leyes </w:t>
      </w:r>
      <w:r w:rsidRPr="00D13C95">
        <w:rPr>
          <w:rFonts w:cs="Miriam"/>
        </w:rPr>
        <w:t>de la República y de las normas internas del Colegio Colombo Británico.</w:t>
      </w:r>
    </w:p>
    <w:p w14:paraId="13073EBE" w14:textId="77777777" w:rsidR="003A032B" w:rsidRPr="00D13C95" w:rsidRDefault="003A032B" w:rsidP="00053334">
      <w:pPr>
        <w:pStyle w:val="NoSpacing"/>
        <w:numPr>
          <w:ilvl w:val="0"/>
          <w:numId w:val="74"/>
        </w:numPr>
        <w:jc w:val="both"/>
        <w:rPr>
          <w:rFonts w:cs="Miriam"/>
        </w:rPr>
      </w:pPr>
      <w:r w:rsidRPr="00D13C95">
        <w:rPr>
          <w:rFonts w:cs="Miriam"/>
        </w:rPr>
        <w:t>Beneficiarse de los programas de capacitación y bienestar social</w:t>
      </w:r>
      <w:r w:rsidR="007912A5" w:rsidRPr="00D13C95">
        <w:rPr>
          <w:rFonts w:cs="Miriam"/>
        </w:rPr>
        <w:t xml:space="preserve">, de acuerdo con los requisitos </w:t>
      </w:r>
      <w:r w:rsidRPr="00D13C95">
        <w:rPr>
          <w:rFonts w:cs="Miriam"/>
        </w:rPr>
        <w:t>que determine la Institución</w:t>
      </w:r>
    </w:p>
    <w:p w14:paraId="17FEC5FC" w14:textId="77777777" w:rsidR="003A032B" w:rsidRPr="00D13C95" w:rsidRDefault="003A032B" w:rsidP="00053334">
      <w:pPr>
        <w:pStyle w:val="NoSpacing"/>
        <w:numPr>
          <w:ilvl w:val="0"/>
          <w:numId w:val="74"/>
        </w:numPr>
        <w:jc w:val="both"/>
        <w:rPr>
          <w:rFonts w:cs="Miriam"/>
        </w:rPr>
      </w:pPr>
      <w:r w:rsidRPr="00D13C95">
        <w:rPr>
          <w:rFonts w:cs="Miriam"/>
        </w:rPr>
        <w:t>Ser tratados en forma respetuosa por parte de los directivo</w:t>
      </w:r>
      <w:r w:rsidR="007912A5" w:rsidRPr="00D13C95">
        <w:rPr>
          <w:rFonts w:cs="Miriam"/>
        </w:rPr>
        <w:t xml:space="preserve">s, padres de familia, colegas y </w:t>
      </w:r>
      <w:r w:rsidRPr="00D13C95">
        <w:rPr>
          <w:rFonts w:cs="Miriam"/>
        </w:rPr>
        <w:t>estudiantes.</w:t>
      </w:r>
    </w:p>
    <w:p w14:paraId="23FE088D" w14:textId="77777777" w:rsidR="003A032B" w:rsidRPr="00D13C95" w:rsidRDefault="003A032B" w:rsidP="00053334">
      <w:pPr>
        <w:pStyle w:val="NoSpacing"/>
        <w:numPr>
          <w:ilvl w:val="0"/>
          <w:numId w:val="74"/>
        </w:numPr>
        <w:jc w:val="both"/>
        <w:rPr>
          <w:rFonts w:cs="Miriam"/>
        </w:rPr>
      </w:pPr>
      <w:r w:rsidRPr="00D13C95">
        <w:rPr>
          <w:rFonts w:cs="Miriam"/>
        </w:rPr>
        <w:t>Recibir oportunamente la remuneración y las prestaciones soci</w:t>
      </w:r>
      <w:r w:rsidR="007912A5" w:rsidRPr="00D13C95">
        <w:rPr>
          <w:rFonts w:cs="Miriam"/>
        </w:rPr>
        <w:t xml:space="preserve">ales asignadas según su cargo y </w:t>
      </w:r>
      <w:r w:rsidRPr="00D13C95">
        <w:rPr>
          <w:rFonts w:cs="Miriam"/>
        </w:rPr>
        <w:t>escala salarial interna del Colegio.</w:t>
      </w:r>
    </w:p>
    <w:p w14:paraId="639ABEF2" w14:textId="77777777" w:rsidR="003A032B" w:rsidRPr="00D13C95" w:rsidRDefault="003A032B" w:rsidP="00053334">
      <w:pPr>
        <w:pStyle w:val="NoSpacing"/>
        <w:numPr>
          <w:ilvl w:val="0"/>
          <w:numId w:val="74"/>
        </w:numPr>
        <w:jc w:val="both"/>
        <w:rPr>
          <w:rFonts w:cs="Miriam"/>
        </w:rPr>
      </w:pPr>
      <w:r w:rsidRPr="00D13C95">
        <w:rPr>
          <w:rFonts w:cs="Miriam"/>
        </w:rPr>
        <w:t>Solicitar permisos y licencias según lo establecido en las normas internas de la Institución.</w:t>
      </w:r>
    </w:p>
    <w:p w14:paraId="429C2CD2" w14:textId="77777777" w:rsidR="003A032B" w:rsidRPr="00D13C95" w:rsidRDefault="003A032B" w:rsidP="00053334">
      <w:pPr>
        <w:pStyle w:val="NoSpacing"/>
        <w:numPr>
          <w:ilvl w:val="0"/>
          <w:numId w:val="74"/>
        </w:numPr>
        <w:jc w:val="both"/>
        <w:rPr>
          <w:rFonts w:cs="Miriam"/>
        </w:rPr>
      </w:pPr>
      <w:r w:rsidRPr="00D13C95">
        <w:rPr>
          <w:rFonts w:cs="Miriam"/>
        </w:rPr>
        <w:t>No ser discriminados por razón de sus creencias políticas o religiosas</w:t>
      </w:r>
      <w:r w:rsidR="007912A5" w:rsidRPr="00D13C95">
        <w:rPr>
          <w:rFonts w:cs="Miriam"/>
        </w:rPr>
        <w:t xml:space="preserve">, ni por su condición social, </w:t>
      </w:r>
      <w:r w:rsidRPr="00D13C95">
        <w:rPr>
          <w:rFonts w:cs="Miriam"/>
        </w:rPr>
        <w:t>de raza o de sexo.</w:t>
      </w:r>
    </w:p>
    <w:p w14:paraId="7C704522" w14:textId="77777777" w:rsidR="003A032B" w:rsidRPr="00D13C95" w:rsidRDefault="003A032B" w:rsidP="00053334">
      <w:pPr>
        <w:pStyle w:val="NoSpacing"/>
        <w:numPr>
          <w:ilvl w:val="0"/>
          <w:numId w:val="74"/>
        </w:numPr>
        <w:jc w:val="both"/>
        <w:rPr>
          <w:rFonts w:cs="Miriam"/>
        </w:rPr>
      </w:pPr>
      <w:r w:rsidRPr="00D13C95">
        <w:rPr>
          <w:rFonts w:cs="Miriam"/>
        </w:rPr>
        <w:t>Disfrutar de vacaciones remuneradas de conformidad con l</w:t>
      </w:r>
      <w:r w:rsidR="007912A5" w:rsidRPr="00D13C95">
        <w:rPr>
          <w:rFonts w:cs="Miriam"/>
        </w:rPr>
        <w:t xml:space="preserve">o establecido en el contrato de </w:t>
      </w:r>
      <w:r w:rsidRPr="00D13C95">
        <w:rPr>
          <w:rFonts w:cs="Miriam"/>
        </w:rPr>
        <w:t>trabajo.</w:t>
      </w:r>
    </w:p>
    <w:p w14:paraId="7A19292D" w14:textId="77777777" w:rsidR="003A032B" w:rsidRPr="00D13C95" w:rsidRDefault="003A032B" w:rsidP="00053334">
      <w:pPr>
        <w:pStyle w:val="NoSpacing"/>
        <w:numPr>
          <w:ilvl w:val="0"/>
          <w:numId w:val="74"/>
        </w:numPr>
        <w:jc w:val="both"/>
        <w:rPr>
          <w:rFonts w:cs="Miriam"/>
        </w:rPr>
      </w:pPr>
      <w:r w:rsidRPr="00D13C95">
        <w:rPr>
          <w:rFonts w:cs="Miriam"/>
        </w:rPr>
        <w:t>Tener la posibilidad de utilizar el sistema de transporte del Col</w:t>
      </w:r>
      <w:r w:rsidR="007912A5" w:rsidRPr="00D13C95">
        <w:rPr>
          <w:rFonts w:cs="Miriam"/>
        </w:rPr>
        <w:t xml:space="preserve">egio, teniendo siempre presente </w:t>
      </w:r>
      <w:r w:rsidRPr="00D13C95">
        <w:rPr>
          <w:rFonts w:cs="Miriam"/>
        </w:rPr>
        <w:t>que los niños tienen prioridad.</w:t>
      </w:r>
    </w:p>
    <w:p w14:paraId="324D9F0E" w14:textId="48CA03ED" w:rsidR="003A032B" w:rsidRDefault="003A032B" w:rsidP="00053334">
      <w:pPr>
        <w:pStyle w:val="NoSpacing"/>
        <w:numPr>
          <w:ilvl w:val="0"/>
          <w:numId w:val="74"/>
        </w:numPr>
        <w:jc w:val="both"/>
        <w:rPr>
          <w:rFonts w:cs="Miriam"/>
        </w:rPr>
      </w:pPr>
      <w:r w:rsidRPr="00D13C95">
        <w:rPr>
          <w:rFonts w:cs="Miriam"/>
        </w:rPr>
        <w:t xml:space="preserve">Recibir reconocimiento por </w:t>
      </w:r>
      <w:commentRangeStart w:id="1005"/>
      <w:ins w:id="1006" w:author="Portatil CCB" w:date="2016-02-25T11:05:00Z">
        <w:r w:rsidR="00725A02">
          <w:rPr>
            <w:rFonts w:cs="Miriam"/>
          </w:rPr>
          <w:t xml:space="preserve">los </w:t>
        </w:r>
      </w:ins>
      <w:del w:id="1007" w:author="Portatil CCB" w:date="2016-02-25T11:04:00Z">
        <w:r w:rsidRPr="00D13C95" w:rsidDel="00725A02">
          <w:rPr>
            <w:rFonts w:cs="Miriam"/>
          </w:rPr>
          <w:delText>sus</w:delText>
        </w:r>
      </w:del>
      <w:r w:rsidRPr="00D13C95">
        <w:rPr>
          <w:rFonts w:cs="Miriam"/>
        </w:rPr>
        <w:t xml:space="preserve"> logros</w:t>
      </w:r>
      <w:ins w:id="1008" w:author="Portatil CCB" w:date="2016-02-25T11:05:00Z">
        <w:r w:rsidR="00725A02">
          <w:rPr>
            <w:rFonts w:cs="Miriam"/>
          </w:rPr>
          <w:t xml:space="preserve"> </w:t>
        </w:r>
        <w:r w:rsidR="00725A02" w:rsidRPr="005116AB">
          <w:rPr>
            <w:rFonts w:cs="Miriam"/>
            <w:highlight w:val="lightGray"/>
            <w:rPrChange w:id="1009" w:author="Diana Velazquez" w:date="2016-03-28T16:38:00Z">
              <w:rPr>
                <w:rFonts w:cs="Miriam"/>
              </w:rPr>
            </w:rPrChange>
          </w:rPr>
          <w:t>alcanzados</w:t>
        </w:r>
      </w:ins>
      <w:ins w:id="1010" w:author="Portatil CCB" w:date="2016-02-29T20:31:00Z">
        <w:r w:rsidR="00BD7554">
          <w:rPr>
            <w:rFonts w:cs="Miriam"/>
          </w:rPr>
          <w:t>,</w:t>
        </w:r>
      </w:ins>
      <w:r w:rsidRPr="00D13C95">
        <w:rPr>
          <w:rFonts w:cs="Miriam"/>
        </w:rPr>
        <w:t xml:space="preserve"> </w:t>
      </w:r>
      <w:commentRangeEnd w:id="1005"/>
      <w:r w:rsidR="00A033FE">
        <w:rPr>
          <w:rStyle w:val="CommentReference"/>
        </w:rPr>
        <w:commentReference w:id="1005"/>
      </w:r>
      <w:r w:rsidRPr="00D13C95">
        <w:rPr>
          <w:rFonts w:cs="Miriam"/>
        </w:rPr>
        <w:t>por parte de sus superiores directos.</w:t>
      </w:r>
    </w:p>
    <w:p w14:paraId="66DBB1BA" w14:textId="77777777" w:rsidR="00B80555" w:rsidRPr="00D13C95" w:rsidRDefault="00B80555" w:rsidP="00B80555">
      <w:pPr>
        <w:pStyle w:val="NoSpacing"/>
        <w:ind w:left="720"/>
        <w:jc w:val="both"/>
        <w:rPr>
          <w:rFonts w:cs="Miriam"/>
        </w:rPr>
      </w:pPr>
    </w:p>
    <w:p w14:paraId="153E1E04" w14:textId="77777777" w:rsidR="003A032B" w:rsidRPr="00D13C95" w:rsidRDefault="003A032B" w:rsidP="00D13C95">
      <w:pPr>
        <w:pStyle w:val="NoSpacing"/>
        <w:jc w:val="both"/>
        <w:rPr>
          <w:rFonts w:cs="Miriam"/>
        </w:rPr>
      </w:pPr>
      <w:r w:rsidRPr="00B80555">
        <w:rPr>
          <w:rFonts w:cs="Miriam"/>
          <w:b/>
        </w:rPr>
        <w:t>Docentes:</w:t>
      </w:r>
      <w:r w:rsidRPr="00D13C95">
        <w:rPr>
          <w:rFonts w:cs="Miriam"/>
        </w:rPr>
        <w:t xml:space="preserve"> Además de los derechos anteriormente citados, los docentes tienen los siguientes derechos:</w:t>
      </w:r>
    </w:p>
    <w:p w14:paraId="0B123315" w14:textId="77777777" w:rsidR="003A032B" w:rsidRPr="00D13C95" w:rsidRDefault="003A032B" w:rsidP="00053334">
      <w:pPr>
        <w:pStyle w:val="NoSpacing"/>
        <w:numPr>
          <w:ilvl w:val="0"/>
          <w:numId w:val="75"/>
        </w:numPr>
        <w:jc w:val="both"/>
        <w:rPr>
          <w:rFonts w:cs="Miriam"/>
        </w:rPr>
      </w:pPr>
      <w:r w:rsidRPr="00D13C95">
        <w:rPr>
          <w:rFonts w:cs="Miriam"/>
        </w:rPr>
        <w:t>Ascender en el Escalafón Nacional y en la escala interna del Colegio.</w:t>
      </w:r>
    </w:p>
    <w:p w14:paraId="543E65E0" w14:textId="77777777" w:rsidR="003A032B" w:rsidRPr="00D13C95" w:rsidRDefault="003A032B" w:rsidP="00053334">
      <w:pPr>
        <w:pStyle w:val="NoSpacing"/>
        <w:numPr>
          <w:ilvl w:val="0"/>
          <w:numId w:val="75"/>
        </w:numPr>
        <w:jc w:val="both"/>
        <w:rPr>
          <w:rFonts w:cs="Miriam"/>
        </w:rPr>
      </w:pPr>
      <w:r w:rsidRPr="00D13C95">
        <w:rPr>
          <w:rFonts w:cs="Miriam"/>
        </w:rPr>
        <w:t>Asociarse con fines profesionales, deportivos, culturales, científico</w:t>
      </w:r>
      <w:r w:rsidR="007912A5" w:rsidRPr="00D13C95">
        <w:rPr>
          <w:rFonts w:cs="Miriam"/>
        </w:rPr>
        <w:t xml:space="preserve">s, profesionales y humanitarios </w:t>
      </w:r>
      <w:r w:rsidRPr="00D13C95">
        <w:rPr>
          <w:rFonts w:cs="Miriam"/>
        </w:rPr>
        <w:t>y divulgar a los diferentes estamentos de la Institución los logros alcanzados.</w:t>
      </w:r>
    </w:p>
    <w:p w14:paraId="78D71385" w14:textId="77777777" w:rsidR="003A032B" w:rsidRDefault="003A032B" w:rsidP="00053334">
      <w:pPr>
        <w:pStyle w:val="NoSpacing"/>
        <w:numPr>
          <w:ilvl w:val="0"/>
          <w:numId w:val="75"/>
        </w:numPr>
        <w:jc w:val="both"/>
        <w:rPr>
          <w:rFonts w:cs="Miriam"/>
        </w:rPr>
      </w:pPr>
      <w:r w:rsidRPr="00D13C95">
        <w:rPr>
          <w:rFonts w:cs="Miriam"/>
        </w:rPr>
        <w:t>Elegir o ser elegidos como miembros del Consejo Directivo del Colegio.</w:t>
      </w:r>
    </w:p>
    <w:p w14:paraId="6E14CAA7" w14:textId="77777777" w:rsidR="00B80555" w:rsidRPr="00D13C95" w:rsidRDefault="00B80555" w:rsidP="00B80555">
      <w:pPr>
        <w:pStyle w:val="NoSpacing"/>
        <w:ind w:left="720"/>
        <w:jc w:val="both"/>
        <w:rPr>
          <w:rFonts w:cs="Miriam"/>
        </w:rPr>
      </w:pPr>
    </w:p>
    <w:p w14:paraId="2EAF53E4" w14:textId="77777777" w:rsidR="003A032B" w:rsidRDefault="003A032B" w:rsidP="00D13C95">
      <w:pPr>
        <w:pStyle w:val="NoSpacing"/>
        <w:jc w:val="both"/>
        <w:rPr>
          <w:rFonts w:cs="Miriam"/>
          <w:b/>
        </w:rPr>
      </w:pPr>
      <w:r w:rsidRPr="00D13C95">
        <w:rPr>
          <w:rFonts w:cs="Miriam"/>
          <w:b/>
        </w:rPr>
        <w:t>_7.2 DEBERES DE LOS EMPLEADOS</w:t>
      </w:r>
    </w:p>
    <w:p w14:paraId="173228F9" w14:textId="77777777" w:rsidR="00B80555" w:rsidRPr="00D13C95" w:rsidRDefault="00B80555" w:rsidP="00D13C95">
      <w:pPr>
        <w:pStyle w:val="NoSpacing"/>
        <w:jc w:val="both"/>
        <w:rPr>
          <w:rFonts w:cs="Miriam"/>
          <w:b/>
        </w:rPr>
      </w:pPr>
    </w:p>
    <w:p w14:paraId="7A5A9572" w14:textId="77777777" w:rsidR="003A032B" w:rsidRPr="00D13C95" w:rsidRDefault="003A032B" w:rsidP="00053334">
      <w:pPr>
        <w:pStyle w:val="NoSpacing"/>
        <w:numPr>
          <w:ilvl w:val="0"/>
          <w:numId w:val="76"/>
        </w:numPr>
        <w:jc w:val="both"/>
        <w:rPr>
          <w:rFonts w:cs="Miriam"/>
        </w:rPr>
      </w:pPr>
      <w:r w:rsidRPr="00D13C95">
        <w:rPr>
          <w:rFonts w:cs="Miriam"/>
        </w:rPr>
        <w:t>Cumplir con las obligaciones que se deriven de la Constitución Políti</w:t>
      </w:r>
      <w:r w:rsidR="007912A5" w:rsidRPr="00D13C95">
        <w:rPr>
          <w:rFonts w:cs="Miriam"/>
        </w:rPr>
        <w:t xml:space="preserve">ca y las Leyes de la República, </w:t>
      </w:r>
      <w:r w:rsidRPr="00D13C95">
        <w:rPr>
          <w:rFonts w:cs="Miriam"/>
        </w:rPr>
        <w:t>así como del Estatuto General de Docentes y demás normas y r</w:t>
      </w:r>
      <w:r w:rsidR="007912A5" w:rsidRPr="00D13C95">
        <w:rPr>
          <w:rFonts w:cs="Miriam"/>
        </w:rPr>
        <w:t xml:space="preserve">eglamentos internos del Colegio </w:t>
      </w:r>
      <w:r w:rsidRPr="00D13C95">
        <w:rPr>
          <w:rFonts w:cs="Miriam"/>
        </w:rPr>
        <w:t>y de su Sección.</w:t>
      </w:r>
    </w:p>
    <w:p w14:paraId="00243113" w14:textId="77777777" w:rsidR="003A032B" w:rsidRPr="00D13C95" w:rsidRDefault="003A032B" w:rsidP="00053334">
      <w:pPr>
        <w:pStyle w:val="NoSpacing"/>
        <w:numPr>
          <w:ilvl w:val="0"/>
          <w:numId w:val="76"/>
        </w:numPr>
        <w:jc w:val="both"/>
        <w:rPr>
          <w:rFonts w:cs="Miriam"/>
        </w:rPr>
      </w:pPr>
      <w:r w:rsidRPr="00D13C95">
        <w:rPr>
          <w:rFonts w:cs="Miriam"/>
        </w:rPr>
        <w:t>Abstenerse de ejercer actos de proselitismo o discriminación políti</w:t>
      </w:r>
      <w:r w:rsidR="007912A5" w:rsidRPr="00D13C95">
        <w:rPr>
          <w:rFonts w:cs="Miriam"/>
        </w:rPr>
        <w:t xml:space="preserve">ca, religiosa, racial o de otra </w:t>
      </w:r>
      <w:r w:rsidRPr="00D13C95">
        <w:rPr>
          <w:rFonts w:cs="Miriam"/>
        </w:rPr>
        <w:t>índole entre los colegas y estudiantes.</w:t>
      </w:r>
    </w:p>
    <w:p w14:paraId="077B66B8" w14:textId="77777777" w:rsidR="003A032B" w:rsidRPr="00D13C95" w:rsidRDefault="003A032B" w:rsidP="00053334">
      <w:pPr>
        <w:pStyle w:val="NoSpacing"/>
        <w:numPr>
          <w:ilvl w:val="0"/>
          <w:numId w:val="76"/>
        </w:numPr>
        <w:jc w:val="both"/>
        <w:rPr>
          <w:rFonts w:cs="Miriam"/>
        </w:rPr>
      </w:pPr>
      <w:r w:rsidRPr="00D13C95">
        <w:rPr>
          <w:rFonts w:cs="Miriam"/>
        </w:rPr>
        <w:t>Promover el sentido de pertenencia a la Institución, reflejan</w:t>
      </w:r>
      <w:r w:rsidR="007912A5" w:rsidRPr="00D13C95">
        <w:rPr>
          <w:rFonts w:cs="Miriam"/>
        </w:rPr>
        <w:t xml:space="preserve">do un comportamiento congruente </w:t>
      </w:r>
      <w:r w:rsidRPr="00D13C95">
        <w:rPr>
          <w:rFonts w:cs="Miriam"/>
        </w:rPr>
        <w:t>con su filosofía y valores.</w:t>
      </w:r>
    </w:p>
    <w:p w14:paraId="242058E5" w14:textId="77777777" w:rsidR="003A032B" w:rsidRPr="00D13C95" w:rsidRDefault="003A032B" w:rsidP="00053334">
      <w:pPr>
        <w:pStyle w:val="NoSpacing"/>
        <w:numPr>
          <w:ilvl w:val="0"/>
          <w:numId w:val="76"/>
        </w:numPr>
        <w:jc w:val="both"/>
        <w:rPr>
          <w:rFonts w:cs="Miriam"/>
        </w:rPr>
      </w:pPr>
      <w:r w:rsidRPr="00D13C95">
        <w:rPr>
          <w:rFonts w:cs="Miriam"/>
        </w:rPr>
        <w:t xml:space="preserve">Trabajar en forma integrada con los demás colegas, de tal manera que </w:t>
      </w:r>
      <w:r w:rsidR="007912A5" w:rsidRPr="00D13C95">
        <w:rPr>
          <w:rFonts w:cs="Miriam"/>
        </w:rPr>
        <w:t xml:space="preserve">propicie la unión, colaboración </w:t>
      </w:r>
      <w:r w:rsidRPr="00D13C95">
        <w:rPr>
          <w:rFonts w:cs="Miriam"/>
        </w:rPr>
        <w:t>y beneficio para la comunidad educativa.</w:t>
      </w:r>
    </w:p>
    <w:p w14:paraId="07FF05F4" w14:textId="77777777" w:rsidR="003A032B" w:rsidRPr="00D13C95" w:rsidRDefault="003A032B" w:rsidP="00053334">
      <w:pPr>
        <w:pStyle w:val="NoSpacing"/>
        <w:numPr>
          <w:ilvl w:val="0"/>
          <w:numId w:val="76"/>
        </w:numPr>
        <w:jc w:val="both"/>
        <w:rPr>
          <w:rFonts w:cs="Miriam"/>
        </w:rPr>
      </w:pPr>
      <w:r w:rsidRPr="00D13C95">
        <w:rPr>
          <w:rFonts w:cs="Miriam"/>
        </w:rPr>
        <w:t>No presentarse al Colegio bajo los efectos del alcohol, drogas y/o alucinógenos</w:t>
      </w:r>
    </w:p>
    <w:p w14:paraId="5D9411C8" w14:textId="77777777" w:rsidR="003A032B" w:rsidRPr="00D13C95" w:rsidRDefault="003A032B" w:rsidP="00053334">
      <w:pPr>
        <w:pStyle w:val="NoSpacing"/>
        <w:numPr>
          <w:ilvl w:val="0"/>
          <w:numId w:val="76"/>
        </w:numPr>
        <w:jc w:val="both"/>
        <w:rPr>
          <w:rFonts w:cs="Miriam"/>
        </w:rPr>
      </w:pPr>
      <w:r w:rsidRPr="00D13C95">
        <w:rPr>
          <w:rFonts w:cs="Miriam"/>
        </w:rPr>
        <w:t>Abstenerse de consumir o tener en su posesión licor, drogas nar</w:t>
      </w:r>
      <w:r w:rsidR="007912A5" w:rsidRPr="00D13C95">
        <w:rPr>
          <w:rFonts w:cs="Miriam"/>
        </w:rPr>
        <w:t xml:space="preserve">cóticas y/o alucinógenas en las </w:t>
      </w:r>
      <w:r w:rsidRPr="00D13C95">
        <w:rPr>
          <w:rFonts w:cs="Miriam"/>
        </w:rPr>
        <w:t>instalaciones del Colegio, o en actividades promocionadas por el Colegio dentro o fuera de él.</w:t>
      </w:r>
    </w:p>
    <w:p w14:paraId="147B0754" w14:textId="77777777" w:rsidR="003A032B" w:rsidRPr="00D13C95" w:rsidRDefault="003A032B" w:rsidP="00053334">
      <w:pPr>
        <w:pStyle w:val="NoSpacing"/>
        <w:numPr>
          <w:ilvl w:val="0"/>
          <w:numId w:val="76"/>
        </w:numPr>
        <w:jc w:val="both"/>
        <w:rPr>
          <w:rFonts w:cs="Miriam"/>
        </w:rPr>
      </w:pPr>
      <w:r w:rsidRPr="00D13C95">
        <w:rPr>
          <w:rFonts w:cs="Miriam"/>
        </w:rPr>
        <w:t>Abstenerse de fumar en los predios de la Institución o en actividade</w:t>
      </w:r>
      <w:r w:rsidR="007912A5" w:rsidRPr="00D13C95">
        <w:rPr>
          <w:rFonts w:cs="Miriam"/>
        </w:rPr>
        <w:t xml:space="preserve">s con estudiantes promocionadas </w:t>
      </w:r>
      <w:r w:rsidRPr="00D13C95">
        <w:rPr>
          <w:rFonts w:cs="Miriam"/>
        </w:rPr>
        <w:t>por el Colegio dentro o fuera de él.</w:t>
      </w:r>
    </w:p>
    <w:p w14:paraId="4ED4DF42" w14:textId="77777777" w:rsidR="003A032B" w:rsidRPr="00D13C95" w:rsidRDefault="003A032B" w:rsidP="00053334">
      <w:pPr>
        <w:pStyle w:val="NoSpacing"/>
        <w:numPr>
          <w:ilvl w:val="0"/>
          <w:numId w:val="76"/>
        </w:numPr>
        <w:jc w:val="both"/>
        <w:rPr>
          <w:rFonts w:cs="Miriam"/>
        </w:rPr>
      </w:pPr>
      <w:r w:rsidRPr="00D13C95">
        <w:rPr>
          <w:rFonts w:cs="Miriam"/>
        </w:rPr>
        <w:t>Abstenerse de administrar medicamentos de cualquier naturalez</w:t>
      </w:r>
      <w:r w:rsidR="007912A5" w:rsidRPr="00D13C95">
        <w:rPr>
          <w:rFonts w:cs="Miriam"/>
        </w:rPr>
        <w:t xml:space="preserve">a a los estudiantes, a menos de </w:t>
      </w:r>
      <w:r w:rsidRPr="00D13C95">
        <w:rPr>
          <w:rFonts w:cs="Miriam"/>
        </w:rPr>
        <w:t>contar con autorización escrita del Departamento Médico.</w:t>
      </w:r>
    </w:p>
    <w:p w14:paraId="5785B43A" w14:textId="77777777" w:rsidR="003A032B" w:rsidRPr="00D13C95" w:rsidRDefault="003A032B" w:rsidP="00053334">
      <w:pPr>
        <w:pStyle w:val="NoSpacing"/>
        <w:numPr>
          <w:ilvl w:val="0"/>
          <w:numId w:val="76"/>
        </w:numPr>
        <w:jc w:val="both"/>
        <w:rPr>
          <w:rFonts w:cs="Miriam"/>
        </w:rPr>
      </w:pPr>
      <w:r w:rsidRPr="00D13C95">
        <w:rPr>
          <w:rFonts w:cs="Miriam"/>
        </w:rPr>
        <w:t>Utilizar prendas de vestir apropiadas para su posición. Abstener</w:t>
      </w:r>
      <w:r w:rsidR="007912A5" w:rsidRPr="00D13C95">
        <w:rPr>
          <w:rFonts w:cs="Miriam"/>
        </w:rPr>
        <w:t xml:space="preserve">se de usar: blue-jeans, shorts, </w:t>
      </w:r>
      <w:r w:rsidRPr="00D13C95">
        <w:rPr>
          <w:rFonts w:cs="Miriam"/>
        </w:rPr>
        <w:t>minifaldas, camisetas con propaganda, ropas que dejen al descubie</w:t>
      </w:r>
      <w:r w:rsidR="007912A5" w:rsidRPr="00D13C95">
        <w:rPr>
          <w:rFonts w:cs="Miriam"/>
        </w:rPr>
        <w:t xml:space="preserve">rto hombros y espalda, vestidos </w:t>
      </w:r>
      <w:r w:rsidRPr="00D13C95">
        <w:rPr>
          <w:rFonts w:cs="Miriam"/>
        </w:rPr>
        <w:t>o blusas transparentes, pantalones de fatiga y sudaderas, zapatos t</w:t>
      </w:r>
      <w:r w:rsidR="007912A5" w:rsidRPr="00D13C95">
        <w:rPr>
          <w:rFonts w:cs="Miriam"/>
        </w:rPr>
        <w:t xml:space="preserve">enis o chanclas de caucho. Toda </w:t>
      </w:r>
      <w:r w:rsidRPr="00D13C95">
        <w:rPr>
          <w:rFonts w:cs="Miriam"/>
        </w:rPr>
        <w:t>excepción para actividades específicas, será aprobada por el Jefe respectivo.</w:t>
      </w:r>
    </w:p>
    <w:p w14:paraId="3F5FF953" w14:textId="77777777" w:rsidR="003A032B" w:rsidRPr="00D13C95" w:rsidRDefault="003A032B" w:rsidP="00053334">
      <w:pPr>
        <w:pStyle w:val="NoSpacing"/>
        <w:numPr>
          <w:ilvl w:val="0"/>
          <w:numId w:val="76"/>
        </w:numPr>
        <w:jc w:val="both"/>
        <w:rPr>
          <w:rFonts w:cs="Miriam"/>
        </w:rPr>
      </w:pPr>
      <w:r w:rsidRPr="00D13C95">
        <w:rPr>
          <w:rFonts w:cs="Miriam"/>
        </w:rPr>
        <w:t xml:space="preserve">Tratar respetuosamente a los miembros de la comunidad </w:t>
      </w:r>
      <w:r w:rsidR="007912A5" w:rsidRPr="00D13C95">
        <w:rPr>
          <w:rFonts w:cs="Miriam"/>
        </w:rPr>
        <w:t xml:space="preserve">educativa dentro y fuera de sus </w:t>
      </w:r>
      <w:r w:rsidRPr="00D13C95">
        <w:rPr>
          <w:rFonts w:cs="Miriam"/>
        </w:rPr>
        <w:t>instalaciones.</w:t>
      </w:r>
    </w:p>
    <w:p w14:paraId="5FECC057" w14:textId="77777777" w:rsidR="003A032B" w:rsidRPr="00D13C95" w:rsidRDefault="003A032B" w:rsidP="00053334">
      <w:pPr>
        <w:pStyle w:val="NoSpacing"/>
        <w:numPr>
          <w:ilvl w:val="0"/>
          <w:numId w:val="76"/>
        </w:numPr>
        <w:jc w:val="both"/>
        <w:rPr>
          <w:rFonts w:cs="Miriam"/>
        </w:rPr>
      </w:pPr>
      <w:r w:rsidRPr="00D13C95">
        <w:rPr>
          <w:rFonts w:cs="Miriam"/>
        </w:rPr>
        <w:t>Cumplir con los horarios establecidos y no salir del Colegio durante la</w:t>
      </w:r>
      <w:r w:rsidR="007912A5" w:rsidRPr="00D13C95">
        <w:rPr>
          <w:rFonts w:cs="Miriam"/>
        </w:rPr>
        <w:t xml:space="preserve"> jornada diaria sin permiso del </w:t>
      </w:r>
      <w:r w:rsidRPr="00D13C95">
        <w:rPr>
          <w:rFonts w:cs="Miriam"/>
        </w:rPr>
        <w:t>Jefe de la Sección o jefe inmediato.</w:t>
      </w:r>
    </w:p>
    <w:p w14:paraId="189BA59F" w14:textId="77777777" w:rsidR="003A032B" w:rsidRPr="00D13C95" w:rsidRDefault="003A032B" w:rsidP="00053334">
      <w:pPr>
        <w:pStyle w:val="NoSpacing"/>
        <w:numPr>
          <w:ilvl w:val="0"/>
          <w:numId w:val="76"/>
        </w:numPr>
        <w:jc w:val="both"/>
        <w:rPr>
          <w:rFonts w:cs="Miriam"/>
        </w:rPr>
      </w:pPr>
      <w:r w:rsidRPr="00D13C95">
        <w:rPr>
          <w:rFonts w:cs="Miriam"/>
        </w:rPr>
        <w:t>Ser leal a la Institución y brindar juicios críticos y posibles soluciones que ayuden al mejoram</w:t>
      </w:r>
      <w:r w:rsidR="007912A5" w:rsidRPr="00D13C95">
        <w:rPr>
          <w:rFonts w:cs="Miriam"/>
        </w:rPr>
        <w:t xml:space="preserve">iento </w:t>
      </w:r>
      <w:r w:rsidRPr="00D13C95">
        <w:rPr>
          <w:rFonts w:cs="Miriam"/>
        </w:rPr>
        <w:t>de la misma.</w:t>
      </w:r>
    </w:p>
    <w:p w14:paraId="262D7A56" w14:textId="77777777" w:rsidR="003A032B" w:rsidRPr="00D13C95" w:rsidRDefault="003A032B" w:rsidP="00053334">
      <w:pPr>
        <w:pStyle w:val="NoSpacing"/>
        <w:numPr>
          <w:ilvl w:val="0"/>
          <w:numId w:val="76"/>
        </w:numPr>
        <w:jc w:val="both"/>
        <w:rPr>
          <w:rFonts w:cs="Miriam"/>
        </w:rPr>
      </w:pPr>
      <w:r w:rsidRPr="00D13C95">
        <w:rPr>
          <w:rFonts w:cs="Miriam"/>
        </w:rPr>
        <w:t xml:space="preserve">Cumplir con los lineamientos de la Política de administración de los </w:t>
      </w:r>
      <w:r w:rsidR="007912A5" w:rsidRPr="00D13C95">
        <w:rPr>
          <w:rFonts w:cs="Miriam"/>
        </w:rPr>
        <w:t xml:space="preserve">sistemas de información (ITPCS- </w:t>
      </w:r>
      <w:r w:rsidRPr="00D13C95">
        <w:rPr>
          <w:rFonts w:cs="Miriam"/>
        </w:rPr>
        <w:t>PD-02).</w:t>
      </w:r>
    </w:p>
    <w:p w14:paraId="39BB0A36" w14:textId="77777777" w:rsidR="003A032B" w:rsidRDefault="003A032B" w:rsidP="00053334">
      <w:pPr>
        <w:pStyle w:val="NoSpacing"/>
        <w:numPr>
          <w:ilvl w:val="0"/>
          <w:numId w:val="76"/>
        </w:numPr>
        <w:jc w:val="both"/>
        <w:rPr>
          <w:rFonts w:cs="Miriam"/>
        </w:rPr>
      </w:pPr>
      <w:r w:rsidRPr="00D13C95">
        <w:rPr>
          <w:rFonts w:cs="Miriam"/>
        </w:rPr>
        <w:t>Guardar estricta confidencialidad sobre la información y datos</w:t>
      </w:r>
      <w:r w:rsidR="007912A5" w:rsidRPr="00D13C95">
        <w:rPr>
          <w:rFonts w:cs="Miriam"/>
        </w:rPr>
        <w:t xml:space="preserve"> propiedad del Colegio que sean </w:t>
      </w:r>
      <w:r w:rsidRPr="00D13C95">
        <w:rPr>
          <w:rFonts w:cs="Miriam"/>
        </w:rPr>
        <w:t>de su conocimiento por motivo de sus funciones y/o responsabilid</w:t>
      </w:r>
      <w:r w:rsidR="007912A5" w:rsidRPr="00D13C95">
        <w:rPr>
          <w:rFonts w:cs="Miriam"/>
        </w:rPr>
        <w:t xml:space="preserve">ades definidas en el perfil del </w:t>
      </w:r>
      <w:r w:rsidRPr="00D13C95">
        <w:rPr>
          <w:rFonts w:cs="Miriam"/>
        </w:rPr>
        <w:t>cargo, tal y como lo estable la ley 1581 de 2012 para la protecci</w:t>
      </w:r>
      <w:r w:rsidR="007912A5" w:rsidRPr="00D13C95">
        <w:rPr>
          <w:rFonts w:cs="Miriam"/>
        </w:rPr>
        <w:t xml:space="preserve">ón de datos personales. En caso </w:t>
      </w:r>
      <w:r w:rsidRPr="00D13C95">
        <w:rPr>
          <w:rFonts w:cs="Miriam"/>
        </w:rPr>
        <w:t>de infracción a esta confidencialidad es acreedor del pago de los daños y perjuicios caus</w:t>
      </w:r>
      <w:r w:rsidR="007912A5" w:rsidRPr="00D13C95">
        <w:rPr>
          <w:rFonts w:cs="Miriam"/>
        </w:rPr>
        <w:t xml:space="preserve">ados a </w:t>
      </w:r>
      <w:r w:rsidRPr="00D13C95">
        <w:rPr>
          <w:rFonts w:cs="Miriam"/>
        </w:rPr>
        <w:t>la Corporación Colegio Colombo Británico, sin perjuicio de las a</w:t>
      </w:r>
      <w:r w:rsidR="007912A5" w:rsidRPr="00D13C95">
        <w:rPr>
          <w:rFonts w:cs="Miriam"/>
        </w:rPr>
        <w:t xml:space="preserve">cciones penales y laborales que </w:t>
      </w:r>
      <w:r w:rsidRPr="00D13C95">
        <w:rPr>
          <w:rFonts w:cs="Miriam"/>
        </w:rPr>
        <w:t>pudieran corresponder.</w:t>
      </w:r>
    </w:p>
    <w:p w14:paraId="578392B5" w14:textId="77777777" w:rsidR="00B80555" w:rsidRPr="00D13C95" w:rsidRDefault="00B80555" w:rsidP="00B80555">
      <w:pPr>
        <w:pStyle w:val="NoSpacing"/>
        <w:ind w:left="720"/>
        <w:jc w:val="both"/>
        <w:rPr>
          <w:rFonts w:cs="Miriam"/>
        </w:rPr>
      </w:pPr>
    </w:p>
    <w:p w14:paraId="6DA00277" w14:textId="77777777" w:rsidR="003A032B" w:rsidRPr="00D13C95" w:rsidRDefault="003A032B" w:rsidP="00D13C95">
      <w:pPr>
        <w:pStyle w:val="NoSpacing"/>
        <w:jc w:val="both"/>
        <w:rPr>
          <w:rFonts w:cs="Miriam"/>
        </w:rPr>
      </w:pPr>
      <w:r w:rsidRPr="007D5351">
        <w:rPr>
          <w:rFonts w:cs="Miriam"/>
          <w:b/>
        </w:rPr>
        <w:t>Deberes de los Docentes:</w:t>
      </w:r>
      <w:r w:rsidRPr="00D13C95">
        <w:rPr>
          <w:rFonts w:cs="Miriam"/>
        </w:rPr>
        <w:t xml:space="preserve"> Además de los deberes antes citados, los docente</w:t>
      </w:r>
      <w:r w:rsidR="007912A5" w:rsidRPr="00D13C95">
        <w:rPr>
          <w:rFonts w:cs="Miriam"/>
        </w:rPr>
        <w:t xml:space="preserve">s tienen los siguientes deberes </w:t>
      </w:r>
      <w:r w:rsidRPr="00D13C95">
        <w:rPr>
          <w:rFonts w:cs="Miriam"/>
        </w:rPr>
        <w:t>específicos:</w:t>
      </w:r>
    </w:p>
    <w:p w14:paraId="2E8B91D5" w14:textId="77777777" w:rsidR="003A032B" w:rsidRPr="00D13C95" w:rsidRDefault="003A032B" w:rsidP="00053334">
      <w:pPr>
        <w:pStyle w:val="NoSpacing"/>
        <w:numPr>
          <w:ilvl w:val="0"/>
          <w:numId w:val="77"/>
        </w:numPr>
        <w:jc w:val="both"/>
        <w:rPr>
          <w:rFonts w:cs="Miriam"/>
        </w:rPr>
      </w:pPr>
      <w:r w:rsidRPr="00D13C95">
        <w:rPr>
          <w:rFonts w:cs="Miriam"/>
        </w:rPr>
        <w:t xml:space="preserve">Cumplir con lo establecido en el formato de competencia de </w:t>
      </w:r>
      <w:r w:rsidR="007912A5" w:rsidRPr="00D13C95">
        <w:rPr>
          <w:rFonts w:cs="Miriam"/>
        </w:rPr>
        <w:t xml:space="preserve">cargos docentes publicado en el </w:t>
      </w:r>
      <w:r w:rsidRPr="00D13C95">
        <w:rPr>
          <w:rFonts w:cs="Miriam"/>
        </w:rPr>
        <w:t>sistema de gestión de calidad.</w:t>
      </w:r>
    </w:p>
    <w:p w14:paraId="3B6662EF" w14:textId="77777777" w:rsidR="003A032B" w:rsidRPr="004C570B" w:rsidRDefault="003A032B" w:rsidP="00053334">
      <w:pPr>
        <w:pStyle w:val="NoSpacing"/>
        <w:numPr>
          <w:ilvl w:val="0"/>
          <w:numId w:val="77"/>
        </w:numPr>
        <w:jc w:val="both"/>
        <w:rPr>
          <w:rFonts w:cs="Miriam"/>
        </w:rPr>
      </w:pPr>
      <w:r w:rsidRPr="00D13C95">
        <w:rPr>
          <w:rFonts w:cs="Miriam"/>
        </w:rPr>
        <w:t>Contribuir a la construcción y aplicación del manual de convivencia y el Proyecto Educativo</w:t>
      </w:r>
      <w:r w:rsidR="004C570B">
        <w:rPr>
          <w:rFonts w:cs="Miriam"/>
        </w:rPr>
        <w:t xml:space="preserve"> </w:t>
      </w:r>
      <w:r w:rsidRPr="004C570B">
        <w:rPr>
          <w:rFonts w:cs="Miriam"/>
        </w:rPr>
        <w:t>Institucional (PEI).</w:t>
      </w:r>
    </w:p>
    <w:p w14:paraId="61EE3A65" w14:textId="77777777" w:rsidR="003A032B" w:rsidRPr="00D13C95" w:rsidRDefault="003A032B" w:rsidP="00053334">
      <w:pPr>
        <w:pStyle w:val="NoSpacing"/>
        <w:numPr>
          <w:ilvl w:val="0"/>
          <w:numId w:val="77"/>
        </w:numPr>
        <w:jc w:val="both"/>
        <w:rPr>
          <w:rFonts w:cs="Miriam"/>
        </w:rPr>
      </w:pPr>
      <w:r w:rsidRPr="00D13C95">
        <w:rPr>
          <w:rFonts w:cs="Miriam"/>
        </w:rPr>
        <w:t>Participar del proceso de establecimiento de las normas disciplinaria</w:t>
      </w:r>
      <w:r w:rsidR="007912A5" w:rsidRPr="00D13C95">
        <w:rPr>
          <w:rFonts w:cs="Miriam"/>
        </w:rPr>
        <w:t xml:space="preserve">s del Colegio, de su difusión y </w:t>
      </w:r>
      <w:r w:rsidRPr="00D13C95">
        <w:rPr>
          <w:rFonts w:cs="Miriam"/>
        </w:rPr>
        <w:t>de la vigilancia de su cumplimiento.</w:t>
      </w:r>
    </w:p>
    <w:p w14:paraId="0B433127" w14:textId="77777777" w:rsidR="003A032B" w:rsidRPr="00D13C95" w:rsidRDefault="003A032B" w:rsidP="00053334">
      <w:pPr>
        <w:pStyle w:val="NoSpacing"/>
        <w:numPr>
          <w:ilvl w:val="0"/>
          <w:numId w:val="77"/>
        </w:numPr>
        <w:jc w:val="both"/>
        <w:rPr>
          <w:rFonts w:cs="Miriam"/>
        </w:rPr>
      </w:pPr>
      <w:r w:rsidRPr="00D13C95">
        <w:rPr>
          <w:rFonts w:cs="Miriam"/>
        </w:rPr>
        <w:t>Identificar, reportar y realizar el seguimiento a los casos de aco</w:t>
      </w:r>
      <w:r w:rsidR="007912A5" w:rsidRPr="00D13C95">
        <w:rPr>
          <w:rFonts w:cs="Miriam"/>
        </w:rPr>
        <w:t xml:space="preserve">so escolar, violencia escolar y </w:t>
      </w:r>
      <w:r w:rsidRPr="00D13C95">
        <w:rPr>
          <w:rFonts w:cs="Miriam"/>
        </w:rPr>
        <w:t xml:space="preserve">vulneración de derechos sexuales y reproductivos que afecten a </w:t>
      </w:r>
      <w:r w:rsidR="007912A5" w:rsidRPr="00D13C95">
        <w:rPr>
          <w:rFonts w:cs="Miriam"/>
        </w:rPr>
        <w:t xml:space="preserve">estudiantes. Si la situación de </w:t>
      </w:r>
      <w:r w:rsidRPr="00D13C95">
        <w:rPr>
          <w:rFonts w:cs="Miriam"/>
        </w:rPr>
        <w:t>intimidación de la que tienen conocimiento se hace a través de</w:t>
      </w:r>
      <w:r w:rsidR="007912A5" w:rsidRPr="00D13C95">
        <w:rPr>
          <w:rFonts w:cs="Miriam"/>
        </w:rPr>
        <w:t xml:space="preserve"> medios electrónicos igualmente </w:t>
      </w:r>
      <w:r w:rsidRPr="00D13C95">
        <w:rPr>
          <w:rFonts w:cs="Miriam"/>
        </w:rPr>
        <w:t>deberá reportar al comité de convivencia para activar el protocolo respectivo.</w:t>
      </w:r>
    </w:p>
    <w:p w14:paraId="2BC14D55" w14:textId="77777777" w:rsidR="003A032B" w:rsidRPr="00D13C95" w:rsidRDefault="003A032B" w:rsidP="00053334">
      <w:pPr>
        <w:pStyle w:val="NoSpacing"/>
        <w:numPr>
          <w:ilvl w:val="0"/>
          <w:numId w:val="77"/>
        </w:numPr>
        <w:jc w:val="both"/>
        <w:rPr>
          <w:rFonts w:cs="Miriam"/>
        </w:rPr>
      </w:pPr>
      <w:r w:rsidRPr="00D13C95">
        <w:rPr>
          <w:rFonts w:cs="Miriam"/>
        </w:rPr>
        <w:t xml:space="preserve">Transformar las prácticas pedagógicas para contribuir a </w:t>
      </w:r>
      <w:r w:rsidR="007912A5" w:rsidRPr="00D13C95">
        <w:rPr>
          <w:rFonts w:cs="Miriam"/>
        </w:rPr>
        <w:t xml:space="preserve">la construcción de ambientes de </w:t>
      </w:r>
      <w:r w:rsidRPr="00D13C95">
        <w:rPr>
          <w:rFonts w:cs="Miriam"/>
        </w:rPr>
        <w:t>aprendizajes democráticos y tolerantes que potencien la participa</w:t>
      </w:r>
      <w:r w:rsidR="007912A5" w:rsidRPr="00D13C95">
        <w:rPr>
          <w:rFonts w:cs="Miriam"/>
        </w:rPr>
        <w:t xml:space="preserve">ción, la construcción colectiva </w:t>
      </w:r>
      <w:r w:rsidRPr="00D13C95">
        <w:rPr>
          <w:rFonts w:cs="Miriam"/>
        </w:rPr>
        <w:t>de estrategias para la resolución de conflictos, el respeto a la d</w:t>
      </w:r>
      <w:r w:rsidR="007912A5" w:rsidRPr="00D13C95">
        <w:rPr>
          <w:rFonts w:cs="Miriam"/>
        </w:rPr>
        <w:t xml:space="preserve">ignidad humana, a la vida, a la </w:t>
      </w:r>
      <w:r w:rsidRPr="00D13C95">
        <w:rPr>
          <w:rFonts w:cs="Miriam"/>
        </w:rPr>
        <w:t>integridad física y moral de los estudiantes.</w:t>
      </w:r>
    </w:p>
    <w:p w14:paraId="31C07725" w14:textId="77777777" w:rsidR="003A032B" w:rsidRPr="00D13C95" w:rsidRDefault="003A032B" w:rsidP="00053334">
      <w:pPr>
        <w:pStyle w:val="NoSpacing"/>
        <w:numPr>
          <w:ilvl w:val="0"/>
          <w:numId w:val="77"/>
        </w:numPr>
        <w:jc w:val="both"/>
        <w:rPr>
          <w:rFonts w:cs="Miriam"/>
        </w:rPr>
      </w:pPr>
      <w:r w:rsidRPr="00D13C95">
        <w:rPr>
          <w:rFonts w:cs="Miriam"/>
        </w:rPr>
        <w:t>Participar de los procesos de actualización y de formación do</w:t>
      </w:r>
      <w:r w:rsidR="007912A5" w:rsidRPr="00D13C95">
        <w:rPr>
          <w:rFonts w:cs="Miriam"/>
        </w:rPr>
        <w:t xml:space="preserve">cente y de evaluación del clima </w:t>
      </w:r>
      <w:r w:rsidRPr="00D13C95">
        <w:rPr>
          <w:rFonts w:cs="Miriam"/>
        </w:rPr>
        <w:t>escolar del establecimiento educativo.</w:t>
      </w:r>
    </w:p>
    <w:p w14:paraId="3FA781EF" w14:textId="77777777" w:rsidR="003A032B" w:rsidRPr="00D13C95" w:rsidRDefault="003A032B" w:rsidP="00053334">
      <w:pPr>
        <w:pStyle w:val="NoSpacing"/>
        <w:numPr>
          <w:ilvl w:val="0"/>
          <w:numId w:val="77"/>
        </w:numPr>
        <w:jc w:val="both"/>
        <w:rPr>
          <w:rFonts w:cs="Miriam"/>
        </w:rPr>
      </w:pPr>
      <w:r w:rsidRPr="00D13C95">
        <w:rPr>
          <w:rFonts w:cs="Miriam"/>
        </w:rPr>
        <w:t>Ejercer la actividad académica con honestidad y responsabili</w:t>
      </w:r>
      <w:r w:rsidR="007912A5" w:rsidRPr="00D13C95">
        <w:rPr>
          <w:rFonts w:cs="Miriam"/>
        </w:rPr>
        <w:t xml:space="preserve">dad intelectual, respetando las </w:t>
      </w:r>
      <w:r w:rsidRPr="00D13C95">
        <w:rPr>
          <w:rFonts w:cs="Miriam"/>
        </w:rPr>
        <w:t>diferentes opiniones.</w:t>
      </w:r>
    </w:p>
    <w:p w14:paraId="18309035" w14:textId="77777777" w:rsidR="003A032B" w:rsidRPr="00D13C95" w:rsidRDefault="003A032B" w:rsidP="00053334">
      <w:pPr>
        <w:pStyle w:val="NoSpacing"/>
        <w:numPr>
          <w:ilvl w:val="0"/>
          <w:numId w:val="77"/>
        </w:numPr>
        <w:jc w:val="both"/>
        <w:rPr>
          <w:rFonts w:cs="Miriam"/>
        </w:rPr>
      </w:pPr>
      <w:r w:rsidRPr="00D13C95">
        <w:rPr>
          <w:rFonts w:cs="Miriam"/>
        </w:rPr>
        <w:t>Participar en las reuniones de docentes y en las actividades acad</w:t>
      </w:r>
      <w:r w:rsidR="007912A5" w:rsidRPr="00D13C95">
        <w:rPr>
          <w:rFonts w:cs="Miriam"/>
        </w:rPr>
        <w:t xml:space="preserve">émico-administrativas, para las </w:t>
      </w:r>
      <w:r w:rsidRPr="00D13C95">
        <w:rPr>
          <w:rFonts w:cs="Miriam"/>
        </w:rPr>
        <w:t>cuales fueren requeridos.</w:t>
      </w:r>
    </w:p>
    <w:p w14:paraId="1A1907B0" w14:textId="77777777" w:rsidR="003A032B" w:rsidRPr="00D13C95" w:rsidRDefault="003A032B" w:rsidP="00053334">
      <w:pPr>
        <w:pStyle w:val="NoSpacing"/>
        <w:numPr>
          <w:ilvl w:val="0"/>
          <w:numId w:val="77"/>
        </w:numPr>
        <w:jc w:val="both"/>
        <w:rPr>
          <w:rFonts w:cs="Miriam"/>
        </w:rPr>
      </w:pPr>
      <w:r w:rsidRPr="00D13C95">
        <w:rPr>
          <w:rFonts w:cs="Miriam"/>
        </w:rPr>
        <w:t>Desarrollar los cursos asignados de acuerdo con los programas c</w:t>
      </w:r>
      <w:r w:rsidR="007912A5" w:rsidRPr="00D13C95">
        <w:rPr>
          <w:rFonts w:cs="Miriam"/>
        </w:rPr>
        <w:t xml:space="preserve">urriculares del Colegio y según </w:t>
      </w:r>
      <w:r w:rsidRPr="00D13C95">
        <w:rPr>
          <w:rFonts w:cs="Miriam"/>
        </w:rPr>
        <w:t>los calendarios establecidos asumiendo las responsabilidades que esto implica.</w:t>
      </w:r>
    </w:p>
    <w:p w14:paraId="4D48BAE3" w14:textId="77777777" w:rsidR="003A032B" w:rsidRPr="004C570B" w:rsidRDefault="003A032B" w:rsidP="00053334">
      <w:pPr>
        <w:pStyle w:val="NoSpacing"/>
        <w:numPr>
          <w:ilvl w:val="0"/>
          <w:numId w:val="77"/>
        </w:numPr>
        <w:jc w:val="both"/>
        <w:rPr>
          <w:rFonts w:cs="Miriam"/>
        </w:rPr>
      </w:pPr>
      <w:r w:rsidRPr="00D13C95">
        <w:rPr>
          <w:rFonts w:cs="Miriam"/>
        </w:rPr>
        <w:t>Inculcar en los estudiantes el respeto por a los valores históricos y culturales de Colombia, Gran</w:t>
      </w:r>
      <w:r w:rsidR="004C570B">
        <w:rPr>
          <w:rFonts w:cs="Miriam"/>
        </w:rPr>
        <w:t xml:space="preserve"> </w:t>
      </w:r>
      <w:r w:rsidRPr="004C570B">
        <w:rPr>
          <w:rFonts w:cs="Miriam"/>
        </w:rPr>
        <w:t>Bretaña y el mundo.</w:t>
      </w:r>
    </w:p>
    <w:p w14:paraId="7A366908" w14:textId="77777777" w:rsidR="003A032B" w:rsidRPr="004C570B" w:rsidRDefault="003A032B" w:rsidP="00053334">
      <w:pPr>
        <w:pStyle w:val="NoSpacing"/>
        <w:numPr>
          <w:ilvl w:val="0"/>
          <w:numId w:val="77"/>
        </w:numPr>
        <w:jc w:val="both"/>
        <w:rPr>
          <w:rFonts w:cs="Miriam"/>
        </w:rPr>
      </w:pPr>
      <w:r w:rsidRPr="00D13C95">
        <w:rPr>
          <w:rFonts w:cs="Miriam"/>
        </w:rPr>
        <w:t>Desarrollar actividades como homenaje a los símbolos patrios, actividades extracurriculares,</w:t>
      </w:r>
      <w:r w:rsidR="004C570B">
        <w:rPr>
          <w:rFonts w:cs="Miriam"/>
        </w:rPr>
        <w:t xml:space="preserve"> </w:t>
      </w:r>
      <w:r w:rsidRPr="004C570B">
        <w:rPr>
          <w:rFonts w:cs="Miriam"/>
        </w:rPr>
        <w:t>CASAS o suplencias</w:t>
      </w:r>
    </w:p>
    <w:p w14:paraId="14685E8E" w14:textId="77777777" w:rsidR="003A032B" w:rsidRPr="00D13C95" w:rsidRDefault="003A032B" w:rsidP="00053334">
      <w:pPr>
        <w:pStyle w:val="NoSpacing"/>
        <w:numPr>
          <w:ilvl w:val="0"/>
          <w:numId w:val="77"/>
        </w:numPr>
        <w:jc w:val="both"/>
        <w:rPr>
          <w:rFonts w:cs="Miriam"/>
        </w:rPr>
      </w:pPr>
      <w:r w:rsidRPr="00D13C95">
        <w:rPr>
          <w:rFonts w:cs="Miriam"/>
        </w:rPr>
        <w:t>Mantener al día los libros de seguimiento de sus estudiantes</w:t>
      </w:r>
    </w:p>
    <w:p w14:paraId="030030CD" w14:textId="77777777" w:rsidR="003A032B" w:rsidRPr="00D13C95" w:rsidRDefault="003A032B" w:rsidP="00053334">
      <w:pPr>
        <w:pStyle w:val="NoSpacing"/>
        <w:numPr>
          <w:ilvl w:val="0"/>
          <w:numId w:val="77"/>
        </w:numPr>
        <w:jc w:val="both"/>
        <w:rPr>
          <w:rFonts w:cs="Miriam"/>
        </w:rPr>
      </w:pPr>
      <w:r w:rsidRPr="00D13C95">
        <w:rPr>
          <w:rFonts w:cs="Miriam"/>
        </w:rPr>
        <w:t>Realizar las evaluaciones académicas programadas en cada dep</w:t>
      </w:r>
      <w:r w:rsidR="007912A5" w:rsidRPr="00D13C95">
        <w:rPr>
          <w:rFonts w:cs="Miriam"/>
        </w:rPr>
        <w:t xml:space="preserve">artamento y dar a conocer a los </w:t>
      </w:r>
      <w:r w:rsidRPr="00D13C95">
        <w:rPr>
          <w:rFonts w:cs="Miriam"/>
        </w:rPr>
        <w:t>estudiantes los resultados de sus reportes evaluativos antes de</w:t>
      </w:r>
      <w:r w:rsidR="007912A5" w:rsidRPr="00D13C95">
        <w:rPr>
          <w:rFonts w:cs="Miriam"/>
        </w:rPr>
        <w:t xml:space="preserve"> ser pasadas a los informes que </w:t>
      </w:r>
      <w:r w:rsidRPr="00D13C95">
        <w:rPr>
          <w:rFonts w:cs="Miriam"/>
        </w:rPr>
        <w:t>irán al computador.</w:t>
      </w:r>
    </w:p>
    <w:p w14:paraId="395CD954" w14:textId="77777777" w:rsidR="003A032B" w:rsidRPr="004C570B" w:rsidRDefault="003A032B" w:rsidP="00053334">
      <w:pPr>
        <w:pStyle w:val="NoSpacing"/>
        <w:numPr>
          <w:ilvl w:val="0"/>
          <w:numId w:val="77"/>
        </w:numPr>
        <w:jc w:val="both"/>
        <w:rPr>
          <w:rFonts w:cs="Miriam"/>
        </w:rPr>
      </w:pPr>
      <w:r w:rsidRPr="00D13C95">
        <w:rPr>
          <w:rFonts w:cs="Miriam"/>
        </w:rPr>
        <w:t>Cumplir con la entrega de los informes, preparadores de clase, registro anual de valoración, libro</w:t>
      </w:r>
      <w:r w:rsidR="004C570B">
        <w:rPr>
          <w:rFonts w:cs="Miriam"/>
        </w:rPr>
        <w:t xml:space="preserve"> </w:t>
      </w:r>
      <w:r w:rsidRPr="004C570B">
        <w:rPr>
          <w:rFonts w:cs="Miriam"/>
        </w:rPr>
        <w:t>de seguimiento del estudiante y demás materiales con cuya e</w:t>
      </w:r>
      <w:r w:rsidR="007912A5" w:rsidRPr="004C570B">
        <w:rPr>
          <w:rFonts w:cs="Miriam"/>
        </w:rPr>
        <w:t xml:space="preserve">laboración se haya comprometido </w:t>
      </w:r>
      <w:r w:rsidRPr="004C570B">
        <w:rPr>
          <w:rFonts w:cs="Miriam"/>
        </w:rPr>
        <w:t>según los plazos planificados en el “Calendario Lectivo Escolar” vigente o según instrucciones del</w:t>
      </w:r>
      <w:r w:rsidR="008334FE" w:rsidRPr="004C570B">
        <w:rPr>
          <w:rFonts w:cs="Miriam"/>
        </w:rPr>
        <w:t xml:space="preserve"> </w:t>
      </w:r>
      <w:r w:rsidRPr="004C570B">
        <w:rPr>
          <w:rFonts w:cs="Miriam"/>
        </w:rPr>
        <w:t>respectivo Jefe de Sección.</w:t>
      </w:r>
    </w:p>
    <w:p w14:paraId="3A0A2F7B" w14:textId="77777777" w:rsidR="003A032B" w:rsidRPr="00D13C95" w:rsidRDefault="003A032B" w:rsidP="00053334">
      <w:pPr>
        <w:pStyle w:val="NoSpacing"/>
        <w:numPr>
          <w:ilvl w:val="0"/>
          <w:numId w:val="77"/>
        </w:numPr>
        <w:jc w:val="both"/>
        <w:rPr>
          <w:rFonts w:cs="Miriam"/>
        </w:rPr>
      </w:pPr>
      <w:r w:rsidRPr="00D13C95">
        <w:rPr>
          <w:rFonts w:cs="Miriam"/>
        </w:rPr>
        <w:t>Los informes de los estudiantes, así como también los documen</w:t>
      </w:r>
      <w:r w:rsidR="008334FE" w:rsidRPr="00D13C95">
        <w:rPr>
          <w:rFonts w:cs="Miriam"/>
        </w:rPr>
        <w:t xml:space="preserve">tos oficiales de la Institución </w:t>
      </w:r>
      <w:r w:rsidRPr="00D13C95">
        <w:rPr>
          <w:rFonts w:cs="Miriam"/>
        </w:rPr>
        <w:t>deben elaborarse o redactarse preferiblemente dentro del Colegio.</w:t>
      </w:r>
    </w:p>
    <w:p w14:paraId="33CC427F" w14:textId="77777777" w:rsidR="003A032B" w:rsidRPr="00D13C95" w:rsidRDefault="003A032B" w:rsidP="00053334">
      <w:pPr>
        <w:pStyle w:val="NoSpacing"/>
        <w:numPr>
          <w:ilvl w:val="0"/>
          <w:numId w:val="77"/>
        </w:numPr>
        <w:jc w:val="both"/>
        <w:rPr>
          <w:rFonts w:cs="Miriam"/>
        </w:rPr>
      </w:pPr>
      <w:r w:rsidRPr="00D13C95">
        <w:rPr>
          <w:rFonts w:cs="Miriam"/>
        </w:rPr>
        <w:t>Corregir y/o revisar con los estudiantes sus evaluaciones.</w:t>
      </w:r>
    </w:p>
    <w:p w14:paraId="3E1FE08C" w14:textId="77777777" w:rsidR="003A032B" w:rsidRPr="00D13C95" w:rsidRDefault="003A032B" w:rsidP="00053334">
      <w:pPr>
        <w:pStyle w:val="NoSpacing"/>
        <w:numPr>
          <w:ilvl w:val="0"/>
          <w:numId w:val="77"/>
        </w:numPr>
        <w:jc w:val="both"/>
        <w:rPr>
          <w:rFonts w:cs="Miriam"/>
        </w:rPr>
      </w:pPr>
      <w:r w:rsidRPr="00D13C95">
        <w:rPr>
          <w:rFonts w:cs="Miriam"/>
        </w:rPr>
        <w:t>Llamar a lista diariamente al principio del día y mantener</w:t>
      </w:r>
      <w:r w:rsidR="008334FE" w:rsidRPr="00D13C95">
        <w:rPr>
          <w:rFonts w:cs="Miriam"/>
        </w:rPr>
        <w:t xml:space="preserve"> un registro de asistencia cuya </w:t>
      </w:r>
      <w:r w:rsidRPr="00D13C95">
        <w:rPr>
          <w:rFonts w:cs="Miriam"/>
        </w:rPr>
        <w:t>información se trasladará a las calificaciones intermedias y semestrales.</w:t>
      </w:r>
    </w:p>
    <w:p w14:paraId="67F62F9A" w14:textId="77777777" w:rsidR="003A032B" w:rsidRPr="00D13C95" w:rsidRDefault="003A032B" w:rsidP="00053334">
      <w:pPr>
        <w:pStyle w:val="NoSpacing"/>
        <w:numPr>
          <w:ilvl w:val="0"/>
          <w:numId w:val="77"/>
        </w:numPr>
        <w:jc w:val="both"/>
        <w:rPr>
          <w:rFonts w:cs="Miriam"/>
        </w:rPr>
      </w:pPr>
      <w:r w:rsidRPr="00D13C95">
        <w:rPr>
          <w:rFonts w:cs="Miriam"/>
        </w:rPr>
        <w:t>Citar a los padres de familia cuando sea necesario, con previa notificación al Jefe de Sección</w:t>
      </w:r>
      <w:r w:rsidR="008334FE" w:rsidRPr="00D13C95">
        <w:rPr>
          <w:rFonts w:cs="Miriam"/>
        </w:rPr>
        <w:t xml:space="preserve"> o </w:t>
      </w:r>
      <w:r w:rsidRPr="00D13C95">
        <w:rPr>
          <w:rFonts w:cs="Miriam"/>
        </w:rPr>
        <w:t>su Asistente</w:t>
      </w:r>
    </w:p>
    <w:p w14:paraId="6A8D117E" w14:textId="77777777" w:rsidR="003A032B" w:rsidRPr="004C570B" w:rsidRDefault="003A032B" w:rsidP="00053334">
      <w:pPr>
        <w:pStyle w:val="NoSpacing"/>
        <w:numPr>
          <w:ilvl w:val="0"/>
          <w:numId w:val="77"/>
        </w:numPr>
        <w:jc w:val="both"/>
        <w:rPr>
          <w:rFonts w:cs="Miriam"/>
        </w:rPr>
      </w:pPr>
      <w:r w:rsidRPr="00D13C95">
        <w:rPr>
          <w:rFonts w:cs="Miriam"/>
        </w:rPr>
        <w:t>No dar clases particulares pagadas dentro o fuera de la Institución, a cualquier estudiante del</w:t>
      </w:r>
      <w:r w:rsidR="004C570B">
        <w:rPr>
          <w:rFonts w:cs="Miriam"/>
        </w:rPr>
        <w:t xml:space="preserve"> </w:t>
      </w:r>
      <w:r w:rsidRPr="004C570B">
        <w:rPr>
          <w:rFonts w:cs="Miriam"/>
        </w:rPr>
        <w:t>Colegio, salvo excepciones expresas autorizadas por los Jefes de las secciones académicas del</w:t>
      </w:r>
      <w:r w:rsidR="004C570B" w:rsidRPr="004C570B">
        <w:rPr>
          <w:rFonts w:cs="Miriam"/>
        </w:rPr>
        <w:t xml:space="preserve"> </w:t>
      </w:r>
      <w:r w:rsidRPr="004C570B">
        <w:rPr>
          <w:rFonts w:cs="Miriam"/>
        </w:rPr>
        <w:t>Colegio.</w:t>
      </w:r>
    </w:p>
    <w:p w14:paraId="40E4F3DA" w14:textId="77777777" w:rsidR="003A032B" w:rsidRPr="00D13C95" w:rsidRDefault="003A032B" w:rsidP="00053334">
      <w:pPr>
        <w:pStyle w:val="NoSpacing"/>
        <w:numPr>
          <w:ilvl w:val="0"/>
          <w:numId w:val="77"/>
        </w:numPr>
        <w:jc w:val="both"/>
        <w:rPr>
          <w:rFonts w:cs="Miriam"/>
        </w:rPr>
      </w:pPr>
      <w:r w:rsidRPr="00D13C95">
        <w:rPr>
          <w:rFonts w:cs="Miriam"/>
        </w:rPr>
        <w:t>La resolución de conflictos, el respeto a la dignidad humana, a la</w:t>
      </w:r>
      <w:r w:rsidR="008334FE" w:rsidRPr="00D13C95">
        <w:rPr>
          <w:rFonts w:cs="Miriam"/>
        </w:rPr>
        <w:t xml:space="preserve"> vida, a la integridad física y </w:t>
      </w:r>
      <w:r w:rsidRPr="00D13C95">
        <w:rPr>
          <w:rFonts w:cs="Miriam"/>
        </w:rPr>
        <w:t>moral de los estudiantes.</w:t>
      </w:r>
    </w:p>
    <w:p w14:paraId="2A6BCD4F" w14:textId="77777777" w:rsidR="003A032B" w:rsidRPr="00D13C95" w:rsidRDefault="003A032B" w:rsidP="00053334">
      <w:pPr>
        <w:pStyle w:val="NoSpacing"/>
        <w:numPr>
          <w:ilvl w:val="0"/>
          <w:numId w:val="77"/>
        </w:numPr>
        <w:jc w:val="both"/>
        <w:rPr>
          <w:rFonts w:cs="Miriam"/>
        </w:rPr>
      </w:pPr>
      <w:r w:rsidRPr="00D13C95">
        <w:rPr>
          <w:rFonts w:cs="Miriam"/>
        </w:rPr>
        <w:t>Participar de los procesos de actualización y de formación do</w:t>
      </w:r>
      <w:r w:rsidR="008334FE" w:rsidRPr="00D13C95">
        <w:rPr>
          <w:rFonts w:cs="Miriam"/>
        </w:rPr>
        <w:t xml:space="preserve">cente y de evaluación del clima </w:t>
      </w:r>
      <w:r w:rsidRPr="00D13C95">
        <w:rPr>
          <w:rFonts w:cs="Miriam"/>
        </w:rPr>
        <w:t>escolar del establecimiento educativo.</w:t>
      </w:r>
    </w:p>
    <w:p w14:paraId="04B024BF" w14:textId="77777777" w:rsidR="003A032B" w:rsidRPr="00D13C95" w:rsidRDefault="003A032B" w:rsidP="00053334">
      <w:pPr>
        <w:pStyle w:val="NoSpacing"/>
        <w:numPr>
          <w:ilvl w:val="0"/>
          <w:numId w:val="77"/>
        </w:numPr>
        <w:jc w:val="both"/>
        <w:rPr>
          <w:rFonts w:cs="Miriam"/>
        </w:rPr>
      </w:pPr>
      <w:r w:rsidRPr="00D13C95">
        <w:rPr>
          <w:rFonts w:cs="Miriam"/>
        </w:rPr>
        <w:t>Ejercer la actividad académica con honestidad y responsabili</w:t>
      </w:r>
      <w:r w:rsidR="008334FE" w:rsidRPr="00D13C95">
        <w:rPr>
          <w:rFonts w:cs="Miriam"/>
        </w:rPr>
        <w:t xml:space="preserve">dad intelectual, respetando las </w:t>
      </w:r>
      <w:r w:rsidRPr="00D13C95">
        <w:rPr>
          <w:rFonts w:cs="Miriam"/>
        </w:rPr>
        <w:t>diferentes opiniones.</w:t>
      </w:r>
    </w:p>
    <w:p w14:paraId="747E6D14" w14:textId="77777777" w:rsidR="003A032B" w:rsidRPr="00D13C95" w:rsidRDefault="003A032B" w:rsidP="00053334">
      <w:pPr>
        <w:pStyle w:val="NoSpacing"/>
        <w:numPr>
          <w:ilvl w:val="0"/>
          <w:numId w:val="77"/>
        </w:numPr>
        <w:jc w:val="both"/>
        <w:rPr>
          <w:rFonts w:cs="Miriam"/>
        </w:rPr>
      </w:pPr>
      <w:r w:rsidRPr="00D13C95">
        <w:rPr>
          <w:rFonts w:cs="Miriam"/>
        </w:rPr>
        <w:t>Desarrollar los cursos asignados de acuerdo con los programas curriculares del Colegio y se</w:t>
      </w:r>
      <w:r w:rsidR="008334FE" w:rsidRPr="00D13C95">
        <w:rPr>
          <w:rFonts w:cs="Miriam"/>
        </w:rPr>
        <w:t xml:space="preserve">gún los </w:t>
      </w:r>
      <w:r w:rsidRPr="00D13C95">
        <w:rPr>
          <w:rFonts w:cs="Miriam"/>
        </w:rPr>
        <w:t>calendarios establecidos.</w:t>
      </w:r>
    </w:p>
    <w:p w14:paraId="312B9339" w14:textId="77777777" w:rsidR="003A032B" w:rsidRPr="00D13C95" w:rsidRDefault="003A032B" w:rsidP="00053334">
      <w:pPr>
        <w:pStyle w:val="NoSpacing"/>
        <w:numPr>
          <w:ilvl w:val="0"/>
          <w:numId w:val="77"/>
        </w:numPr>
        <w:jc w:val="both"/>
        <w:rPr>
          <w:rFonts w:cs="Miriam"/>
        </w:rPr>
      </w:pPr>
      <w:r w:rsidRPr="00D13C95">
        <w:rPr>
          <w:rFonts w:cs="Miriam"/>
        </w:rPr>
        <w:t>Realizar las evaluaciones académicas programadas en cada dep</w:t>
      </w:r>
      <w:r w:rsidR="004C570B">
        <w:rPr>
          <w:rFonts w:cs="Miriam"/>
        </w:rPr>
        <w:t xml:space="preserve">artamento y dar a conocer a los </w:t>
      </w:r>
      <w:r w:rsidRPr="00D13C95">
        <w:rPr>
          <w:rFonts w:cs="Miriam"/>
        </w:rPr>
        <w:t xml:space="preserve">estudiantes los resultados de sus reportes evaluativos antes de ser </w:t>
      </w:r>
      <w:r w:rsidR="008334FE" w:rsidRPr="00D13C95">
        <w:rPr>
          <w:rFonts w:cs="Miriam"/>
        </w:rPr>
        <w:t xml:space="preserve">pasadas a los informes que irán </w:t>
      </w:r>
      <w:r w:rsidRPr="00D13C95">
        <w:rPr>
          <w:rFonts w:cs="Miriam"/>
        </w:rPr>
        <w:t>al computador.</w:t>
      </w:r>
    </w:p>
    <w:p w14:paraId="6FBBCE64" w14:textId="77777777" w:rsidR="003A032B" w:rsidRPr="00D13C95" w:rsidRDefault="003A032B" w:rsidP="00053334">
      <w:pPr>
        <w:pStyle w:val="NoSpacing"/>
        <w:numPr>
          <w:ilvl w:val="0"/>
          <w:numId w:val="77"/>
        </w:numPr>
        <w:jc w:val="both"/>
        <w:rPr>
          <w:rFonts w:cs="Miriam"/>
        </w:rPr>
      </w:pPr>
      <w:r w:rsidRPr="00D13C95">
        <w:rPr>
          <w:rFonts w:cs="Miriam"/>
        </w:rPr>
        <w:t>Corregir y/o revisar con los estudiantes sus evaluaciones</w:t>
      </w:r>
    </w:p>
    <w:p w14:paraId="12E9C69F" w14:textId="6EA34095" w:rsidR="003A032B" w:rsidRPr="00D13C95" w:rsidRDefault="005116AB" w:rsidP="00053334">
      <w:pPr>
        <w:pStyle w:val="NoSpacing"/>
        <w:numPr>
          <w:ilvl w:val="0"/>
          <w:numId w:val="77"/>
        </w:numPr>
        <w:jc w:val="both"/>
        <w:rPr>
          <w:rFonts w:cs="Miriam"/>
        </w:rPr>
      </w:pPr>
      <w:ins w:id="1011" w:author="Diana Velazquez" w:date="2016-03-28T16:38:00Z">
        <w:r w:rsidRPr="005116AB">
          <w:rPr>
            <w:rFonts w:cs="Miriam"/>
            <w:strike/>
            <w:highlight w:val="lightGray"/>
            <w:rPrChange w:id="1012" w:author="Diana Velazquez" w:date="2016-03-28T16:39:00Z">
              <w:rPr>
                <w:rFonts w:cs="Miriam"/>
              </w:rPr>
            </w:rPrChange>
          </w:rPr>
          <w:t>No dar clases particulares pagadas dentro o fuera de la institución a cualquier estudiante del Colegio, salvo excepciones expresas autorizadas por los jefes de las Secciones acad</w:t>
        </w:r>
      </w:ins>
      <w:ins w:id="1013" w:author="Diana Velazquez" w:date="2016-03-28T16:39:00Z">
        <w:r w:rsidRPr="005116AB">
          <w:rPr>
            <w:rFonts w:cs="Miriam"/>
            <w:strike/>
            <w:highlight w:val="lightGray"/>
            <w:rPrChange w:id="1014" w:author="Diana Velazquez" w:date="2016-03-28T16:39:00Z">
              <w:rPr>
                <w:rFonts w:cs="Miriam"/>
              </w:rPr>
            </w:rPrChange>
          </w:rPr>
          <w:t>émicas del Colegio</w:t>
        </w:r>
      </w:ins>
      <w:commentRangeStart w:id="1015"/>
      <w:del w:id="1016" w:author="Portatil CCB" w:date="2016-02-25T11:06:00Z">
        <w:r w:rsidR="003A032B" w:rsidRPr="00D13C95" w:rsidDel="00725A02">
          <w:rPr>
            <w:rFonts w:cs="Miriam"/>
          </w:rPr>
          <w:delText>No dar clases particulares pagadas dentro o fuera de la Institución, a cu</w:delText>
        </w:r>
        <w:r w:rsidR="008334FE" w:rsidRPr="00D13C95" w:rsidDel="00725A02">
          <w:rPr>
            <w:rFonts w:cs="Miriam"/>
          </w:rPr>
          <w:delText xml:space="preserve">alquier estudiante del Colegio, </w:delText>
        </w:r>
        <w:r w:rsidR="003A032B" w:rsidRPr="00D13C95" w:rsidDel="00725A02">
          <w:rPr>
            <w:rFonts w:cs="Miriam"/>
          </w:rPr>
          <w:delText xml:space="preserve">salvo excepciones expresas autorizadas por los Jefes de las secciones académicas del </w:delText>
        </w:r>
        <w:commentRangeStart w:id="1017"/>
        <w:r w:rsidR="003A032B" w:rsidRPr="00D13C95" w:rsidDel="00725A02">
          <w:rPr>
            <w:rFonts w:cs="Miriam"/>
          </w:rPr>
          <w:delText>Colegio</w:delText>
        </w:r>
      </w:del>
      <w:commentRangeEnd w:id="1017"/>
      <w:r w:rsidR="00BD7554">
        <w:rPr>
          <w:rStyle w:val="CommentReference"/>
        </w:rPr>
        <w:commentReference w:id="1017"/>
      </w:r>
      <w:del w:id="1018" w:author="Portatil CCB" w:date="2016-02-25T11:06:00Z">
        <w:r w:rsidR="003A032B" w:rsidRPr="00D13C95" w:rsidDel="00725A02">
          <w:rPr>
            <w:rFonts w:cs="Miriam"/>
          </w:rPr>
          <w:delText>.</w:delText>
        </w:r>
      </w:del>
      <w:ins w:id="1019" w:author="Portatil CCB" w:date="2016-02-25T11:06:00Z">
        <w:r w:rsidR="00725A02">
          <w:rPr>
            <w:rFonts w:cs="Miriam"/>
          </w:rPr>
          <w:t>.</w:t>
        </w:r>
      </w:ins>
      <w:commentRangeEnd w:id="1015"/>
      <w:r w:rsidR="00A033FE">
        <w:rPr>
          <w:rStyle w:val="CommentReference"/>
        </w:rPr>
        <w:commentReference w:id="1015"/>
      </w:r>
    </w:p>
    <w:p w14:paraId="2D7571A4" w14:textId="77777777" w:rsidR="003A032B" w:rsidRDefault="003A032B" w:rsidP="00053334">
      <w:pPr>
        <w:pStyle w:val="NoSpacing"/>
        <w:numPr>
          <w:ilvl w:val="0"/>
          <w:numId w:val="77"/>
        </w:numPr>
        <w:jc w:val="both"/>
        <w:rPr>
          <w:rFonts w:cs="Miriam"/>
        </w:rPr>
      </w:pPr>
      <w:r w:rsidRPr="00D13C95">
        <w:rPr>
          <w:rFonts w:cs="Miriam"/>
        </w:rPr>
        <w:t xml:space="preserve">Velar por la norma y el comportamiento adecuado de los alumnos </w:t>
      </w:r>
      <w:r w:rsidR="008334FE" w:rsidRPr="00D13C95">
        <w:rPr>
          <w:rFonts w:cs="Miriam"/>
        </w:rPr>
        <w:t xml:space="preserve">en espacios diferentes al salón </w:t>
      </w:r>
      <w:r w:rsidRPr="00D13C95">
        <w:rPr>
          <w:rFonts w:cs="Miriam"/>
        </w:rPr>
        <w:t>de clase (cafetería, buses, etc.).</w:t>
      </w:r>
    </w:p>
    <w:p w14:paraId="0D957D0B" w14:textId="77777777" w:rsidR="004C570B" w:rsidRPr="00D13C95" w:rsidRDefault="004C570B" w:rsidP="004C570B">
      <w:pPr>
        <w:pStyle w:val="NoSpacing"/>
        <w:ind w:left="720"/>
        <w:jc w:val="both"/>
        <w:rPr>
          <w:rFonts w:cs="Miriam"/>
        </w:rPr>
      </w:pPr>
    </w:p>
    <w:p w14:paraId="3AEAC804" w14:textId="77777777" w:rsidR="003A032B" w:rsidRDefault="003A032B" w:rsidP="00D13C95">
      <w:pPr>
        <w:pStyle w:val="NoSpacing"/>
        <w:jc w:val="both"/>
        <w:rPr>
          <w:rFonts w:cs="Miriam"/>
          <w:b/>
        </w:rPr>
      </w:pPr>
      <w:r w:rsidRPr="00D13C95">
        <w:rPr>
          <w:rFonts w:cs="Miriam"/>
          <w:b/>
        </w:rPr>
        <w:t>_7.3 NORMAS</w:t>
      </w:r>
    </w:p>
    <w:p w14:paraId="5C08240F" w14:textId="77777777" w:rsidR="004C570B" w:rsidRPr="00D13C95" w:rsidRDefault="004C570B" w:rsidP="00D13C95">
      <w:pPr>
        <w:pStyle w:val="NoSpacing"/>
        <w:jc w:val="both"/>
        <w:rPr>
          <w:rFonts w:cs="Miriam"/>
          <w:b/>
        </w:rPr>
      </w:pPr>
    </w:p>
    <w:p w14:paraId="3F5C2ECA" w14:textId="77777777" w:rsidR="003A032B" w:rsidRDefault="003A032B" w:rsidP="00D13C95">
      <w:pPr>
        <w:pStyle w:val="NoSpacing"/>
        <w:jc w:val="both"/>
        <w:rPr>
          <w:rFonts w:cs="Miriam"/>
        </w:rPr>
      </w:pPr>
      <w:r w:rsidRPr="00D13C95">
        <w:rPr>
          <w:rFonts w:cs="Miriam"/>
        </w:rPr>
        <w:t>Además de todas las normas anteriores y siguientes, rige lo establecido en la Legislación Nacional, el</w:t>
      </w:r>
      <w:r w:rsidR="008334FE" w:rsidRPr="00D13C95">
        <w:rPr>
          <w:rFonts w:cs="Miriam"/>
        </w:rPr>
        <w:t xml:space="preserve"> </w:t>
      </w:r>
      <w:r w:rsidRPr="00D13C95">
        <w:rPr>
          <w:rFonts w:cs="Miriam"/>
        </w:rPr>
        <w:t>Reglamento Interno de Trabajo, el Contrato Individual de Trabajo y el Reglamento Docente.</w:t>
      </w:r>
    </w:p>
    <w:p w14:paraId="4E7BBEF8" w14:textId="77777777" w:rsidR="004C570B" w:rsidRDefault="004C570B" w:rsidP="00D13C95">
      <w:pPr>
        <w:pStyle w:val="NoSpacing"/>
        <w:jc w:val="both"/>
        <w:rPr>
          <w:rFonts w:cs="Miriam"/>
        </w:rPr>
      </w:pPr>
    </w:p>
    <w:p w14:paraId="7C5A03C9" w14:textId="5A02508E" w:rsidR="005116AB" w:rsidRDefault="005116AB">
      <w:pPr>
        <w:rPr>
          <w:ins w:id="1020" w:author="Diana Velazquez" w:date="2016-03-28T16:39:00Z"/>
          <w:rFonts w:cs="Miriam"/>
        </w:rPr>
      </w:pPr>
      <w:ins w:id="1021" w:author="Diana Velazquez" w:date="2016-03-28T16:39:00Z">
        <w:r>
          <w:rPr>
            <w:rFonts w:cs="Miriam"/>
          </w:rPr>
          <w:br w:type="page"/>
        </w:r>
      </w:ins>
    </w:p>
    <w:p w14:paraId="25D942BC" w14:textId="1AE1F666" w:rsidR="004C570B" w:rsidDel="005116AB" w:rsidRDefault="004C570B" w:rsidP="00D13C95">
      <w:pPr>
        <w:pStyle w:val="NoSpacing"/>
        <w:jc w:val="both"/>
        <w:rPr>
          <w:del w:id="1022" w:author="Diana Velazquez" w:date="2016-03-28T16:39:00Z"/>
          <w:rFonts w:cs="Miriam"/>
        </w:rPr>
      </w:pPr>
    </w:p>
    <w:p w14:paraId="2450321A" w14:textId="69B66132" w:rsidR="004C570B" w:rsidDel="005116AB" w:rsidRDefault="004C570B" w:rsidP="00D13C95">
      <w:pPr>
        <w:pStyle w:val="NoSpacing"/>
        <w:jc w:val="both"/>
        <w:rPr>
          <w:del w:id="1023" w:author="Diana Velazquez" w:date="2016-03-28T16:39:00Z"/>
          <w:rFonts w:cs="Miriam"/>
        </w:rPr>
      </w:pPr>
    </w:p>
    <w:p w14:paraId="339EE17E" w14:textId="14BBB992" w:rsidR="004C570B" w:rsidDel="005116AB" w:rsidRDefault="004C570B" w:rsidP="00D13C95">
      <w:pPr>
        <w:pStyle w:val="NoSpacing"/>
        <w:jc w:val="both"/>
        <w:rPr>
          <w:del w:id="1024" w:author="Diana Velazquez" w:date="2016-03-28T16:39:00Z"/>
          <w:rFonts w:cs="Miriam"/>
        </w:rPr>
      </w:pPr>
    </w:p>
    <w:p w14:paraId="713D74A3" w14:textId="00CAD9EE" w:rsidR="004C570B" w:rsidDel="005116AB" w:rsidRDefault="004C570B" w:rsidP="00D13C95">
      <w:pPr>
        <w:pStyle w:val="NoSpacing"/>
        <w:jc w:val="both"/>
        <w:rPr>
          <w:del w:id="1025" w:author="Diana Velazquez" w:date="2016-03-28T16:39:00Z"/>
          <w:rFonts w:cs="Miriam"/>
        </w:rPr>
      </w:pPr>
    </w:p>
    <w:p w14:paraId="5DB0978F" w14:textId="0117224F" w:rsidR="004C570B" w:rsidDel="005116AB" w:rsidRDefault="004C570B" w:rsidP="00D13C95">
      <w:pPr>
        <w:pStyle w:val="NoSpacing"/>
        <w:jc w:val="both"/>
        <w:rPr>
          <w:del w:id="1026" w:author="Diana Velazquez" w:date="2016-03-28T16:39:00Z"/>
          <w:rFonts w:cs="Miriam"/>
        </w:rPr>
      </w:pPr>
    </w:p>
    <w:p w14:paraId="5AB33D03" w14:textId="6F8BCF91" w:rsidR="004C570B" w:rsidDel="005116AB" w:rsidRDefault="004C570B" w:rsidP="00D13C95">
      <w:pPr>
        <w:pStyle w:val="NoSpacing"/>
        <w:jc w:val="both"/>
        <w:rPr>
          <w:del w:id="1027" w:author="Diana Velazquez" w:date="2016-03-28T16:39:00Z"/>
          <w:rFonts w:cs="Miriam"/>
        </w:rPr>
      </w:pPr>
    </w:p>
    <w:p w14:paraId="293883CB" w14:textId="61A6F315" w:rsidR="004C570B" w:rsidRPr="00D13C95" w:rsidDel="005116AB" w:rsidRDefault="004C570B" w:rsidP="00D13C95">
      <w:pPr>
        <w:pStyle w:val="NoSpacing"/>
        <w:jc w:val="both"/>
        <w:rPr>
          <w:del w:id="1028" w:author="Diana Velazquez" w:date="2016-03-28T16:39:00Z"/>
          <w:rFonts w:cs="Miriam"/>
        </w:rPr>
      </w:pPr>
    </w:p>
    <w:p w14:paraId="7824C534" w14:textId="77777777" w:rsidR="003A032B" w:rsidRDefault="003A032B" w:rsidP="004C570B">
      <w:pPr>
        <w:pStyle w:val="NoSpacing"/>
        <w:jc w:val="center"/>
        <w:rPr>
          <w:rFonts w:cs="Miriam"/>
        </w:rPr>
      </w:pPr>
      <w:r w:rsidRPr="004C570B">
        <w:rPr>
          <w:rFonts w:cs="Miriam"/>
        </w:rPr>
        <w:t>_</w:t>
      </w:r>
      <w:commentRangeStart w:id="1029"/>
      <w:r w:rsidRPr="004C570B">
        <w:rPr>
          <w:rFonts w:cs="Miriam"/>
        </w:rPr>
        <w:t>8 PADRES DE FAMILIA</w:t>
      </w:r>
      <w:commentRangeEnd w:id="1029"/>
      <w:r w:rsidR="00F75AAD">
        <w:rPr>
          <w:rStyle w:val="CommentReference"/>
        </w:rPr>
        <w:commentReference w:id="1029"/>
      </w:r>
    </w:p>
    <w:p w14:paraId="35AE6084" w14:textId="77777777" w:rsidR="004C570B" w:rsidRPr="004C570B" w:rsidRDefault="004C570B" w:rsidP="004C570B">
      <w:pPr>
        <w:pStyle w:val="NoSpacing"/>
        <w:jc w:val="center"/>
        <w:rPr>
          <w:rFonts w:cs="Miriam"/>
        </w:rPr>
      </w:pPr>
    </w:p>
    <w:p w14:paraId="7DB96EE8" w14:textId="77777777" w:rsidR="003A032B" w:rsidRDefault="003A032B" w:rsidP="00D13C95">
      <w:pPr>
        <w:pStyle w:val="NoSpacing"/>
        <w:jc w:val="both"/>
        <w:rPr>
          <w:rFonts w:cs="Miriam"/>
        </w:rPr>
      </w:pPr>
      <w:r w:rsidRPr="00D13C95">
        <w:rPr>
          <w:rFonts w:cs="Miriam"/>
        </w:rPr>
        <w:t>El CCB considera fundamental para el éxito en el proceso de formación de n</w:t>
      </w:r>
      <w:r w:rsidR="008334FE" w:rsidRPr="00D13C95">
        <w:rPr>
          <w:rFonts w:cs="Miriam"/>
        </w:rPr>
        <w:t xml:space="preserve">uestros estudiantes, el trabajo </w:t>
      </w:r>
      <w:r w:rsidRPr="00D13C95">
        <w:rPr>
          <w:rFonts w:cs="Miriam"/>
        </w:rPr>
        <w:t>en equipo con los padres de familia. Los padres de familia deben ap</w:t>
      </w:r>
      <w:r w:rsidR="008334FE" w:rsidRPr="00D13C95">
        <w:rPr>
          <w:rFonts w:cs="Miriam"/>
        </w:rPr>
        <w:t xml:space="preserve">oyar en forma activa el proceso </w:t>
      </w:r>
      <w:r w:rsidRPr="00D13C95">
        <w:rPr>
          <w:rFonts w:cs="Miriam"/>
        </w:rPr>
        <w:t>educativo de sus hijos.</w:t>
      </w:r>
    </w:p>
    <w:p w14:paraId="4DE0BB02" w14:textId="77777777" w:rsidR="004C570B" w:rsidRPr="00D13C95" w:rsidRDefault="004C570B" w:rsidP="00D13C95">
      <w:pPr>
        <w:pStyle w:val="NoSpacing"/>
        <w:jc w:val="both"/>
        <w:rPr>
          <w:rFonts w:cs="Miriam"/>
        </w:rPr>
      </w:pPr>
    </w:p>
    <w:p w14:paraId="417317F7" w14:textId="25F18C77" w:rsidR="003A032B" w:rsidRDefault="003A032B" w:rsidP="00D13C95">
      <w:pPr>
        <w:pStyle w:val="NoSpacing"/>
        <w:jc w:val="both"/>
        <w:rPr>
          <w:rFonts w:cs="Miriam"/>
        </w:rPr>
      </w:pPr>
      <w:r w:rsidRPr="00D13C95">
        <w:rPr>
          <w:rFonts w:cs="Miriam"/>
        </w:rPr>
        <w:t xml:space="preserve">Cuando los padres de familia se involucran en las instituciones educativas, </w:t>
      </w:r>
      <w:ins w:id="1030" w:author="Portatil CCB" w:date="2016-02-25T11:07:00Z">
        <w:r w:rsidR="00725A02" w:rsidRPr="005116AB">
          <w:rPr>
            <w:rFonts w:cs="Miriam"/>
            <w:highlight w:val="lightGray"/>
            <w:rPrChange w:id="1031" w:author="Diana Velazquez" w:date="2016-03-28T16:39:00Z">
              <w:rPr>
                <w:rFonts w:cs="Miriam"/>
              </w:rPr>
            </w:rPrChange>
          </w:rPr>
          <w:t>é</w:t>
        </w:r>
      </w:ins>
      <w:del w:id="1032" w:author="Portatil CCB" w:date="2016-02-25T11:07:00Z">
        <w:r w:rsidRPr="00D13C95" w:rsidDel="00725A02">
          <w:rPr>
            <w:rFonts w:cs="Miriam"/>
          </w:rPr>
          <w:delText>e</w:delText>
        </w:r>
      </w:del>
      <w:r w:rsidRPr="00D13C95">
        <w:rPr>
          <w:rFonts w:cs="Miriam"/>
        </w:rPr>
        <w:t>stas mejoran su calid</w:t>
      </w:r>
      <w:r w:rsidR="008334FE" w:rsidRPr="00D13C95">
        <w:rPr>
          <w:rFonts w:cs="Miriam"/>
        </w:rPr>
        <w:t xml:space="preserve">ad y el </w:t>
      </w:r>
      <w:r w:rsidRPr="00D13C95">
        <w:rPr>
          <w:rFonts w:cs="Miriam"/>
        </w:rPr>
        <w:t>desempeño académico de sus estudiantes. Los padres de familia tienen el d</w:t>
      </w:r>
      <w:r w:rsidR="008334FE" w:rsidRPr="00D13C95">
        <w:rPr>
          <w:rFonts w:cs="Miriam"/>
        </w:rPr>
        <w:t xml:space="preserve">erecho y el deber de participar </w:t>
      </w:r>
      <w:r w:rsidRPr="00D13C95">
        <w:rPr>
          <w:rFonts w:cs="Miriam"/>
        </w:rPr>
        <w:t>en el proceso de mejoramiento del Colegio.</w:t>
      </w:r>
    </w:p>
    <w:p w14:paraId="776B2935" w14:textId="77777777" w:rsidR="004C570B" w:rsidRPr="00D13C95" w:rsidRDefault="004C570B" w:rsidP="00D13C95">
      <w:pPr>
        <w:pStyle w:val="NoSpacing"/>
        <w:jc w:val="both"/>
        <w:rPr>
          <w:rFonts w:cs="Miriam"/>
        </w:rPr>
      </w:pPr>
    </w:p>
    <w:p w14:paraId="6518C539" w14:textId="77777777" w:rsidR="003A032B" w:rsidRPr="00D13C95" w:rsidRDefault="003A032B" w:rsidP="00D13C95">
      <w:pPr>
        <w:pStyle w:val="NoSpacing"/>
        <w:jc w:val="both"/>
        <w:rPr>
          <w:rFonts w:cs="Miriam"/>
        </w:rPr>
      </w:pPr>
      <w:r w:rsidRPr="00D13C95">
        <w:rPr>
          <w:rFonts w:cs="Miriam"/>
        </w:rPr>
        <w:t>Existen numerosas formas a través de las cuales pueden participar los padres de familia en el Colegio</w:t>
      </w:r>
    </w:p>
    <w:p w14:paraId="0252F600" w14:textId="77777777" w:rsidR="003A032B" w:rsidRDefault="003A032B" w:rsidP="00D13C95">
      <w:pPr>
        <w:pStyle w:val="NoSpacing"/>
        <w:jc w:val="both"/>
        <w:rPr>
          <w:rFonts w:cs="Miriam"/>
        </w:rPr>
      </w:pPr>
      <w:r w:rsidRPr="00D13C95">
        <w:rPr>
          <w:rFonts w:cs="Miriam"/>
        </w:rPr>
        <w:t>Colombo Británico, entre las cuales se encuentran:</w:t>
      </w:r>
    </w:p>
    <w:p w14:paraId="43B40CC1" w14:textId="77777777" w:rsidR="004C570B" w:rsidRPr="00D13C95" w:rsidRDefault="004C570B" w:rsidP="00D13C95">
      <w:pPr>
        <w:pStyle w:val="NoSpacing"/>
        <w:jc w:val="both"/>
        <w:rPr>
          <w:rFonts w:cs="Miriam"/>
        </w:rPr>
      </w:pPr>
    </w:p>
    <w:p w14:paraId="6D5A2F24" w14:textId="77777777" w:rsidR="003A032B" w:rsidRPr="007E52A2" w:rsidRDefault="003A032B" w:rsidP="00053334">
      <w:pPr>
        <w:pStyle w:val="NoSpacing"/>
        <w:numPr>
          <w:ilvl w:val="0"/>
          <w:numId w:val="62"/>
        </w:numPr>
        <w:jc w:val="both"/>
        <w:rPr>
          <w:rFonts w:cs="Miriam"/>
        </w:rPr>
      </w:pPr>
      <w:r w:rsidRPr="007E52A2">
        <w:rPr>
          <w:rFonts w:cs="Miriam"/>
          <w:b/>
        </w:rPr>
        <w:t>Reuniones con Padres:</w:t>
      </w:r>
      <w:r w:rsidRPr="00D13C95">
        <w:rPr>
          <w:rFonts w:cs="Miriam"/>
        </w:rPr>
        <w:t xml:space="preserve"> las reuniones con profesores y </w:t>
      </w:r>
      <w:r w:rsidR="008334FE" w:rsidRPr="00D13C95">
        <w:rPr>
          <w:rFonts w:cs="Miriam"/>
        </w:rPr>
        <w:t xml:space="preserve">otro personal académico del CCB </w:t>
      </w:r>
      <w:r w:rsidRPr="00D13C95">
        <w:rPr>
          <w:rFonts w:cs="Miriam"/>
        </w:rPr>
        <w:t>constituyen una importante oportunidad para trabajar en equipo</w:t>
      </w:r>
      <w:r w:rsidR="008334FE" w:rsidRPr="00D13C95">
        <w:rPr>
          <w:rFonts w:cs="Miriam"/>
        </w:rPr>
        <w:t xml:space="preserve"> en beneficio del desarrollo de </w:t>
      </w:r>
      <w:r w:rsidRPr="00D13C95">
        <w:rPr>
          <w:rFonts w:cs="Miriam"/>
        </w:rPr>
        <w:t>su hijo. El Colegio programa conferencias con todos los padres y</w:t>
      </w:r>
      <w:r w:rsidR="008334FE" w:rsidRPr="00D13C95">
        <w:rPr>
          <w:rFonts w:cs="Miriam"/>
        </w:rPr>
        <w:t xml:space="preserve"> estudiantes en cada una de las </w:t>
      </w:r>
      <w:r w:rsidRPr="00D13C95">
        <w:rPr>
          <w:rFonts w:cs="Miriam"/>
        </w:rPr>
        <w:t>entregas de informes. Es importante la asistencia puntual a estos</w:t>
      </w:r>
      <w:r w:rsidR="008334FE" w:rsidRPr="00D13C95">
        <w:rPr>
          <w:rFonts w:cs="Miriam"/>
        </w:rPr>
        <w:t xml:space="preserve"> eventos, teniendo en cuenta el </w:t>
      </w:r>
      <w:r w:rsidRPr="00D13C95">
        <w:rPr>
          <w:rFonts w:cs="Miriam"/>
        </w:rPr>
        <w:t xml:space="preserve">volumen de citas que se realizan en esos días. Cuando los padres o el Colegio deseen </w:t>
      </w:r>
      <w:r w:rsidR="008334FE" w:rsidRPr="00D13C95">
        <w:rPr>
          <w:rFonts w:cs="Miriam"/>
        </w:rPr>
        <w:t xml:space="preserve">realizar otras </w:t>
      </w:r>
      <w:r w:rsidRPr="00D13C95">
        <w:rPr>
          <w:rFonts w:cs="Miriam"/>
        </w:rPr>
        <w:t>reuniones durante el año, podrán acordar una cita para tal propósito a través de la oficina de la</w:t>
      </w:r>
      <w:r w:rsidR="007E52A2">
        <w:rPr>
          <w:rFonts w:cs="Miriam"/>
        </w:rPr>
        <w:t xml:space="preserve"> </w:t>
      </w:r>
      <w:r w:rsidRPr="007E52A2">
        <w:rPr>
          <w:rFonts w:cs="Miriam"/>
        </w:rPr>
        <w:t>Sección respectiva.</w:t>
      </w:r>
    </w:p>
    <w:p w14:paraId="37CF5F8E" w14:textId="77777777" w:rsidR="007E52A2" w:rsidRPr="00D13C95" w:rsidRDefault="007E52A2" w:rsidP="00D13C95">
      <w:pPr>
        <w:pStyle w:val="NoSpacing"/>
        <w:jc w:val="both"/>
        <w:rPr>
          <w:rFonts w:cs="Miriam"/>
        </w:rPr>
      </w:pPr>
    </w:p>
    <w:p w14:paraId="29919E95" w14:textId="77777777" w:rsidR="003A032B" w:rsidRPr="00D13C95" w:rsidRDefault="003A032B" w:rsidP="00053334">
      <w:pPr>
        <w:pStyle w:val="NoSpacing"/>
        <w:numPr>
          <w:ilvl w:val="0"/>
          <w:numId w:val="62"/>
        </w:numPr>
        <w:jc w:val="both"/>
        <w:rPr>
          <w:rFonts w:cs="Miriam"/>
        </w:rPr>
      </w:pPr>
      <w:r w:rsidRPr="007E52A2">
        <w:rPr>
          <w:rFonts w:cs="Miriam"/>
          <w:b/>
        </w:rPr>
        <w:t>Voluntariados:</w:t>
      </w:r>
      <w:r w:rsidRPr="00D13C95">
        <w:rPr>
          <w:rFonts w:cs="Miriam"/>
        </w:rPr>
        <w:t xml:space="preserve"> existen numerosos voluntariados en los cuales </w:t>
      </w:r>
      <w:r w:rsidR="008334FE" w:rsidRPr="00D13C95">
        <w:rPr>
          <w:rFonts w:cs="Miriam"/>
        </w:rPr>
        <w:t xml:space="preserve">pueden participar los padres de </w:t>
      </w:r>
      <w:r w:rsidRPr="00D13C95">
        <w:rPr>
          <w:rFonts w:cs="Miriam"/>
        </w:rPr>
        <w:t>familia, tales como:</w:t>
      </w:r>
    </w:p>
    <w:p w14:paraId="527D855B" w14:textId="64616E0A" w:rsidR="003A032B" w:rsidRPr="00D13C95" w:rsidRDefault="003A032B" w:rsidP="00053334">
      <w:pPr>
        <w:pStyle w:val="NoSpacing"/>
        <w:numPr>
          <w:ilvl w:val="0"/>
          <w:numId w:val="78"/>
        </w:numPr>
        <w:jc w:val="both"/>
        <w:rPr>
          <w:rFonts w:cs="Miriam"/>
          <w:lang w:val="en-US"/>
        </w:rPr>
      </w:pPr>
      <w:r w:rsidRPr="00D13C95">
        <w:rPr>
          <w:rFonts w:cs="Miriam"/>
          <w:lang w:val="en-US"/>
        </w:rPr>
        <w:t>Room Mothers: en Early Childhood (</w:t>
      </w:r>
      <w:commentRangeStart w:id="1033"/>
      <w:del w:id="1034" w:author="Portatil CCB" w:date="2016-02-29T22:49:00Z">
        <w:r w:rsidRPr="005116AB" w:rsidDel="00174AA6">
          <w:rPr>
            <w:rFonts w:cs="Miriam"/>
            <w:highlight w:val="lightGray"/>
            <w:lang w:val="en-US"/>
            <w:rPrChange w:id="1035" w:author="Diana Velazquez" w:date="2016-03-28T16:40:00Z">
              <w:rPr>
                <w:rFonts w:cs="Miriam"/>
                <w:lang w:val="en-US"/>
              </w:rPr>
            </w:rPrChange>
          </w:rPr>
          <w:delText xml:space="preserve">desde </w:delText>
        </w:r>
      </w:del>
      <w:ins w:id="1036" w:author="Portatil CCB" w:date="2016-02-29T22:49:00Z">
        <w:r w:rsidR="00174AA6" w:rsidRPr="005116AB">
          <w:rPr>
            <w:rFonts w:cs="Miriam"/>
            <w:highlight w:val="lightGray"/>
            <w:lang w:val="en-US"/>
            <w:rPrChange w:id="1037" w:author="Diana Velazquez" w:date="2016-03-28T16:40:00Z">
              <w:rPr>
                <w:rFonts w:cs="Miriam"/>
                <w:lang w:val="en-US"/>
              </w:rPr>
            </w:rPrChange>
          </w:rPr>
          <w:t xml:space="preserve">a partir de </w:t>
        </w:r>
      </w:ins>
      <w:commentRangeEnd w:id="1033"/>
      <w:r w:rsidR="00A033FE" w:rsidRPr="005116AB">
        <w:rPr>
          <w:rStyle w:val="CommentReference"/>
          <w:highlight w:val="lightGray"/>
          <w:rPrChange w:id="1038" w:author="Diana Velazquez" w:date="2016-03-28T16:40:00Z">
            <w:rPr>
              <w:rStyle w:val="CommentReference"/>
            </w:rPr>
          </w:rPrChange>
        </w:rPr>
        <w:commentReference w:id="1033"/>
      </w:r>
      <w:r w:rsidRPr="00D13C95">
        <w:rPr>
          <w:rFonts w:cs="Miriam"/>
          <w:lang w:val="en-US"/>
        </w:rPr>
        <w:t>Nursery) y Primaria.</w:t>
      </w:r>
    </w:p>
    <w:p w14:paraId="3471DBFC" w14:textId="650C3AEA" w:rsidR="003A032B" w:rsidRPr="00D13C95" w:rsidRDefault="003A032B" w:rsidP="00053334">
      <w:pPr>
        <w:pStyle w:val="NoSpacing"/>
        <w:numPr>
          <w:ilvl w:val="0"/>
          <w:numId w:val="78"/>
        </w:numPr>
        <w:jc w:val="both"/>
        <w:rPr>
          <w:rFonts w:cs="Miriam"/>
        </w:rPr>
      </w:pPr>
      <w:commentRangeStart w:id="1039"/>
      <w:del w:id="1040" w:author="Portatil CCB" w:date="2016-02-29T22:49:00Z">
        <w:r w:rsidRPr="00D13C95" w:rsidDel="00174AA6">
          <w:rPr>
            <w:rFonts w:cs="Miriam"/>
          </w:rPr>
          <w:delText>Asistentes de Lectura</w:delText>
        </w:r>
      </w:del>
      <w:ins w:id="1041" w:author="Portatil CCB" w:date="2016-02-29T22:49:00Z">
        <w:r w:rsidR="00174AA6">
          <w:rPr>
            <w:rFonts w:cs="Miriam"/>
          </w:rPr>
          <w:t>Padres Lectores</w:t>
        </w:r>
      </w:ins>
      <w:r w:rsidRPr="00D13C95">
        <w:rPr>
          <w:rFonts w:cs="Miriam"/>
        </w:rPr>
        <w:t xml:space="preserve"> en </w:t>
      </w:r>
      <w:ins w:id="1042" w:author="Portatil CCB" w:date="2016-02-25T11:09:00Z">
        <w:r w:rsidR="00EC2A6C" w:rsidRPr="005116AB">
          <w:rPr>
            <w:rFonts w:cs="Miriam"/>
            <w:highlight w:val="lightGray"/>
            <w:rPrChange w:id="1043" w:author="Diana Velazquez" w:date="2016-03-28T16:40:00Z">
              <w:rPr>
                <w:rFonts w:cs="Miriam"/>
              </w:rPr>
            </w:rPrChange>
          </w:rPr>
          <w:t>Early Childh</w:t>
        </w:r>
        <w:r w:rsidR="00725A02" w:rsidRPr="005116AB">
          <w:rPr>
            <w:rFonts w:cs="Miriam"/>
            <w:highlight w:val="lightGray"/>
            <w:rPrChange w:id="1044" w:author="Diana Velazquez" w:date="2016-03-28T16:40:00Z">
              <w:rPr>
                <w:rFonts w:cs="Miriam"/>
              </w:rPr>
            </w:rPrChange>
          </w:rPr>
          <w:t>ood</w:t>
        </w:r>
      </w:ins>
      <w:del w:id="1045" w:author="Portatil CCB" w:date="2016-02-25T11:09:00Z">
        <w:r w:rsidRPr="005116AB" w:rsidDel="00725A02">
          <w:rPr>
            <w:rFonts w:cs="Miriam"/>
            <w:highlight w:val="lightGray"/>
            <w:rPrChange w:id="1046" w:author="Diana Velazquez" w:date="2016-03-28T16:40:00Z">
              <w:rPr>
                <w:rFonts w:cs="Miriam"/>
              </w:rPr>
            </w:rPrChange>
          </w:rPr>
          <w:delText>Preprimaria</w:delText>
        </w:r>
      </w:del>
      <w:commentRangeEnd w:id="1039"/>
      <w:r w:rsidR="00A033FE" w:rsidRPr="005116AB">
        <w:rPr>
          <w:rStyle w:val="CommentReference"/>
          <w:highlight w:val="lightGray"/>
          <w:rPrChange w:id="1047" w:author="Diana Velazquez" w:date="2016-03-28T16:40:00Z">
            <w:rPr>
              <w:rStyle w:val="CommentReference"/>
            </w:rPr>
          </w:rPrChange>
        </w:rPr>
        <w:commentReference w:id="1039"/>
      </w:r>
      <w:r w:rsidRPr="005116AB">
        <w:rPr>
          <w:rFonts w:cs="Miriam"/>
          <w:highlight w:val="lightGray"/>
          <w:rPrChange w:id="1048" w:author="Diana Velazquez" w:date="2016-03-28T16:40:00Z">
            <w:rPr>
              <w:rFonts w:cs="Miriam"/>
            </w:rPr>
          </w:rPrChange>
        </w:rPr>
        <w:t>.</w:t>
      </w:r>
    </w:p>
    <w:p w14:paraId="0F1129EB" w14:textId="77777777" w:rsidR="003A032B" w:rsidRPr="00D13C95" w:rsidRDefault="003A032B" w:rsidP="00053334">
      <w:pPr>
        <w:pStyle w:val="NoSpacing"/>
        <w:numPr>
          <w:ilvl w:val="0"/>
          <w:numId w:val="78"/>
        </w:numPr>
        <w:jc w:val="both"/>
        <w:rPr>
          <w:rFonts w:cs="Miriam"/>
        </w:rPr>
      </w:pPr>
      <w:r w:rsidRPr="00D13C95">
        <w:rPr>
          <w:rFonts w:cs="Miriam"/>
        </w:rPr>
        <w:t>Conferencias a los estudiantes sobre temas profesionales o hobbies.</w:t>
      </w:r>
    </w:p>
    <w:p w14:paraId="2081C7E8" w14:textId="77777777" w:rsidR="003A032B" w:rsidRPr="00D13C95" w:rsidRDefault="003A032B" w:rsidP="00053334">
      <w:pPr>
        <w:pStyle w:val="NoSpacing"/>
        <w:numPr>
          <w:ilvl w:val="0"/>
          <w:numId w:val="78"/>
        </w:numPr>
        <w:jc w:val="both"/>
        <w:rPr>
          <w:rFonts w:cs="Miriam"/>
        </w:rPr>
      </w:pPr>
      <w:r w:rsidRPr="00D13C95">
        <w:rPr>
          <w:rFonts w:cs="Miriam"/>
        </w:rPr>
        <w:t>Acompañamiento en salidas pedagógicas.</w:t>
      </w:r>
    </w:p>
    <w:p w14:paraId="2DDED737" w14:textId="77777777" w:rsidR="003A032B" w:rsidRPr="00D13C95" w:rsidRDefault="003A032B" w:rsidP="00053334">
      <w:pPr>
        <w:pStyle w:val="NoSpacing"/>
        <w:numPr>
          <w:ilvl w:val="0"/>
          <w:numId w:val="78"/>
        </w:numPr>
        <w:jc w:val="both"/>
        <w:rPr>
          <w:rFonts w:cs="Miriam"/>
        </w:rPr>
      </w:pPr>
      <w:r w:rsidRPr="00D13C95">
        <w:rPr>
          <w:rFonts w:cs="Miriam"/>
        </w:rPr>
        <w:t>Elaboración de material didáctico, decoración y utilería para distintos eventos.</w:t>
      </w:r>
    </w:p>
    <w:p w14:paraId="58F31AD7" w14:textId="77777777" w:rsidR="007E52A2" w:rsidRDefault="007E52A2" w:rsidP="00D13C95">
      <w:pPr>
        <w:pStyle w:val="NoSpacing"/>
        <w:jc w:val="both"/>
        <w:rPr>
          <w:rFonts w:cs="Miriam"/>
        </w:rPr>
      </w:pPr>
    </w:p>
    <w:p w14:paraId="01599D59" w14:textId="77777777" w:rsidR="003A032B" w:rsidRPr="00D13C95" w:rsidRDefault="003A032B" w:rsidP="00D13C95">
      <w:pPr>
        <w:pStyle w:val="NoSpacing"/>
        <w:jc w:val="both"/>
        <w:rPr>
          <w:rFonts w:cs="Miriam"/>
        </w:rPr>
      </w:pPr>
      <w:r w:rsidRPr="00D13C95">
        <w:rPr>
          <w:rFonts w:cs="Miriam"/>
        </w:rPr>
        <w:t>Para participar en estos voluntariados basta con inscribirse en la oficina de la Sección.</w:t>
      </w:r>
    </w:p>
    <w:p w14:paraId="65F620BE" w14:textId="77777777" w:rsidR="007E52A2" w:rsidRDefault="007E52A2" w:rsidP="00D13C95">
      <w:pPr>
        <w:pStyle w:val="NoSpacing"/>
        <w:jc w:val="both"/>
        <w:rPr>
          <w:rFonts w:cs="Miriam"/>
        </w:rPr>
      </w:pPr>
    </w:p>
    <w:p w14:paraId="2E5308D2" w14:textId="77777777" w:rsidR="003A032B" w:rsidRPr="00D13C95" w:rsidRDefault="003A032B" w:rsidP="00D13C95">
      <w:pPr>
        <w:pStyle w:val="NoSpacing"/>
        <w:jc w:val="both"/>
        <w:rPr>
          <w:rFonts w:cs="Miriam"/>
        </w:rPr>
      </w:pPr>
      <w:r w:rsidRPr="00D13C95">
        <w:rPr>
          <w:rFonts w:cs="Miriam"/>
        </w:rPr>
        <w:t>Afiliarse a alguna de las organizaciones del CCB:</w:t>
      </w:r>
    </w:p>
    <w:p w14:paraId="42861F87" w14:textId="77777777" w:rsidR="007E52A2" w:rsidRDefault="003A032B" w:rsidP="00053334">
      <w:pPr>
        <w:pStyle w:val="NoSpacing"/>
        <w:numPr>
          <w:ilvl w:val="0"/>
          <w:numId w:val="79"/>
        </w:numPr>
        <w:jc w:val="both"/>
        <w:rPr>
          <w:rFonts w:cs="Miriam"/>
        </w:rPr>
      </w:pPr>
      <w:r w:rsidRPr="007E52A2">
        <w:rPr>
          <w:rFonts w:cs="Miriam"/>
          <w:b/>
        </w:rPr>
        <w:t>PTA (Parent Teacher Association):</w:t>
      </w:r>
      <w:r w:rsidRPr="00D13C95">
        <w:rPr>
          <w:rFonts w:cs="Miriam"/>
        </w:rPr>
        <w:t xml:space="preserve"> Asociación de Padres de Famili</w:t>
      </w:r>
      <w:r w:rsidR="007E52A2">
        <w:rPr>
          <w:rFonts w:cs="Miriam"/>
        </w:rPr>
        <w:t xml:space="preserve">a. Está conformado por un grupo </w:t>
      </w:r>
      <w:r w:rsidRPr="00D13C95">
        <w:rPr>
          <w:rFonts w:cs="Miriam"/>
        </w:rPr>
        <w:t>de voluntarias que tienen el propósito de promover el bienestar de los estudiantes y la integración</w:t>
      </w:r>
      <w:r w:rsidR="008334FE" w:rsidRPr="00D13C95">
        <w:rPr>
          <w:rFonts w:cs="Miriam"/>
        </w:rPr>
        <w:t xml:space="preserve"> </w:t>
      </w:r>
      <w:r w:rsidRPr="00D13C95">
        <w:rPr>
          <w:rFonts w:cs="Miriam"/>
        </w:rPr>
        <w:t>de la comunidad.</w:t>
      </w:r>
    </w:p>
    <w:p w14:paraId="2E746392" w14:textId="77777777" w:rsidR="007E52A2" w:rsidRDefault="003A032B" w:rsidP="00053334">
      <w:pPr>
        <w:pStyle w:val="NoSpacing"/>
        <w:numPr>
          <w:ilvl w:val="0"/>
          <w:numId w:val="79"/>
        </w:numPr>
        <w:jc w:val="both"/>
        <w:rPr>
          <w:rFonts w:cs="Miriam"/>
        </w:rPr>
      </w:pPr>
      <w:r w:rsidRPr="007E52A2">
        <w:rPr>
          <w:rFonts w:cs="Miriam"/>
          <w:b/>
        </w:rPr>
        <w:t>COS:</w:t>
      </w:r>
      <w:r w:rsidRPr="007E52A2">
        <w:rPr>
          <w:rFonts w:cs="Miriam"/>
        </w:rPr>
        <w:t xml:space="preserve"> Comité de Obra Social.</w:t>
      </w:r>
    </w:p>
    <w:p w14:paraId="421CB699" w14:textId="77777777" w:rsidR="003A032B" w:rsidRPr="007E52A2" w:rsidRDefault="003A032B" w:rsidP="00053334">
      <w:pPr>
        <w:pStyle w:val="NoSpacing"/>
        <w:numPr>
          <w:ilvl w:val="0"/>
          <w:numId w:val="79"/>
        </w:numPr>
        <w:jc w:val="both"/>
        <w:rPr>
          <w:rFonts w:cs="Miriam"/>
        </w:rPr>
      </w:pPr>
      <w:r w:rsidRPr="007E52A2">
        <w:rPr>
          <w:rFonts w:cs="Miriam"/>
          <w:b/>
        </w:rPr>
        <w:t xml:space="preserve">Asociación de Exalumnos: </w:t>
      </w:r>
      <w:r w:rsidRPr="007E52A2">
        <w:rPr>
          <w:rFonts w:cs="Miriam"/>
        </w:rPr>
        <w:t>Esta opción está abierta para todos los exalumnos del CCB.</w:t>
      </w:r>
    </w:p>
    <w:p w14:paraId="6295EE43" w14:textId="77777777" w:rsidR="003A032B" w:rsidRPr="00D13C95" w:rsidRDefault="003A032B" w:rsidP="007E52A2">
      <w:pPr>
        <w:pStyle w:val="NoSpacing"/>
        <w:ind w:left="720"/>
        <w:jc w:val="both"/>
        <w:rPr>
          <w:rFonts w:cs="Miriam"/>
        </w:rPr>
      </w:pPr>
      <w:r w:rsidRPr="007E52A2">
        <w:rPr>
          <w:rFonts w:cs="Miriam"/>
          <w:b/>
        </w:rPr>
        <w:t>Asistir a los Eventos Programados del Colegio,</w:t>
      </w:r>
      <w:r w:rsidRPr="00D13C95">
        <w:rPr>
          <w:rFonts w:cs="Miriam"/>
        </w:rPr>
        <w:t xml:space="preserve"> es </w:t>
      </w:r>
      <w:r w:rsidR="008334FE" w:rsidRPr="00D13C95">
        <w:rPr>
          <w:rFonts w:cs="Miriam"/>
        </w:rPr>
        <w:t xml:space="preserve">una de las formas en las cuales </w:t>
      </w:r>
      <w:r w:rsidRPr="00D13C95">
        <w:rPr>
          <w:rFonts w:cs="Miriam"/>
        </w:rPr>
        <w:t>le demostramos a nuestros hijos que valoramo</w:t>
      </w:r>
      <w:r w:rsidR="008334FE" w:rsidRPr="00D13C95">
        <w:rPr>
          <w:rFonts w:cs="Miriam"/>
        </w:rPr>
        <w:t xml:space="preserve">s su educación. Existe una gran </w:t>
      </w:r>
      <w:r w:rsidRPr="00D13C95">
        <w:rPr>
          <w:rFonts w:cs="Miriam"/>
        </w:rPr>
        <w:t>variedad de eventos programados a lo largo de</w:t>
      </w:r>
      <w:r w:rsidR="008334FE" w:rsidRPr="00D13C95">
        <w:rPr>
          <w:rFonts w:cs="Miriam"/>
        </w:rPr>
        <w:t xml:space="preserve">l año, tales como conferencias, </w:t>
      </w:r>
      <w:r w:rsidRPr="00D13C95">
        <w:rPr>
          <w:rFonts w:cs="Miriam"/>
        </w:rPr>
        <w:t>asambleas, presentaciones culturales (musicales, obras de</w:t>
      </w:r>
      <w:r w:rsidR="008334FE" w:rsidRPr="00D13C95">
        <w:rPr>
          <w:rFonts w:cs="Miriam"/>
        </w:rPr>
        <w:t xml:space="preserve"> teatro, festivales de poesía), </w:t>
      </w:r>
      <w:r w:rsidRPr="00D13C95">
        <w:rPr>
          <w:rFonts w:cs="Miriam"/>
        </w:rPr>
        <w:t>competencias deportivas, festival del PTA, celebración de la Inmaculada Concepción.</w:t>
      </w:r>
    </w:p>
    <w:p w14:paraId="2CE262A6" w14:textId="77777777" w:rsidR="003A032B" w:rsidRPr="00D13C95" w:rsidRDefault="003A032B" w:rsidP="007E52A2">
      <w:pPr>
        <w:pStyle w:val="NoSpacing"/>
        <w:ind w:left="720"/>
        <w:jc w:val="both"/>
        <w:rPr>
          <w:rFonts w:cs="Miriam"/>
        </w:rPr>
      </w:pPr>
      <w:r w:rsidRPr="00D13C95">
        <w:rPr>
          <w:rFonts w:cs="Miriam"/>
        </w:rPr>
        <w:t>Es importante estar atentos a las invitaciones a estos eventos a través del boletín escolar y ci</w:t>
      </w:r>
      <w:r w:rsidR="008334FE" w:rsidRPr="00D13C95">
        <w:rPr>
          <w:rFonts w:cs="Miriam"/>
        </w:rPr>
        <w:t xml:space="preserve">rculares </w:t>
      </w:r>
      <w:r w:rsidRPr="00D13C95">
        <w:rPr>
          <w:rFonts w:cs="Miriam"/>
        </w:rPr>
        <w:t>enviadas a casa impresas o a través del correo electrónico.</w:t>
      </w:r>
    </w:p>
    <w:p w14:paraId="03EF39C6" w14:textId="77777777" w:rsidR="007E52A2" w:rsidRDefault="007E52A2" w:rsidP="00D13C95">
      <w:pPr>
        <w:pStyle w:val="NoSpacing"/>
        <w:jc w:val="both"/>
        <w:rPr>
          <w:rFonts w:cs="Miriam"/>
        </w:rPr>
      </w:pPr>
    </w:p>
    <w:p w14:paraId="0B880EA4" w14:textId="77777777" w:rsidR="003A032B" w:rsidRPr="00D13C95" w:rsidRDefault="003A032B" w:rsidP="00D13C95">
      <w:pPr>
        <w:pStyle w:val="NoSpacing"/>
        <w:jc w:val="both"/>
        <w:rPr>
          <w:rFonts w:cs="Miriam"/>
          <w:b/>
        </w:rPr>
      </w:pPr>
      <w:r w:rsidRPr="00D13C95">
        <w:rPr>
          <w:rFonts w:cs="Miriam"/>
          <w:b/>
        </w:rPr>
        <w:t>_8.1 DERECHOS</w:t>
      </w:r>
    </w:p>
    <w:p w14:paraId="7DA65568" w14:textId="77777777" w:rsidR="003A032B" w:rsidRPr="00D13C95" w:rsidRDefault="003A032B" w:rsidP="00053334">
      <w:pPr>
        <w:pStyle w:val="NoSpacing"/>
        <w:numPr>
          <w:ilvl w:val="1"/>
          <w:numId w:val="80"/>
        </w:numPr>
        <w:jc w:val="both"/>
        <w:rPr>
          <w:rFonts w:cs="Miriam"/>
        </w:rPr>
      </w:pPr>
      <w:r w:rsidRPr="00D13C95">
        <w:rPr>
          <w:rFonts w:cs="Miriam"/>
        </w:rPr>
        <w:t>Conocer con anticipación o en el momento de la matrícula las cara</w:t>
      </w:r>
      <w:r w:rsidR="008334FE" w:rsidRPr="00D13C95">
        <w:rPr>
          <w:rFonts w:cs="Miriam"/>
        </w:rPr>
        <w:t xml:space="preserve">cterísticas del establecimiento </w:t>
      </w:r>
      <w:r w:rsidRPr="00D13C95">
        <w:rPr>
          <w:rFonts w:cs="Miriam"/>
        </w:rPr>
        <w:t>educativo, los principios que orientan el proyecto educativo instituci</w:t>
      </w:r>
      <w:r w:rsidR="008334FE" w:rsidRPr="00D13C95">
        <w:rPr>
          <w:rFonts w:cs="Miriam"/>
        </w:rPr>
        <w:t xml:space="preserve">onal, el manual de convivencia, </w:t>
      </w:r>
      <w:r w:rsidRPr="00D13C95">
        <w:rPr>
          <w:rFonts w:cs="Miriam"/>
        </w:rPr>
        <w:t xml:space="preserve">el plan de estudios, las estrategias pedagógicas básicas, el sistema de </w:t>
      </w:r>
      <w:r w:rsidR="008334FE" w:rsidRPr="00D13C95">
        <w:rPr>
          <w:rFonts w:cs="Miriam"/>
        </w:rPr>
        <w:t xml:space="preserve">evaluación escolar y el plan de </w:t>
      </w:r>
      <w:r w:rsidRPr="00D13C95">
        <w:rPr>
          <w:rFonts w:cs="Miriam"/>
        </w:rPr>
        <w:t>mejoramiento institucional.</w:t>
      </w:r>
    </w:p>
    <w:p w14:paraId="712780F2" w14:textId="77777777" w:rsidR="003A032B" w:rsidRPr="00D13C95" w:rsidRDefault="003A032B" w:rsidP="00053334">
      <w:pPr>
        <w:pStyle w:val="NoSpacing"/>
        <w:numPr>
          <w:ilvl w:val="1"/>
          <w:numId w:val="80"/>
        </w:numPr>
        <w:jc w:val="both"/>
        <w:rPr>
          <w:rFonts w:cs="Miriam"/>
        </w:rPr>
      </w:pPr>
      <w:r w:rsidRPr="00D13C95">
        <w:rPr>
          <w:rFonts w:cs="Miriam"/>
        </w:rPr>
        <w:t>Expresar de manera respetuosa y por conducto regular sus opiniones</w:t>
      </w:r>
      <w:r w:rsidR="008334FE" w:rsidRPr="00D13C95">
        <w:rPr>
          <w:rFonts w:cs="Miriam"/>
        </w:rPr>
        <w:t xml:space="preserve"> respecto del proceso educativo </w:t>
      </w:r>
      <w:r w:rsidRPr="00D13C95">
        <w:rPr>
          <w:rFonts w:cs="Miriam"/>
        </w:rPr>
        <w:t>de sus hijos y sobre el grado de idoneidad del personal docente y directivo de la institución educativa.</w:t>
      </w:r>
    </w:p>
    <w:p w14:paraId="138AC205" w14:textId="77777777" w:rsidR="003A032B" w:rsidRPr="007E52A2" w:rsidRDefault="003A032B" w:rsidP="00053334">
      <w:pPr>
        <w:pStyle w:val="NoSpacing"/>
        <w:numPr>
          <w:ilvl w:val="1"/>
          <w:numId w:val="80"/>
        </w:numPr>
        <w:jc w:val="both"/>
        <w:rPr>
          <w:rFonts w:cs="Miriam"/>
        </w:rPr>
      </w:pPr>
      <w:r w:rsidRPr="00D13C95">
        <w:rPr>
          <w:rFonts w:cs="Miriam"/>
        </w:rPr>
        <w:t>Ser atendidos con cortesía y respeto por los directivos, personal administrativo y docentes del</w:t>
      </w:r>
      <w:r w:rsidR="007E52A2">
        <w:rPr>
          <w:rFonts w:cs="Miriam"/>
        </w:rPr>
        <w:t xml:space="preserve"> </w:t>
      </w:r>
      <w:r w:rsidRPr="007E52A2">
        <w:rPr>
          <w:rFonts w:cs="Miriam"/>
        </w:rPr>
        <w:t xml:space="preserve">Colegio, durante las horas establecidas, mediante cita previa </w:t>
      </w:r>
      <w:r w:rsidR="008334FE" w:rsidRPr="007E52A2">
        <w:rPr>
          <w:rFonts w:cs="Miriam"/>
        </w:rPr>
        <w:t xml:space="preserve">y siguiendo el conducto regular </w:t>
      </w:r>
      <w:r w:rsidRPr="007E52A2">
        <w:rPr>
          <w:rFonts w:cs="Miriam"/>
        </w:rPr>
        <w:t>establecido.</w:t>
      </w:r>
    </w:p>
    <w:p w14:paraId="4D420844" w14:textId="77777777" w:rsidR="003A032B" w:rsidRPr="00D13C95" w:rsidRDefault="003A032B" w:rsidP="00053334">
      <w:pPr>
        <w:pStyle w:val="NoSpacing"/>
        <w:numPr>
          <w:ilvl w:val="1"/>
          <w:numId w:val="80"/>
        </w:numPr>
        <w:jc w:val="both"/>
        <w:rPr>
          <w:rFonts w:cs="Miriam"/>
        </w:rPr>
      </w:pPr>
      <w:r w:rsidRPr="00D13C95">
        <w:rPr>
          <w:rFonts w:cs="Miriam"/>
        </w:rPr>
        <w:t>Trabajar en equipo con el Colegio para apoyar el proceso de formación integral de su hijo.</w:t>
      </w:r>
    </w:p>
    <w:p w14:paraId="7943F95C" w14:textId="77777777" w:rsidR="003A032B" w:rsidRPr="00D13C95" w:rsidRDefault="003A032B" w:rsidP="00053334">
      <w:pPr>
        <w:pStyle w:val="NoSpacing"/>
        <w:numPr>
          <w:ilvl w:val="1"/>
          <w:numId w:val="80"/>
        </w:numPr>
        <w:jc w:val="both"/>
        <w:rPr>
          <w:rFonts w:cs="Miriam"/>
        </w:rPr>
      </w:pPr>
      <w:r w:rsidRPr="00D13C95">
        <w:rPr>
          <w:rFonts w:cs="Miriam"/>
        </w:rPr>
        <w:t>Recibir durante el año escolar y en forma periódica, información s</w:t>
      </w:r>
      <w:r w:rsidR="008334FE" w:rsidRPr="00D13C95">
        <w:rPr>
          <w:rFonts w:cs="Miriam"/>
        </w:rPr>
        <w:t xml:space="preserve">obre el rendimiento académico y </w:t>
      </w:r>
      <w:r w:rsidRPr="00D13C95">
        <w:rPr>
          <w:rFonts w:cs="Miriam"/>
        </w:rPr>
        <w:t>el comportamiento de sus hijos.</w:t>
      </w:r>
    </w:p>
    <w:p w14:paraId="3FC22466" w14:textId="77777777" w:rsidR="003A032B" w:rsidRPr="00D13C95" w:rsidRDefault="003A032B" w:rsidP="00053334">
      <w:pPr>
        <w:pStyle w:val="NoSpacing"/>
        <w:numPr>
          <w:ilvl w:val="1"/>
          <w:numId w:val="80"/>
        </w:numPr>
        <w:jc w:val="both"/>
        <w:rPr>
          <w:rFonts w:cs="Miriam"/>
        </w:rPr>
      </w:pPr>
      <w:r w:rsidRPr="00D13C95">
        <w:rPr>
          <w:rFonts w:cs="Miriam"/>
        </w:rPr>
        <w:t xml:space="preserve">Recibir respuesta suficiente y oportuna a sus requerimientos sobre </w:t>
      </w:r>
      <w:r w:rsidR="008334FE" w:rsidRPr="00D13C95">
        <w:rPr>
          <w:rFonts w:cs="Miriam"/>
        </w:rPr>
        <w:t xml:space="preserve">la marcha del establecimiento y </w:t>
      </w:r>
      <w:r w:rsidRPr="00D13C95">
        <w:rPr>
          <w:rFonts w:cs="Miriam"/>
        </w:rPr>
        <w:t>sobre los asuntos que afecten particularmente el proceso educativo de sus hijos. (Dcto 1286/2005)</w:t>
      </w:r>
    </w:p>
    <w:p w14:paraId="15FB3F24" w14:textId="77777777" w:rsidR="003A032B" w:rsidRPr="00D13C95" w:rsidRDefault="003A032B" w:rsidP="00053334">
      <w:pPr>
        <w:pStyle w:val="NoSpacing"/>
        <w:numPr>
          <w:ilvl w:val="1"/>
          <w:numId w:val="80"/>
        </w:numPr>
        <w:jc w:val="both"/>
        <w:rPr>
          <w:rFonts w:cs="Miriam"/>
        </w:rPr>
      </w:pPr>
      <w:r w:rsidRPr="00D13C95">
        <w:rPr>
          <w:rFonts w:cs="Miriam"/>
        </w:rPr>
        <w:t>Conocer los trabajos, talleres, evaluaciones de sus hijos, para revisar con ellos los aciertos y fallas.</w:t>
      </w:r>
    </w:p>
    <w:p w14:paraId="62B1F2A3" w14:textId="77777777" w:rsidR="003A032B" w:rsidRPr="00D13C95" w:rsidRDefault="003A032B" w:rsidP="00053334">
      <w:pPr>
        <w:pStyle w:val="NoSpacing"/>
        <w:numPr>
          <w:ilvl w:val="1"/>
          <w:numId w:val="80"/>
        </w:numPr>
        <w:jc w:val="both"/>
        <w:rPr>
          <w:rFonts w:cs="Miriam"/>
        </w:rPr>
      </w:pPr>
      <w:r w:rsidRPr="00D13C95">
        <w:rPr>
          <w:rFonts w:cs="Miriam"/>
        </w:rPr>
        <w:t>Recibir información oportuna sobre eventos y actividades del Colegio.</w:t>
      </w:r>
    </w:p>
    <w:p w14:paraId="5FB637A5" w14:textId="77777777" w:rsidR="003A032B" w:rsidRPr="00D13C95" w:rsidRDefault="003A032B" w:rsidP="00053334">
      <w:pPr>
        <w:pStyle w:val="NoSpacing"/>
        <w:numPr>
          <w:ilvl w:val="1"/>
          <w:numId w:val="80"/>
        </w:numPr>
        <w:jc w:val="both"/>
        <w:rPr>
          <w:rFonts w:cs="Miriam"/>
        </w:rPr>
      </w:pPr>
      <w:r w:rsidRPr="00D13C95">
        <w:rPr>
          <w:rFonts w:cs="Miriam"/>
        </w:rPr>
        <w:t>Conocer las políticas, normas y procedimientos del Colegio.</w:t>
      </w:r>
    </w:p>
    <w:p w14:paraId="6C81AC60" w14:textId="77777777" w:rsidR="003A032B" w:rsidRPr="00D13C95" w:rsidRDefault="003A032B" w:rsidP="00053334">
      <w:pPr>
        <w:pStyle w:val="NoSpacing"/>
        <w:numPr>
          <w:ilvl w:val="1"/>
          <w:numId w:val="80"/>
        </w:numPr>
        <w:jc w:val="both"/>
        <w:rPr>
          <w:rFonts w:cs="Miriam"/>
        </w:rPr>
      </w:pPr>
      <w:r w:rsidRPr="00D13C95">
        <w:rPr>
          <w:rFonts w:cs="Miriam"/>
        </w:rPr>
        <w:t>Hacer uso del Centro de Información J. P. Cushnan del Colegio, t</w:t>
      </w:r>
      <w:r w:rsidR="008334FE" w:rsidRPr="00D13C95">
        <w:rPr>
          <w:rFonts w:cs="Miriam"/>
        </w:rPr>
        <w:t xml:space="preserve">eniendo en cuenta el reglamento </w:t>
      </w:r>
      <w:r w:rsidRPr="00D13C95">
        <w:rPr>
          <w:rFonts w:cs="Miriam"/>
        </w:rPr>
        <w:t>establecido para los usuarios.</w:t>
      </w:r>
    </w:p>
    <w:p w14:paraId="45BECD3F" w14:textId="77777777" w:rsidR="003A032B" w:rsidRPr="007E52A2" w:rsidRDefault="003A032B" w:rsidP="00053334">
      <w:pPr>
        <w:pStyle w:val="NoSpacing"/>
        <w:numPr>
          <w:ilvl w:val="1"/>
          <w:numId w:val="80"/>
        </w:numPr>
        <w:jc w:val="both"/>
        <w:rPr>
          <w:rFonts w:cs="Miriam"/>
        </w:rPr>
      </w:pPr>
      <w:r w:rsidRPr="00D13C95">
        <w:rPr>
          <w:rFonts w:cs="Miriam"/>
        </w:rPr>
        <w:t>Participar en la definición de las directrices generales del Colegio a través de la Asamblea de</w:t>
      </w:r>
      <w:r w:rsidR="007E52A2">
        <w:rPr>
          <w:rFonts w:cs="Miriam"/>
        </w:rPr>
        <w:t xml:space="preserve"> </w:t>
      </w:r>
      <w:r w:rsidRPr="007E52A2">
        <w:rPr>
          <w:rFonts w:cs="Miriam"/>
        </w:rPr>
        <w:t>Accionistas y demás mecanismos pertinentes.</w:t>
      </w:r>
    </w:p>
    <w:p w14:paraId="43D4B2CB" w14:textId="77777777" w:rsidR="003A032B" w:rsidRPr="00D13C95" w:rsidRDefault="003A032B" w:rsidP="00053334">
      <w:pPr>
        <w:pStyle w:val="NoSpacing"/>
        <w:numPr>
          <w:ilvl w:val="1"/>
          <w:numId w:val="80"/>
        </w:numPr>
        <w:jc w:val="both"/>
        <w:rPr>
          <w:rFonts w:cs="Miriam"/>
        </w:rPr>
      </w:pPr>
      <w:r w:rsidRPr="00D13C95">
        <w:rPr>
          <w:rFonts w:cs="Miriam"/>
        </w:rPr>
        <w:t>Participar en el proceso educativo que desarrolle el Colegio y, de maner</w:t>
      </w:r>
      <w:r w:rsidR="008334FE" w:rsidRPr="00D13C95">
        <w:rPr>
          <w:rFonts w:cs="Miriam"/>
        </w:rPr>
        <w:t xml:space="preserve">a especial, en la construcción, </w:t>
      </w:r>
      <w:r w:rsidRPr="00D13C95">
        <w:rPr>
          <w:rFonts w:cs="Miriam"/>
        </w:rPr>
        <w:t>ejecución y modificación del proyecto educativo institucional, a través de las instancias establecidas.</w:t>
      </w:r>
    </w:p>
    <w:p w14:paraId="51DBE578" w14:textId="77777777" w:rsidR="003A032B" w:rsidRPr="00D13C95" w:rsidRDefault="003A032B" w:rsidP="00053334">
      <w:pPr>
        <w:pStyle w:val="NoSpacing"/>
        <w:numPr>
          <w:ilvl w:val="1"/>
          <w:numId w:val="80"/>
        </w:numPr>
        <w:jc w:val="both"/>
        <w:rPr>
          <w:rFonts w:cs="Miriam"/>
        </w:rPr>
      </w:pPr>
      <w:r w:rsidRPr="00D13C95">
        <w:rPr>
          <w:rFonts w:cs="Miriam"/>
        </w:rPr>
        <w:t>Aportar sugerencias y recomendaciones sobre eventos y activida</w:t>
      </w:r>
      <w:r w:rsidR="008334FE" w:rsidRPr="00D13C95">
        <w:rPr>
          <w:rFonts w:cs="Miriam"/>
        </w:rPr>
        <w:t xml:space="preserve">des del Colegio a través de los </w:t>
      </w:r>
      <w:r w:rsidRPr="00D13C95">
        <w:rPr>
          <w:rFonts w:cs="Miriam"/>
        </w:rPr>
        <w:t>mecanismos establecidos para ello.</w:t>
      </w:r>
    </w:p>
    <w:p w14:paraId="7BFF109F" w14:textId="77777777" w:rsidR="003A032B" w:rsidRPr="00D13C95" w:rsidRDefault="003A032B" w:rsidP="00053334">
      <w:pPr>
        <w:pStyle w:val="NoSpacing"/>
        <w:numPr>
          <w:ilvl w:val="1"/>
          <w:numId w:val="80"/>
        </w:numPr>
        <w:jc w:val="both"/>
        <w:rPr>
          <w:rFonts w:cs="Miriam"/>
        </w:rPr>
      </w:pPr>
      <w:r w:rsidRPr="00D13C95">
        <w:rPr>
          <w:rFonts w:cs="Miriam"/>
        </w:rPr>
        <w:t xml:space="preserve">Conocer la información sobre los resultados de las pruebas de evaluación de la </w:t>
      </w:r>
      <w:r w:rsidR="008334FE" w:rsidRPr="00D13C95">
        <w:rPr>
          <w:rFonts w:cs="Miriam"/>
        </w:rPr>
        <w:t xml:space="preserve">calidad del servicio </w:t>
      </w:r>
      <w:r w:rsidRPr="00D13C95">
        <w:rPr>
          <w:rFonts w:cs="Miriam"/>
        </w:rPr>
        <w:t>educativo del Colegio.</w:t>
      </w:r>
    </w:p>
    <w:p w14:paraId="032D9069" w14:textId="77777777" w:rsidR="003A032B" w:rsidRPr="00D13C95" w:rsidRDefault="003A032B" w:rsidP="00053334">
      <w:pPr>
        <w:pStyle w:val="NoSpacing"/>
        <w:numPr>
          <w:ilvl w:val="1"/>
          <w:numId w:val="80"/>
        </w:numPr>
        <w:jc w:val="both"/>
        <w:rPr>
          <w:rFonts w:cs="Miriam"/>
        </w:rPr>
      </w:pPr>
      <w:r w:rsidRPr="00D13C95">
        <w:rPr>
          <w:rFonts w:cs="Miriam"/>
        </w:rPr>
        <w:t>Elegir y ser elegido para representar a los padres de familia en los órg</w:t>
      </w:r>
      <w:r w:rsidR="008334FE" w:rsidRPr="00D13C95">
        <w:rPr>
          <w:rFonts w:cs="Miriam"/>
        </w:rPr>
        <w:t xml:space="preserve">anos de gobierno escolar y ante </w:t>
      </w:r>
      <w:r w:rsidRPr="00D13C95">
        <w:rPr>
          <w:rFonts w:cs="Miriam"/>
        </w:rPr>
        <w:t>las autoridades públicas, en los términos previstos en el presente manual.</w:t>
      </w:r>
    </w:p>
    <w:p w14:paraId="0609CE4F" w14:textId="77777777" w:rsidR="003A032B" w:rsidRPr="00D13C95" w:rsidRDefault="003A032B" w:rsidP="00053334">
      <w:pPr>
        <w:pStyle w:val="NoSpacing"/>
        <w:numPr>
          <w:ilvl w:val="1"/>
          <w:numId w:val="80"/>
        </w:numPr>
        <w:jc w:val="both"/>
        <w:rPr>
          <w:rFonts w:cs="Miriam"/>
        </w:rPr>
      </w:pPr>
      <w:r w:rsidRPr="00D13C95">
        <w:rPr>
          <w:rFonts w:cs="Miriam"/>
        </w:rPr>
        <w:t>Ejercer el derecho de asociación con el propósito de mejorar los proce</w:t>
      </w:r>
      <w:r w:rsidR="008334FE" w:rsidRPr="00D13C95">
        <w:rPr>
          <w:rFonts w:cs="Miriam"/>
        </w:rPr>
        <w:t xml:space="preserve">sos educativos, la capacitación </w:t>
      </w:r>
      <w:r w:rsidRPr="00D13C95">
        <w:rPr>
          <w:rFonts w:cs="Miriam"/>
        </w:rPr>
        <w:t>de los padres en los asuntos que atañen a la mejor educación y el desarrollo armónico de sus hijos.</w:t>
      </w:r>
    </w:p>
    <w:p w14:paraId="413C6F17" w14:textId="77777777" w:rsidR="003A032B" w:rsidRPr="00D13C95" w:rsidRDefault="003A032B" w:rsidP="00D13C95">
      <w:pPr>
        <w:pStyle w:val="NoSpacing"/>
        <w:jc w:val="both"/>
        <w:rPr>
          <w:rFonts w:cs="Miriam"/>
          <w:b/>
        </w:rPr>
      </w:pPr>
      <w:r w:rsidRPr="00D13C95">
        <w:rPr>
          <w:rFonts w:cs="Miriam"/>
          <w:b/>
        </w:rPr>
        <w:t>8.2 DEBERES</w:t>
      </w:r>
    </w:p>
    <w:p w14:paraId="467E8D47" w14:textId="77777777" w:rsidR="00D91551" w:rsidRDefault="00D91551" w:rsidP="00D13C95">
      <w:pPr>
        <w:pStyle w:val="NoSpacing"/>
        <w:jc w:val="both"/>
        <w:rPr>
          <w:rFonts w:cs="Miriam"/>
        </w:rPr>
      </w:pPr>
    </w:p>
    <w:p w14:paraId="7FFEB5BB" w14:textId="77777777" w:rsidR="003A032B" w:rsidRPr="00D13C95" w:rsidRDefault="003A032B" w:rsidP="00D13C95">
      <w:pPr>
        <w:pStyle w:val="NoSpacing"/>
        <w:jc w:val="both"/>
        <w:rPr>
          <w:rFonts w:cs="Miriam"/>
        </w:rPr>
      </w:pPr>
      <w:r w:rsidRPr="00D13C95">
        <w:rPr>
          <w:rFonts w:cs="Miriam"/>
        </w:rPr>
        <w:t>Con el fin de asegurar el cumplimiento de los compromisos adquiridos</w:t>
      </w:r>
      <w:r w:rsidR="008334FE" w:rsidRPr="00D13C95">
        <w:rPr>
          <w:rFonts w:cs="Miriam"/>
        </w:rPr>
        <w:t xml:space="preserve"> con la educación de sus hijos, </w:t>
      </w:r>
      <w:r w:rsidRPr="00D13C95">
        <w:rPr>
          <w:rFonts w:cs="Miriam"/>
        </w:rPr>
        <w:t>corresponden a los padres de familia los siguientes deberes:</w:t>
      </w:r>
    </w:p>
    <w:p w14:paraId="698EB813" w14:textId="77777777" w:rsidR="003A032B" w:rsidRPr="00D13C95" w:rsidRDefault="003A032B" w:rsidP="00053334">
      <w:pPr>
        <w:pStyle w:val="NoSpacing"/>
        <w:numPr>
          <w:ilvl w:val="1"/>
          <w:numId w:val="81"/>
        </w:numPr>
        <w:jc w:val="both"/>
        <w:rPr>
          <w:rFonts w:cs="Miriam"/>
        </w:rPr>
      </w:pPr>
      <w:r w:rsidRPr="00D13C95">
        <w:rPr>
          <w:rFonts w:cs="Miriam"/>
        </w:rPr>
        <w:t>Cumplir con todos los trámites de matrícula en la fecha señalada. Esta información se d</w:t>
      </w:r>
      <w:r w:rsidR="008334FE" w:rsidRPr="00D13C95">
        <w:rPr>
          <w:rFonts w:cs="Miriam"/>
        </w:rPr>
        <w:t xml:space="preserve">a a </w:t>
      </w:r>
      <w:r w:rsidRPr="00D13C95">
        <w:rPr>
          <w:rFonts w:cs="Miriam"/>
        </w:rPr>
        <w:t>conocer por medio de una circular.</w:t>
      </w:r>
    </w:p>
    <w:p w14:paraId="23389588" w14:textId="77777777" w:rsidR="003A032B" w:rsidRPr="00D13C95" w:rsidRDefault="003A032B" w:rsidP="00053334">
      <w:pPr>
        <w:pStyle w:val="NoSpacing"/>
        <w:numPr>
          <w:ilvl w:val="1"/>
          <w:numId w:val="81"/>
        </w:numPr>
        <w:jc w:val="both"/>
        <w:rPr>
          <w:rFonts w:cs="Miriam"/>
        </w:rPr>
      </w:pPr>
      <w:r w:rsidRPr="00D13C95">
        <w:rPr>
          <w:rFonts w:cs="Miriam"/>
        </w:rPr>
        <w:t>Contribuir para que el servicio educativo sea armónico con el ejerc</w:t>
      </w:r>
      <w:r w:rsidR="008334FE" w:rsidRPr="00D13C95">
        <w:rPr>
          <w:rFonts w:cs="Miriam"/>
        </w:rPr>
        <w:t xml:space="preserve">icio del derecho a la educación </w:t>
      </w:r>
      <w:r w:rsidRPr="00D13C95">
        <w:rPr>
          <w:rFonts w:cs="Miriam"/>
        </w:rPr>
        <w:t>y en cumplimiento de sus fines sociales y legales.</w:t>
      </w:r>
    </w:p>
    <w:p w14:paraId="4CCD5A12" w14:textId="77777777" w:rsidR="003A032B" w:rsidRPr="00D13C95" w:rsidRDefault="003A032B" w:rsidP="00053334">
      <w:pPr>
        <w:pStyle w:val="NoSpacing"/>
        <w:numPr>
          <w:ilvl w:val="1"/>
          <w:numId w:val="81"/>
        </w:numPr>
        <w:jc w:val="both"/>
        <w:rPr>
          <w:rFonts w:cs="Miriam"/>
        </w:rPr>
      </w:pPr>
      <w:r w:rsidRPr="00D13C95">
        <w:rPr>
          <w:rFonts w:cs="Miriam"/>
        </w:rPr>
        <w:t>Cumplir con las obligaciones contraídas en el acto de matrícula</w:t>
      </w:r>
      <w:r w:rsidR="008334FE" w:rsidRPr="00D13C95">
        <w:rPr>
          <w:rFonts w:cs="Miriam"/>
        </w:rPr>
        <w:t xml:space="preserve"> y en el manual de convivencia, </w:t>
      </w:r>
      <w:r w:rsidRPr="00D13C95">
        <w:rPr>
          <w:rFonts w:cs="Miriam"/>
        </w:rPr>
        <w:t>para facilitar el proceso de educativo.</w:t>
      </w:r>
    </w:p>
    <w:p w14:paraId="7D05524E" w14:textId="69B82C13" w:rsidR="003A032B" w:rsidRPr="00583290" w:rsidRDefault="003A032B" w:rsidP="00053334">
      <w:pPr>
        <w:pStyle w:val="NoSpacing"/>
        <w:numPr>
          <w:ilvl w:val="1"/>
          <w:numId w:val="81"/>
        </w:numPr>
        <w:jc w:val="both"/>
        <w:rPr>
          <w:rFonts w:cs="Miriam"/>
          <w:highlight w:val="lightGray"/>
        </w:rPr>
      </w:pPr>
      <w:r w:rsidRPr="00D13C95">
        <w:rPr>
          <w:rFonts w:cs="Miriam"/>
        </w:rPr>
        <w:t>Contribuir en la construcción de un clima de respeto, toleran</w:t>
      </w:r>
      <w:r w:rsidR="008334FE" w:rsidRPr="00D13C95">
        <w:rPr>
          <w:rFonts w:cs="Miriam"/>
        </w:rPr>
        <w:t xml:space="preserve">cia y responsabilidad mutua que </w:t>
      </w:r>
      <w:r w:rsidRPr="00D13C95">
        <w:rPr>
          <w:rFonts w:cs="Miriam"/>
        </w:rPr>
        <w:t>favorezca la educación de los hijos y la mejor relación ent</w:t>
      </w:r>
      <w:r w:rsidR="008334FE" w:rsidRPr="00D13C95">
        <w:rPr>
          <w:rFonts w:cs="Miriam"/>
        </w:rPr>
        <w:t xml:space="preserve">re los miembros de la comunidad </w:t>
      </w:r>
      <w:r w:rsidRPr="00D13C95">
        <w:rPr>
          <w:rFonts w:cs="Miriam"/>
        </w:rPr>
        <w:t>educativa. Tratar respetuosamente a los miembros de la comunidad educativa.</w:t>
      </w:r>
      <w:ins w:id="1049" w:author="Diana Velazquez" w:date="2016-03-10T16:56:00Z">
        <w:r w:rsidR="00645587">
          <w:rPr>
            <w:rFonts w:cs="Miriam"/>
          </w:rPr>
          <w:t xml:space="preserve"> </w:t>
        </w:r>
        <w:r w:rsidR="00645587" w:rsidRPr="00583290">
          <w:rPr>
            <w:rFonts w:cs="Miriam"/>
            <w:highlight w:val="lightGray"/>
          </w:rPr>
          <w:t xml:space="preserve">En el evento en que algún padre de familia, </w:t>
        </w:r>
      </w:ins>
      <w:ins w:id="1050" w:author="Diana Velazquez" w:date="2016-03-10T16:59:00Z">
        <w:r w:rsidR="00645587">
          <w:rPr>
            <w:rFonts w:cs="Miriam"/>
            <w:highlight w:val="lightGray"/>
          </w:rPr>
          <w:t>viole las normas de convivencia establecidas en el presente manual</w:t>
        </w:r>
      </w:ins>
      <w:ins w:id="1051" w:author="Diana Velazquez" w:date="2016-03-10T16:57:00Z">
        <w:r w:rsidR="00645587" w:rsidRPr="00583290">
          <w:rPr>
            <w:rFonts w:cs="Miriam"/>
            <w:highlight w:val="lightGray"/>
          </w:rPr>
          <w:t xml:space="preserve">, el Jefe de Sección respectiva presentará la situación al </w:t>
        </w:r>
      </w:ins>
      <w:ins w:id="1052" w:author="Diana Velazquez" w:date="2016-03-28T16:42:00Z">
        <w:r w:rsidR="0047373E">
          <w:rPr>
            <w:rFonts w:cs="Miriam"/>
            <w:highlight w:val="lightGray"/>
          </w:rPr>
          <w:t>Rector</w:t>
        </w:r>
      </w:ins>
      <w:ins w:id="1053" w:author="Diana Velazquez" w:date="2016-03-10T16:57:00Z">
        <w:r w:rsidR="00645587" w:rsidRPr="00583290">
          <w:rPr>
            <w:rFonts w:cs="Miriam"/>
            <w:highlight w:val="lightGray"/>
          </w:rPr>
          <w:t xml:space="preserve">. </w:t>
        </w:r>
        <w:r w:rsidR="00645587">
          <w:rPr>
            <w:rFonts w:cs="Miriam"/>
            <w:highlight w:val="lightGray"/>
          </w:rPr>
          <w:t xml:space="preserve">El Rector, previo </w:t>
        </w:r>
      </w:ins>
      <w:ins w:id="1054" w:author="Diana Velazquez" w:date="2016-03-28T16:42:00Z">
        <w:r w:rsidR="0047373E">
          <w:rPr>
            <w:rFonts w:cs="Miriam"/>
            <w:highlight w:val="lightGray"/>
          </w:rPr>
          <w:t>dialogo con el padre de familia (y demás miembros de</w:t>
        </w:r>
      </w:ins>
      <w:ins w:id="1055" w:author="Diana Velazquez" w:date="2016-03-28T16:43:00Z">
        <w:r w:rsidR="0047373E">
          <w:rPr>
            <w:rFonts w:cs="Miriam"/>
            <w:highlight w:val="lightGray"/>
          </w:rPr>
          <w:t xml:space="preserve"> </w:t>
        </w:r>
      </w:ins>
      <w:ins w:id="1056" w:author="Diana Velazquez" w:date="2016-03-28T16:42:00Z">
        <w:r w:rsidR="0047373E">
          <w:rPr>
            <w:rFonts w:cs="Miriam"/>
            <w:highlight w:val="lightGray"/>
          </w:rPr>
          <w:t>la comunidad educativa involucrados, de ser aplicable), solicitar</w:t>
        </w:r>
      </w:ins>
      <w:ins w:id="1057" w:author="Diana Velazquez" w:date="2016-03-28T16:43:00Z">
        <w:r w:rsidR="0047373E">
          <w:rPr>
            <w:rFonts w:cs="Miriam"/>
            <w:highlight w:val="lightGray"/>
          </w:rPr>
          <w:t>á el concepto</w:t>
        </w:r>
      </w:ins>
      <w:ins w:id="1058" w:author="Diana Velazquez" w:date="2016-03-10T16:57:00Z">
        <w:r w:rsidR="00645587">
          <w:rPr>
            <w:rFonts w:cs="Miriam"/>
            <w:highlight w:val="lightGray"/>
          </w:rPr>
          <w:t xml:space="preserve"> del C</w:t>
        </w:r>
        <w:r w:rsidR="00645587" w:rsidRPr="00583290">
          <w:rPr>
            <w:rFonts w:cs="Miriam"/>
            <w:highlight w:val="lightGray"/>
          </w:rPr>
          <w:t>omit</w:t>
        </w:r>
      </w:ins>
      <w:ins w:id="1059" w:author="Diana Velazquez" w:date="2016-03-10T16:58:00Z">
        <w:r w:rsidR="00645587" w:rsidRPr="00583290">
          <w:rPr>
            <w:rFonts w:cs="Miriam"/>
            <w:highlight w:val="lightGray"/>
          </w:rPr>
          <w:t>é de Convivencia</w:t>
        </w:r>
        <w:r w:rsidR="0047373E">
          <w:rPr>
            <w:rFonts w:cs="Miriam"/>
            <w:highlight w:val="lightGray"/>
          </w:rPr>
          <w:t>.</w:t>
        </w:r>
      </w:ins>
      <w:ins w:id="1060" w:author="Diana Velazquez" w:date="2016-03-28T16:43:00Z">
        <w:r w:rsidR="0047373E">
          <w:rPr>
            <w:rFonts w:cs="Miriam"/>
            <w:highlight w:val="lightGray"/>
          </w:rPr>
          <w:t xml:space="preserve"> Una vez cumplido dicho procedimiento, el Rector</w:t>
        </w:r>
      </w:ins>
      <w:ins w:id="1061" w:author="Diana Velazquez" w:date="2016-03-10T16:58:00Z">
        <w:r w:rsidR="00645587" w:rsidRPr="00583290">
          <w:rPr>
            <w:rFonts w:cs="Miriam"/>
            <w:highlight w:val="lightGray"/>
          </w:rPr>
          <w:t xml:space="preserve"> podrá definir limitar el acceso de dicho padre a las instalaciones</w:t>
        </w:r>
        <w:r w:rsidR="00645587">
          <w:rPr>
            <w:rFonts w:cs="Miriam"/>
            <w:highlight w:val="lightGray"/>
          </w:rPr>
          <w:t xml:space="preserve"> a eventos con citas previas acordadas con los funcionarios</w:t>
        </w:r>
      </w:ins>
      <w:ins w:id="1062" w:author="Diana Velazquez" w:date="2016-03-10T16:59:00Z">
        <w:r w:rsidR="00645587">
          <w:rPr>
            <w:rFonts w:cs="Miriam"/>
            <w:highlight w:val="lightGray"/>
          </w:rPr>
          <w:t xml:space="preserve"> del </w:t>
        </w:r>
        <w:commentRangeStart w:id="1063"/>
        <w:r w:rsidR="00645587">
          <w:rPr>
            <w:rFonts w:cs="Miriam"/>
            <w:highlight w:val="lightGray"/>
          </w:rPr>
          <w:t>Colegio</w:t>
        </w:r>
      </w:ins>
      <w:commentRangeEnd w:id="1063"/>
      <w:ins w:id="1064" w:author="Diana Velazquez" w:date="2016-03-28T16:40:00Z">
        <w:r w:rsidR="005116AB">
          <w:rPr>
            <w:rStyle w:val="CommentReference"/>
          </w:rPr>
          <w:commentReference w:id="1063"/>
        </w:r>
      </w:ins>
      <w:ins w:id="1065" w:author="Diana Velazquez" w:date="2016-03-10T16:58:00Z">
        <w:r w:rsidR="00645587">
          <w:rPr>
            <w:rFonts w:cs="Miriam"/>
            <w:highlight w:val="lightGray"/>
          </w:rPr>
          <w:t xml:space="preserve">. </w:t>
        </w:r>
      </w:ins>
      <w:ins w:id="1066" w:author="Diana Velazquez" w:date="2016-03-28T16:41:00Z">
        <w:r w:rsidR="005116AB">
          <w:rPr>
            <w:rFonts w:cs="Miriam"/>
            <w:highlight w:val="lightGray"/>
          </w:rPr>
          <w:t>En el evento en que el Padre de familia no esté de acuerdo con la medida, podrá apelar ante el Consejo Directivo.</w:t>
        </w:r>
      </w:ins>
    </w:p>
    <w:p w14:paraId="50337E82" w14:textId="77777777" w:rsidR="003A032B" w:rsidRPr="00D13C95" w:rsidRDefault="003A032B" w:rsidP="00053334">
      <w:pPr>
        <w:pStyle w:val="NoSpacing"/>
        <w:numPr>
          <w:ilvl w:val="1"/>
          <w:numId w:val="81"/>
        </w:numPr>
        <w:jc w:val="both"/>
        <w:rPr>
          <w:rFonts w:cs="Miriam"/>
        </w:rPr>
      </w:pPr>
      <w:r w:rsidRPr="00D13C95">
        <w:rPr>
          <w:rFonts w:cs="Miriam"/>
        </w:rPr>
        <w:t>Acompañar el proceso educativo en cumplimiento de s</w:t>
      </w:r>
      <w:r w:rsidR="008334FE" w:rsidRPr="00D13C95">
        <w:rPr>
          <w:rFonts w:cs="Miriam"/>
        </w:rPr>
        <w:t xml:space="preserve">u responsabilidad como primeros </w:t>
      </w:r>
      <w:r w:rsidRPr="00D13C95">
        <w:rPr>
          <w:rFonts w:cs="Miriam"/>
        </w:rPr>
        <w:t>educadores de sus hijos, para mejorar la orientación personal y el desarrollo de valores</w:t>
      </w:r>
      <w:r w:rsidR="008334FE" w:rsidRPr="00D13C95">
        <w:rPr>
          <w:rFonts w:cs="Miriam"/>
        </w:rPr>
        <w:t xml:space="preserve"> </w:t>
      </w:r>
      <w:r w:rsidRPr="00D13C95">
        <w:rPr>
          <w:rFonts w:cs="Miriam"/>
        </w:rPr>
        <w:t>ciudadanos.</w:t>
      </w:r>
    </w:p>
    <w:p w14:paraId="62892AF3" w14:textId="77777777" w:rsidR="003A032B" w:rsidRPr="00D13C95" w:rsidRDefault="003A032B" w:rsidP="00053334">
      <w:pPr>
        <w:pStyle w:val="NoSpacing"/>
        <w:numPr>
          <w:ilvl w:val="1"/>
          <w:numId w:val="81"/>
        </w:numPr>
        <w:jc w:val="both"/>
        <w:rPr>
          <w:rFonts w:cs="Miriam"/>
        </w:rPr>
      </w:pPr>
      <w:r w:rsidRPr="00D13C95">
        <w:rPr>
          <w:rFonts w:cs="Miriam"/>
        </w:rPr>
        <w:t xml:space="preserve">Todos los estudiantes deben vivir con uno de sus padres o con </w:t>
      </w:r>
      <w:r w:rsidR="008334FE" w:rsidRPr="00D13C95">
        <w:rPr>
          <w:rFonts w:cs="Miriam"/>
        </w:rPr>
        <w:t xml:space="preserve">su guardián legal. En el evento </w:t>
      </w:r>
      <w:r w:rsidRPr="00D13C95">
        <w:rPr>
          <w:rFonts w:cs="Miriam"/>
        </w:rPr>
        <w:t>en que ambos padres tengan compromisos que les implique ausentarse de casa, deberán</w:t>
      </w:r>
      <w:r w:rsidR="008334FE" w:rsidRPr="00D13C95">
        <w:rPr>
          <w:rFonts w:cs="Miriam"/>
        </w:rPr>
        <w:t xml:space="preserve"> </w:t>
      </w:r>
      <w:r w:rsidRPr="00D13C95">
        <w:rPr>
          <w:rFonts w:cs="Miriam"/>
        </w:rPr>
        <w:t xml:space="preserve">asegurarse que sus hijos tengan una adecuada supervisión por </w:t>
      </w:r>
      <w:r w:rsidR="008334FE" w:rsidRPr="00D13C95">
        <w:rPr>
          <w:rFonts w:cs="Miriam"/>
        </w:rPr>
        <w:t xml:space="preserve">un adulto responsable y deberán </w:t>
      </w:r>
      <w:r w:rsidRPr="00D13C95">
        <w:rPr>
          <w:rFonts w:cs="Miriam"/>
        </w:rPr>
        <w:t>notificar a la sección su ausencia y quien será el adulto responsable.</w:t>
      </w:r>
    </w:p>
    <w:p w14:paraId="4341916E" w14:textId="77777777" w:rsidR="003A032B" w:rsidRPr="00D13C95" w:rsidRDefault="003A032B" w:rsidP="00053334">
      <w:pPr>
        <w:pStyle w:val="NoSpacing"/>
        <w:numPr>
          <w:ilvl w:val="1"/>
          <w:numId w:val="81"/>
        </w:numPr>
        <w:jc w:val="both"/>
        <w:rPr>
          <w:rFonts w:cs="Miriam"/>
        </w:rPr>
      </w:pPr>
      <w:r w:rsidRPr="00D13C95">
        <w:rPr>
          <w:rFonts w:cs="Miriam"/>
        </w:rPr>
        <w:t>Educar a sus hijos y proporcionarles en el hogar un ambiente de cariño, respeto y tolerancia.</w:t>
      </w:r>
    </w:p>
    <w:p w14:paraId="45750B0B" w14:textId="77777777" w:rsidR="003A032B" w:rsidRPr="00D13C95" w:rsidRDefault="003A032B" w:rsidP="00053334">
      <w:pPr>
        <w:pStyle w:val="NoSpacing"/>
        <w:numPr>
          <w:ilvl w:val="1"/>
          <w:numId w:val="81"/>
        </w:numPr>
        <w:jc w:val="both"/>
        <w:rPr>
          <w:rFonts w:cs="Miriam"/>
        </w:rPr>
      </w:pPr>
      <w:r w:rsidRPr="00D13C95">
        <w:rPr>
          <w:rFonts w:cs="Miriam"/>
        </w:rPr>
        <w:t xml:space="preserve">Velar por que sus hijos cumplan con responsabilidad sus </w:t>
      </w:r>
      <w:r w:rsidR="008334FE" w:rsidRPr="00D13C95">
        <w:rPr>
          <w:rFonts w:cs="Miriam"/>
        </w:rPr>
        <w:t xml:space="preserve">deberes, e inculcarles respeto, </w:t>
      </w:r>
      <w:r w:rsidRPr="00D13C95">
        <w:rPr>
          <w:rFonts w:cs="Miriam"/>
        </w:rPr>
        <w:t>valoración y aprecio hacia sí mismos, sus compañeros, hacia el C</w:t>
      </w:r>
      <w:r w:rsidR="008334FE" w:rsidRPr="00D13C95">
        <w:rPr>
          <w:rFonts w:cs="Miriam"/>
        </w:rPr>
        <w:t xml:space="preserve">olegio y hacia todo el personal </w:t>
      </w:r>
      <w:r w:rsidRPr="00D13C95">
        <w:rPr>
          <w:rFonts w:cs="Miriam"/>
        </w:rPr>
        <w:t>que en él labora.</w:t>
      </w:r>
    </w:p>
    <w:p w14:paraId="363575EB" w14:textId="77777777" w:rsidR="003A032B" w:rsidRPr="00D13C95" w:rsidRDefault="003A032B" w:rsidP="00053334">
      <w:pPr>
        <w:pStyle w:val="NoSpacing"/>
        <w:numPr>
          <w:ilvl w:val="1"/>
          <w:numId w:val="81"/>
        </w:numPr>
        <w:jc w:val="both"/>
        <w:rPr>
          <w:rFonts w:cs="Miriam"/>
        </w:rPr>
      </w:pPr>
      <w:r w:rsidRPr="00D13C95">
        <w:rPr>
          <w:rFonts w:cs="Miriam"/>
        </w:rPr>
        <w:t>Conocer y Respaldar la visión, misión y filosofía del Colegi</w:t>
      </w:r>
      <w:r w:rsidR="008334FE" w:rsidRPr="00D13C95">
        <w:rPr>
          <w:rFonts w:cs="Miriam"/>
        </w:rPr>
        <w:t xml:space="preserve">o, sus principios pedagógicos y </w:t>
      </w:r>
      <w:r w:rsidRPr="00D13C95">
        <w:rPr>
          <w:rFonts w:cs="Miriam"/>
        </w:rPr>
        <w:t>apoyar las políticas, normas y procedimientos establecidos, te</w:t>
      </w:r>
      <w:r w:rsidR="008334FE" w:rsidRPr="00D13C95">
        <w:rPr>
          <w:rFonts w:cs="Miriam"/>
        </w:rPr>
        <w:t xml:space="preserve">niendo en cuenta que el interés </w:t>
      </w:r>
      <w:r w:rsidRPr="00D13C95">
        <w:rPr>
          <w:rFonts w:cs="Miriam"/>
        </w:rPr>
        <w:t>fundamental es el de la identificación de las capacidades de sus hijo</w:t>
      </w:r>
      <w:r w:rsidR="008334FE" w:rsidRPr="00D13C95">
        <w:rPr>
          <w:rFonts w:cs="Miriam"/>
        </w:rPr>
        <w:t xml:space="preserve">s, así como de las dificultades </w:t>
      </w:r>
      <w:r w:rsidRPr="00D13C95">
        <w:rPr>
          <w:rFonts w:cs="Miriam"/>
        </w:rPr>
        <w:t>para contribuir a una mejor formación integral.</w:t>
      </w:r>
    </w:p>
    <w:p w14:paraId="3BF998CE" w14:textId="77777777" w:rsidR="003A032B" w:rsidRPr="00D13C95" w:rsidRDefault="003A032B" w:rsidP="00053334">
      <w:pPr>
        <w:pStyle w:val="NoSpacing"/>
        <w:numPr>
          <w:ilvl w:val="1"/>
          <w:numId w:val="81"/>
        </w:numPr>
        <w:jc w:val="both"/>
        <w:rPr>
          <w:rFonts w:cs="Miriam"/>
        </w:rPr>
      </w:pPr>
      <w:r w:rsidRPr="00D13C95">
        <w:rPr>
          <w:rFonts w:cs="Miriam"/>
        </w:rPr>
        <w:t>Conocer, Respetar y ajustarse al calendario lectivo escola</w:t>
      </w:r>
      <w:r w:rsidR="008334FE" w:rsidRPr="00D13C95">
        <w:rPr>
          <w:rFonts w:cs="Miriam"/>
        </w:rPr>
        <w:t xml:space="preserve">r establecido por el Colegio de </w:t>
      </w:r>
      <w:r w:rsidRPr="00D13C95">
        <w:rPr>
          <w:rFonts w:cs="Miriam"/>
        </w:rPr>
        <w:t>conformidad con las disposiciones de la Secretaría de Educación Municipal.</w:t>
      </w:r>
    </w:p>
    <w:p w14:paraId="7167E7E8" w14:textId="77777777" w:rsidR="003A032B" w:rsidRPr="00D13C95" w:rsidRDefault="003A032B" w:rsidP="00053334">
      <w:pPr>
        <w:pStyle w:val="NoSpacing"/>
        <w:numPr>
          <w:ilvl w:val="1"/>
          <w:numId w:val="81"/>
        </w:numPr>
        <w:jc w:val="both"/>
        <w:rPr>
          <w:rFonts w:cs="Miriam"/>
        </w:rPr>
      </w:pPr>
      <w:r w:rsidRPr="00D13C95">
        <w:rPr>
          <w:rFonts w:cs="Miriam"/>
        </w:rPr>
        <w:t>Traer y recoger a sus hijos puntualmente antes de comenzar la j</w:t>
      </w:r>
      <w:r w:rsidR="008334FE" w:rsidRPr="00D13C95">
        <w:rPr>
          <w:rFonts w:cs="Miriam"/>
        </w:rPr>
        <w:t xml:space="preserve">ornada diaria y al finalizar la </w:t>
      </w:r>
      <w:r w:rsidRPr="00D13C95">
        <w:rPr>
          <w:rFonts w:cs="Miriam"/>
        </w:rPr>
        <w:t>misma, si no son usuarios del servicio de transporte del Colegio.</w:t>
      </w:r>
    </w:p>
    <w:p w14:paraId="3A389DA7" w14:textId="77777777" w:rsidR="003A032B" w:rsidRPr="00D13C95" w:rsidRDefault="003A032B" w:rsidP="00053334">
      <w:pPr>
        <w:pStyle w:val="NoSpacing"/>
        <w:numPr>
          <w:ilvl w:val="1"/>
          <w:numId w:val="81"/>
        </w:numPr>
        <w:jc w:val="both"/>
        <w:rPr>
          <w:rFonts w:cs="Miriam"/>
        </w:rPr>
      </w:pPr>
      <w:r w:rsidRPr="00D13C95">
        <w:rPr>
          <w:rFonts w:cs="Miriam"/>
        </w:rPr>
        <w:t>Asegurarse de que sus hijos lleguen al Colegio en buenas condicio</w:t>
      </w:r>
      <w:r w:rsidR="008334FE" w:rsidRPr="00D13C95">
        <w:rPr>
          <w:rFonts w:cs="Miriam"/>
        </w:rPr>
        <w:t xml:space="preserve">nes de salud, con sus uniformes </w:t>
      </w:r>
      <w:r w:rsidRPr="00D13C95">
        <w:rPr>
          <w:rFonts w:cs="Miriam"/>
        </w:rPr>
        <w:t>completos, con sus útiles de trabajo y con sus tareas cumplidas.</w:t>
      </w:r>
      <w:r w:rsidR="008334FE" w:rsidRPr="00D13C95">
        <w:rPr>
          <w:rFonts w:cs="Miriam"/>
        </w:rPr>
        <w:t xml:space="preserve"> En otras palabras, cumplir las </w:t>
      </w:r>
      <w:r w:rsidRPr="00D13C95">
        <w:rPr>
          <w:rFonts w:cs="Miriam"/>
        </w:rPr>
        <w:t>recomendaciones formuladas por el Colegio.</w:t>
      </w:r>
    </w:p>
    <w:p w14:paraId="2904D893" w14:textId="77777777" w:rsidR="003A032B" w:rsidRPr="00D13C95" w:rsidRDefault="003A032B" w:rsidP="00053334">
      <w:pPr>
        <w:pStyle w:val="NoSpacing"/>
        <w:numPr>
          <w:ilvl w:val="1"/>
          <w:numId w:val="81"/>
        </w:numPr>
        <w:jc w:val="both"/>
        <w:rPr>
          <w:rFonts w:cs="Miriam"/>
        </w:rPr>
      </w:pPr>
      <w:r w:rsidRPr="00D13C95">
        <w:rPr>
          <w:rFonts w:cs="Miriam"/>
        </w:rPr>
        <w:t>Enseñar a sus hijos a cuidar los bienes del Colegio. y a tener sentido de pertenencia por el mismo.</w:t>
      </w:r>
    </w:p>
    <w:p w14:paraId="39F54F20" w14:textId="77777777" w:rsidR="003A032B" w:rsidRPr="00D13C95" w:rsidRDefault="003A032B" w:rsidP="00053334">
      <w:pPr>
        <w:pStyle w:val="NoSpacing"/>
        <w:numPr>
          <w:ilvl w:val="1"/>
          <w:numId w:val="81"/>
        </w:numPr>
        <w:jc w:val="both"/>
        <w:rPr>
          <w:rFonts w:cs="Miriam"/>
        </w:rPr>
      </w:pPr>
      <w:r w:rsidRPr="00D13C95">
        <w:rPr>
          <w:rFonts w:cs="Miriam"/>
        </w:rPr>
        <w:t xml:space="preserve">Comunicar oportunamente, y en primer lugar a las autoridades del </w:t>
      </w:r>
      <w:r w:rsidR="008334FE" w:rsidRPr="00D13C95">
        <w:rPr>
          <w:rFonts w:cs="Miriam"/>
        </w:rPr>
        <w:t xml:space="preserve">Colegio, las irregularidades de </w:t>
      </w:r>
      <w:r w:rsidRPr="00D13C95">
        <w:rPr>
          <w:rFonts w:cs="Miriam"/>
        </w:rPr>
        <w:t xml:space="preserve">que tengan conocimiento, entre otras, en relación con el maltrato </w:t>
      </w:r>
      <w:r w:rsidR="008334FE" w:rsidRPr="00D13C95">
        <w:rPr>
          <w:rFonts w:cs="Miriam"/>
        </w:rPr>
        <w:t xml:space="preserve">infantil, abuso sexual, tráfico </w:t>
      </w:r>
      <w:r w:rsidRPr="00D13C95">
        <w:rPr>
          <w:rFonts w:cs="Miriam"/>
        </w:rPr>
        <w:t>o consumo de drogas ilícitas. En caso de no recibir pronta res</w:t>
      </w:r>
      <w:r w:rsidR="008334FE" w:rsidRPr="00D13C95">
        <w:rPr>
          <w:rFonts w:cs="Miriam"/>
        </w:rPr>
        <w:t xml:space="preserve">puesta acudir a las autoridades </w:t>
      </w:r>
      <w:r w:rsidRPr="00D13C95">
        <w:rPr>
          <w:rFonts w:cs="Miriam"/>
        </w:rPr>
        <w:t>competentes. (Decreto 1286)</w:t>
      </w:r>
    </w:p>
    <w:p w14:paraId="12E962A8" w14:textId="77777777" w:rsidR="003A032B" w:rsidRPr="00D13C95" w:rsidRDefault="003A032B" w:rsidP="00053334">
      <w:pPr>
        <w:pStyle w:val="NoSpacing"/>
        <w:numPr>
          <w:ilvl w:val="1"/>
          <w:numId w:val="81"/>
        </w:numPr>
        <w:jc w:val="both"/>
        <w:rPr>
          <w:rFonts w:cs="Miriam"/>
        </w:rPr>
      </w:pPr>
      <w:r w:rsidRPr="00D13C95">
        <w:rPr>
          <w:rFonts w:cs="Miriam"/>
        </w:rPr>
        <w:t xml:space="preserve">En </w:t>
      </w:r>
      <w:commentRangeStart w:id="1067"/>
      <w:del w:id="1068" w:author="Portatil CCB" w:date="2016-02-25T11:11:00Z">
        <w:r w:rsidRPr="00D13C95" w:rsidDel="00725A02">
          <w:rPr>
            <w:rFonts w:cs="Miriam"/>
          </w:rPr>
          <w:delText xml:space="preserve">Early Childhood y </w:delText>
        </w:r>
      </w:del>
      <w:commentRangeEnd w:id="1067"/>
      <w:r w:rsidR="00A033FE">
        <w:rPr>
          <w:rStyle w:val="CommentReference"/>
        </w:rPr>
        <w:commentReference w:id="1067"/>
      </w:r>
      <w:r w:rsidRPr="00D13C95">
        <w:rPr>
          <w:rFonts w:cs="Miriam"/>
        </w:rPr>
        <w:t xml:space="preserve">Primaria es deber de los padres de familia </w:t>
      </w:r>
      <w:r w:rsidR="008334FE" w:rsidRPr="00D13C95">
        <w:rPr>
          <w:rFonts w:cs="Miriam"/>
        </w:rPr>
        <w:t xml:space="preserve">revisar la agenda o comunicador </w:t>
      </w:r>
      <w:r w:rsidRPr="00D13C95">
        <w:rPr>
          <w:rFonts w:cs="Miriam"/>
        </w:rPr>
        <w:t>escolar, firmándolo e informando las novedades oportunamente.</w:t>
      </w:r>
    </w:p>
    <w:p w14:paraId="1E7A8D51" w14:textId="77777777" w:rsidR="003A032B" w:rsidRPr="00D13C95" w:rsidRDefault="003A032B" w:rsidP="00053334">
      <w:pPr>
        <w:pStyle w:val="NoSpacing"/>
        <w:numPr>
          <w:ilvl w:val="1"/>
          <w:numId w:val="81"/>
        </w:numPr>
        <w:jc w:val="both"/>
        <w:rPr>
          <w:rFonts w:cs="Miriam"/>
        </w:rPr>
      </w:pPr>
      <w:r w:rsidRPr="00D13C95">
        <w:rPr>
          <w:rFonts w:cs="Miriam"/>
        </w:rPr>
        <w:t>En Early Childhood es deber de los padres revisar el wiki diariamente y utilizar el correo electrónico</w:t>
      </w:r>
      <w:r w:rsidR="008334FE" w:rsidRPr="00D13C95">
        <w:rPr>
          <w:rFonts w:cs="Miriam"/>
        </w:rPr>
        <w:t xml:space="preserve"> </w:t>
      </w:r>
      <w:r w:rsidRPr="00D13C95">
        <w:rPr>
          <w:rFonts w:cs="Miriam"/>
        </w:rPr>
        <w:t>institucional para comunicarse con los profesores.</w:t>
      </w:r>
    </w:p>
    <w:p w14:paraId="14F760E0" w14:textId="637748EF" w:rsidR="00645587" w:rsidRPr="00583290" w:rsidRDefault="003A032B">
      <w:pPr>
        <w:pStyle w:val="NoSpacing"/>
        <w:numPr>
          <w:ilvl w:val="1"/>
          <w:numId w:val="81"/>
        </w:numPr>
        <w:jc w:val="both"/>
        <w:rPr>
          <w:rFonts w:cs="Miriam"/>
          <w:highlight w:val="lightGray"/>
        </w:rPr>
      </w:pPr>
      <w:r w:rsidRPr="00D13C95">
        <w:rPr>
          <w:rFonts w:cs="Miriam"/>
        </w:rPr>
        <w:t>Asistir al Colegio cuando se les solicite a asambleas, reuniones, entrevi</w:t>
      </w:r>
      <w:r w:rsidR="008334FE" w:rsidRPr="00D13C95">
        <w:rPr>
          <w:rFonts w:cs="Miriam"/>
        </w:rPr>
        <w:t xml:space="preserve">stas, conferencias, festivales, </w:t>
      </w:r>
      <w:r w:rsidRPr="00D13C95">
        <w:rPr>
          <w:rFonts w:cs="Miriam"/>
        </w:rPr>
        <w:t>talleres, Escuela de Padres, etc.</w:t>
      </w:r>
      <w:ins w:id="1069" w:author="Diana Velazquez" w:date="2016-03-10T16:49:00Z">
        <w:r w:rsidR="00E424E2">
          <w:rPr>
            <w:rFonts w:cs="Miriam"/>
          </w:rPr>
          <w:t xml:space="preserve"> </w:t>
        </w:r>
        <w:r w:rsidR="00E424E2" w:rsidRPr="00583290">
          <w:rPr>
            <w:rFonts w:cs="Miriam"/>
            <w:highlight w:val="lightGray"/>
          </w:rPr>
          <w:t>Cuando ambos padres no puedan asistir a las reuniones convocadas, deber</w:t>
        </w:r>
      </w:ins>
      <w:ins w:id="1070" w:author="Diana Velazquez" w:date="2016-03-10T16:50:00Z">
        <w:r w:rsidR="00E424E2" w:rsidRPr="00583290">
          <w:rPr>
            <w:rFonts w:cs="Miriam"/>
            <w:highlight w:val="lightGray"/>
          </w:rPr>
          <w:t xml:space="preserve">án enviar una excusa escrita. </w:t>
        </w:r>
      </w:ins>
      <w:ins w:id="1071" w:author="Diana Velazquez" w:date="2016-03-10T16:53:00Z">
        <w:r w:rsidR="00645587" w:rsidRPr="00583290">
          <w:rPr>
            <w:rFonts w:cs="Miriam"/>
            <w:highlight w:val="lightGray"/>
          </w:rPr>
          <w:t>En caso de que por hechos imprevisibles, ambos padres no puedan asistir</w:t>
        </w:r>
      </w:ins>
      <w:ins w:id="1072" w:author="Diana Velazquez" w:date="2016-03-10T16:50:00Z">
        <w:r w:rsidR="00E424E2" w:rsidRPr="00583290">
          <w:rPr>
            <w:rFonts w:cs="Miriam"/>
            <w:highlight w:val="lightGray"/>
          </w:rPr>
          <w:t xml:space="preserve">, </w:t>
        </w:r>
      </w:ins>
      <w:ins w:id="1073" w:author="Diana Velazquez" w:date="2016-03-10T16:53:00Z">
        <w:r w:rsidR="00645587" w:rsidRPr="00583290">
          <w:rPr>
            <w:rFonts w:cs="Miriam"/>
            <w:highlight w:val="lightGray"/>
          </w:rPr>
          <w:t xml:space="preserve">deberán presentar ante la </w:t>
        </w:r>
      </w:ins>
      <w:ins w:id="1074" w:author="Diana Velazquez" w:date="2016-03-10T16:55:00Z">
        <w:r w:rsidR="00645587">
          <w:rPr>
            <w:rFonts w:cs="Miriam"/>
            <w:highlight w:val="lightGray"/>
          </w:rPr>
          <w:t xml:space="preserve">Jefatura de la Sección o la </w:t>
        </w:r>
      </w:ins>
      <w:ins w:id="1075" w:author="Diana Velazquez" w:date="2016-03-10T16:53:00Z">
        <w:r w:rsidR="00645587" w:rsidRPr="00583290">
          <w:rPr>
            <w:rFonts w:cs="Miriam"/>
            <w:highlight w:val="lightGray"/>
          </w:rPr>
          <w:t>Rectoría del Colegio excusa escrita justificada en un plazo no mayor a 5 días calendario con posterioridad al día de la reunión para la cual fueron convocados</w:t>
        </w:r>
        <w:r w:rsidR="00645587" w:rsidRPr="00645587">
          <w:rPr>
            <w:rFonts w:cs="Miriam"/>
            <w:highlight w:val="lightGray"/>
          </w:rPr>
          <w:t xml:space="preserve">. Los padres </w:t>
        </w:r>
      </w:ins>
      <w:ins w:id="1076" w:author="Diana Velazquez" w:date="2016-03-10T16:54:00Z">
        <w:r w:rsidR="00645587" w:rsidRPr="00583290">
          <w:rPr>
            <w:rFonts w:cs="Miriam"/>
            <w:highlight w:val="lightGray"/>
          </w:rPr>
          <w:t xml:space="preserve">que no cumplan con ese deber, deberán cancelar en la Tesorería del Colegio una suma equivalente al </w:t>
        </w:r>
        <w:r w:rsidR="00645587" w:rsidRPr="00645587">
          <w:rPr>
            <w:rFonts w:cs="Miriam"/>
            <w:highlight w:val="lightGray"/>
          </w:rPr>
          <w:t>cinco por ciento (5</w:t>
        </w:r>
        <w:r w:rsidR="00645587" w:rsidRPr="00583290">
          <w:rPr>
            <w:rFonts w:cs="Miriam"/>
            <w:highlight w:val="lightGray"/>
          </w:rPr>
          <w:t xml:space="preserve">%) de un salario mínimo legal mensual vigente, en un plazo no mayor a 30 días calendario. Esta multa se cobrará a los padres en la siguiente </w:t>
        </w:r>
        <w:commentRangeStart w:id="1077"/>
        <w:r w:rsidR="00645587" w:rsidRPr="00583290">
          <w:rPr>
            <w:rFonts w:cs="Miriam"/>
            <w:highlight w:val="lightGray"/>
          </w:rPr>
          <w:t>factura</w:t>
        </w:r>
      </w:ins>
      <w:commentRangeEnd w:id="1077"/>
      <w:ins w:id="1078" w:author="Diana Velazquez" w:date="2016-03-28T16:44:00Z">
        <w:r w:rsidR="003341E5">
          <w:rPr>
            <w:rStyle w:val="CommentReference"/>
          </w:rPr>
          <w:commentReference w:id="1077"/>
        </w:r>
      </w:ins>
      <w:ins w:id="1079" w:author="Diana Velazquez" w:date="2016-03-10T16:54:00Z">
        <w:r w:rsidR="00645587" w:rsidRPr="00583290">
          <w:rPr>
            <w:rFonts w:cs="Miriam"/>
            <w:highlight w:val="lightGray"/>
          </w:rPr>
          <w:t>.</w:t>
        </w:r>
      </w:ins>
    </w:p>
    <w:p w14:paraId="40788980" w14:textId="77777777" w:rsidR="003A032B" w:rsidRPr="00D13C95" w:rsidRDefault="003A032B" w:rsidP="00053334">
      <w:pPr>
        <w:pStyle w:val="NoSpacing"/>
        <w:numPr>
          <w:ilvl w:val="1"/>
          <w:numId w:val="81"/>
        </w:numPr>
        <w:jc w:val="both"/>
        <w:rPr>
          <w:rFonts w:cs="Miriam"/>
        </w:rPr>
      </w:pPr>
      <w:r w:rsidRPr="00D13C95">
        <w:rPr>
          <w:rFonts w:cs="Miriam"/>
        </w:rPr>
        <w:t>Apoyar al establecimiento en el desarrollo de las acciones qu</w:t>
      </w:r>
      <w:r w:rsidR="008334FE" w:rsidRPr="00D13C95">
        <w:rPr>
          <w:rFonts w:cs="Miriam"/>
        </w:rPr>
        <w:t xml:space="preserve">e conduzcan al mejoramiento del </w:t>
      </w:r>
      <w:r w:rsidRPr="00D13C95">
        <w:rPr>
          <w:rFonts w:cs="Miriam"/>
        </w:rPr>
        <w:t>servicio educativo y que eleven la calidad de los aprendizajes, especia</w:t>
      </w:r>
      <w:r w:rsidR="008334FE" w:rsidRPr="00D13C95">
        <w:rPr>
          <w:rFonts w:cs="Miriam"/>
        </w:rPr>
        <w:t xml:space="preserve">lmente en la formulación y </w:t>
      </w:r>
      <w:r w:rsidRPr="00D13C95">
        <w:rPr>
          <w:rFonts w:cs="Miriam"/>
        </w:rPr>
        <w:t>desarrollo de los planes de mejoramiento institucional.</w:t>
      </w:r>
    </w:p>
    <w:p w14:paraId="6B3FD308" w14:textId="77777777" w:rsidR="003A032B" w:rsidRPr="00D13C95" w:rsidRDefault="003A032B" w:rsidP="00053334">
      <w:pPr>
        <w:pStyle w:val="NoSpacing"/>
        <w:numPr>
          <w:ilvl w:val="1"/>
          <w:numId w:val="81"/>
        </w:numPr>
        <w:jc w:val="both"/>
        <w:rPr>
          <w:rFonts w:cs="Miriam"/>
        </w:rPr>
      </w:pPr>
      <w:r w:rsidRPr="00D13C95">
        <w:rPr>
          <w:rFonts w:cs="Miriam"/>
        </w:rPr>
        <w:t>Participar en el proceso de autoevaluación anual del establecimien</w:t>
      </w:r>
      <w:r w:rsidR="008334FE" w:rsidRPr="00D13C95">
        <w:rPr>
          <w:rFonts w:cs="Miriam"/>
        </w:rPr>
        <w:t xml:space="preserve">to educativo, en las instancias </w:t>
      </w:r>
      <w:r w:rsidRPr="00D13C95">
        <w:rPr>
          <w:rFonts w:cs="Miriam"/>
        </w:rPr>
        <w:t>establecidas.</w:t>
      </w:r>
    </w:p>
    <w:p w14:paraId="0A8FCA74" w14:textId="77777777" w:rsidR="003A032B" w:rsidRPr="00D13C95" w:rsidRDefault="003A032B" w:rsidP="00053334">
      <w:pPr>
        <w:pStyle w:val="NoSpacing"/>
        <w:numPr>
          <w:ilvl w:val="1"/>
          <w:numId w:val="81"/>
        </w:numPr>
        <w:jc w:val="both"/>
        <w:rPr>
          <w:rFonts w:cs="Miriam"/>
        </w:rPr>
      </w:pPr>
      <w:r w:rsidRPr="00D13C95">
        <w:rPr>
          <w:rFonts w:cs="Miriam"/>
        </w:rPr>
        <w:t xml:space="preserve">Cancelar dentro de los quince (15) primeros días de cada </w:t>
      </w:r>
      <w:r w:rsidR="008334FE" w:rsidRPr="00D13C95">
        <w:rPr>
          <w:rFonts w:cs="Miriam"/>
        </w:rPr>
        <w:t xml:space="preserve">mes, los compromisos económicos </w:t>
      </w:r>
      <w:r w:rsidRPr="00D13C95">
        <w:rPr>
          <w:rFonts w:cs="Miriam"/>
        </w:rPr>
        <w:t>adquiridos con la Institución.</w:t>
      </w:r>
    </w:p>
    <w:p w14:paraId="49567106" w14:textId="77777777" w:rsidR="003A032B" w:rsidRPr="00D13C95" w:rsidRDefault="003A032B" w:rsidP="00053334">
      <w:pPr>
        <w:pStyle w:val="NoSpacing"/>
        <w:numPr>
          <w:ilvl w:val="1"/>
          <w:numId w:val="81"/>
        </w:numPr>
        <w:jc w:val="both"/>
        <w:rPr>
          <w:rFonts w:cs="Miriam"/>
        </w:rPr>
      </w:pPr>
      <w:r w:rsidRPr="00D13C95">
        <w:rPr>
          <w:rFonts w:cs="Miriam"/>
        </w:rPr>
        <w:t>Solicitar entrevistas con los docentes o tutores cuando sea necesario</w:t>
      </w:r>
      <w:r w:rsidR="008334FE" w:rsidRPr="00D13C95">
        <w:rPr>
          <w:rFonts w:cs="Miriam"/>
        </w:rPr>
        <w:t xml:space="preserve">, evitando por todos los medios </w:t>
      </w:r>
      <w:r w:rsidRPr="00D13C95">
        <w:rPr>
          <w:rFonts w:cs="Miriam"/>
        </w:rPr>
        <w:t>interrumpir clases.</w:t>
      </w:r>
    </w:p>
    <w:p w14:paraId="143AC574" w14:textId="77777777" w:rsidR="003A032B" w:rsidRPr="00D13C95" w:rsidRDefault="003A032B" w:rsidP="00053334">
      <w:pPr>
        <w:pStyle w:val="NoSpacing"/>
        <w:numPr>
          <w:ilvl w:val="1"/>
          <w:numId w:val="81"/>
        </w:numPr>
        <w:jc w:val="both"/>
        <w:rPr>
          <w:rFonts w:cs="Miriam"/>
        </w:rPr>
      </w:pPr>
      <w:r w:rsidRPr="00D13C95">
        <w:rPr>
          <w:rFonts w:cs="Miriam"/>
        </w:rPr>
        <w:t xml:space="preserve">Únicamente en casos de verdadera urgencia, enviar materiales y </w:t>
      </w:r>
      <w:r w:rsidR="008334FE" w:rsidRPr="00D13C95">
        <w:rPr>
          <w:rFonts w:cs="Miriam"/>
        </w:rPr>
        <w:t xml:space="preserve">mensajes a sus hijos durante su </w:t>
      </w:r>
      <w:r w:rsidRPr="00D13C95">
        <w:rPr>
          <w:rFonts w:cs="Miriam"/>
        </w:rPr>
        <w:t>estancia en el Colegio.</w:t>
      </w:r>
    </w:p>
    <w:p w14:paraId="2DB5B78D" w14:textId="77777777" w:rsidR="003A032B" w:rsidRPr="00D13C95" w:rsidRDefault="003A032B" w:rsidP="00053334">
      <w:pPr>
        <w:pStyle w:val="NoSpacing"/>
        <w:numPr>
          <w:ilvl w:val="1"/>
          <w:numId w:val="81"/>
        </w:numPr>
        <w:jc w:val="both"/>
        <w:rPr>
          <w:rFonts w:cs="Miriam"/>
        </w:rPr>
      </w:pPr>
      <w:r w:rsidRPr="00D13C95">
        <w:rPr>
          <w:rFonts w:cs="Miriam"/>
        </w:rPr>
        <w:t xml:space="preserve">Planear las citas médicas y odontológicas, salidas y vacaciones </w:t>
      </w:r>
      <w:r w:rsidR="008334FE" w:rsidRPr="00D13C95">
        <w:rPr>
          <w:rFonts w:cs="Miriam"/>
        </w:rPr>
        <w:t xml:space="preserve">de tal manera que no afecten el </w:t>
      </w:r>
      <w:r w:rsidRPr="00D13C95">
        <w:rPr>
          <w:rFonts w:cs="Miriam"/>
        </w:rPr>
        <w:t>normal desarrollo de las actividades planeadas por el Colegio para sus estudiantes.</w:t>
      </w:r>
    </w:p>
    <w:p w14:paraId="2F4F6FD8" w14:textId="77777777" w:rsidR="003A032B" w:rsidRDefault="003A032B" w:rsidP="00053334">
      <w:pPr>
        <w:pStyle w:val="NoSpacing"/>
        <w:numPr>
          <w:ilvl w:val="1"/>
          <w:numId w:val="81"/>
        </w:numPr>
        <w:jc w:val="both"/>
        <w:rPr>
          <w:rFonts w:cs="Miriam"/>
        </w:rPr>
      </w:pPr>
      <w:r w:rsidRPr="00D13C95">
        <w:rPr>
          <w:rFonts w:cs="Miriam"/>
        </w:rPr>
        <w:t>Cumplir con las normas establecidas por la Institución.</w:t>
      </w:r>
    </w:p>
    <w:p w14:paraId="392A3C0F" w14:textId="40B19089" w:rsidR="00765E89" w:rsidRPr="003341E5" w:rsidRDefault="00765E89" w:rsidP="00053334">
      <w:pPr>
        <w:pStyle w:val="NoSpacing"/>
        <w:numPr>
          <w:ilvl w:val="1"/>
          <w:numId w:val="81"/>
        </w:numPr>
        <w:jc w:val="both"/>
        <w:rPr>
          <w:rFonts w:cs="Miriam"/>
          <w:highlight w:val="lightGray"/>
          <w:rPrChange w:id="1080" w:author="Diana Velazquez" w:date="2016-03-28T16:44:00Z">
            <w:rPr>
              <w:rFonts w:cs="Miriam"/>
            </w:rPr>
          </w:rPrChange>
        </w:rPr>
      </w:pPr>
      <w:commentRangeStart w:id="1081"/>
      <w:r w:rsidRPr="003341E5">
        <w:rPr>
          <w:rFonts w:cs="Miriam"/>
          <w:highlight w:val="lightGray"/>
          <w:rPrChange w:id="1082" w:author="Diana Velazquez" w:date="2016-03-28T16:44:00Z">
            <w:rPr>
              <w:rFonts w:cs="Miriam"/>
            </w:rPr>
          </w:rPrChange>
        </w:rPr>
        <w:t xml:space="preserve">Respetar el conducto regular, sin intervenir directamente con otros estudiantes distintos a sus hijos, e informar al Jefe de Sección correspondiente sobre la situación que se presente. </w:t>
      </w:r>
      <w:commentRangeEnd w:id="1081"/>
      <w:r w:rsidRPr="003341E5">
        <w:rPr>
          <w:rStyle w:val="CommentReference"/>
          <w:highlight w:val="lightGray"/>
          <w:rPrChange w:id="1083" w:author="Diana Velazquez" w:date="2016-03-28T16:44:00Z">
            <w:rPr>
              <w:rStyle w:val="CommentReference"/>
            </w:rPr>
          </w:rPrChange>
        </w:rPr>
        <w:commentReference w:id="1081"/>
      </w:r>
    </w:p>
    <w:p w14:paraId="3AADD0A6" w14:textId="77777777" w:rsidR="00765E89" w:rsidRDefault="00765E89" w:rsidP="00765E89">
      <w:pPr>
        <w:pStyle w:val="NoSpacing"/>
        <w:ind w:left="1080"/>
        <w:jc w:val="both"/>
        <w:rPr>
          <w:rFonts w:cs="Miriam"/>
        </w:rPr>
      </w:pPr>
    </w:p>
    <w:p w14:paraId="15828039" w14:textId="77777777" w:rsidR="00D91551" w:rsidRPr="00D13C95" w:rsidRDefault="00D91551" w:rsidP="00D91551">
      <w:pPr>
        <w:pStyle w:val="NoSpacing"/>
        <w:ind w:left="1440"/>
        <w:jc w:val="both"/>
        <w:rPr>
          <w:rFonts w:cs="Miriam"/>
        </w:rPr>
      </w:pPr>
    </w:p>
    <w:p w14:paraId="4A7DBA83" w14:textId="77777777" w:rsidR="003A032B" w:rsidRDefault="003A032B" w:rsidP="00D13C95">
      <w:pPr>
        <w:pStyle w:val="NoSpacing"/>
        <w:jc w:val="both"/>
        <w:rPr>
          <w:rFonts w:cs="Miriam"/>
          <w:b/>
        </w:rPr>
      </w:pPr>
      <w:r w:rsidRPr="00D91551">
        <w:rPr>
          <w:rFonts w:cs="Miriam"/>
          <w:b/>
        </w:rPr>
        <w:t>_8.3 NORMAS</w:t>
      </w:r>
    </w:p>
    <w:p w14:paraId="54690915" w14:textId="77777777" w:rsidR="00D91551" w:rsidRPr="00D91551" w:rsidRDefault="00D91551" w:rsidP="00D13C95">
      <w:pPr>
        <w:pStyle w:val="NoSpacing"/>
        <w:jc w:val="both"/>
        <w:rPr>
          <w:rFonts w:cs="Miriam"/>
          <w:b/>
        </w:rPr>
      </w:pPr>
    </w:p>
    <w:p w14:paraId="5C8E4E22" w14:textId="77777777" w:rsidR="003A032B" w:rsidRPr="00D13C95" w:rsidRDefault="003A032B" w:rsidP="00D13C95">
      <w:pPr>
        <w:pStyle w:val="NoSpacing"/>
        <w:jc w:val="both"/>
        <w:rPr>
          <w:rFonts w:cs="Miriam"/>
        </w:rPr>
      </w:pPr>
      <w:r w:rsidRPr="00D13C95">
        <w:rPr>
          <w:rFonts w:cs="Miriam"/>
        </w:rPr>
        <w:t>Rigen los estatutos de la Corporación Colegio Colombo Británico.</w:t>
      </w:r>
    </w:p>
    <w:p w14:paraId="5A585095" w14:textId="77777777" w:rsidR="00D91551" w:rsidRDefault="00D91551" w:rsidP="00D13C95">
      <w:pPr>
        <w:pStyle w:val="NoSpacing"/>
        <w:jc w:val="both"/>
        <w:rPr>
          <w:rFonts w:cs="Miriam"/>
        </w:rPr>
      </w:pPr>
    </w:p>
    <w:p w14:paraId="091842FE" w14:textId="77777777" w:rsidR="00D91551" w:rsidRDefault="00D91551" w:rsidP="00D13C95">
      <w:pPr>
        <w:pStyle w:val="NoSpacing"/>
        <w:jc w:val="both"/>
        <w:rPr>
          <w:rFonts w:cs="Miriam"/>
        </w:rPr>
      </w:pPr>
    </w:p>
    <w:p w14:paraId="02CEBC1B" w14:textId="06A4AE45" w:rsidR="003341E5" w:rsidRDefault="003341E5">
      <w:pPr>
        <w:rPr>
          <w:ins w:id="1084" w:author="Diana Velazquez" w:date="2016-03-28T16:45:00Z"/>
          <w:rFonts w:cs="Miriam"/>
        </w:rPr>
      </w:pPr>
      <w:ins w:id="1085" w:author="Diana Velazquez" w:date="2016-03-28T16:45:00Z">
        <w:r>
          <w:rPr>
            <w:rFonts w:cs="Miriam"/>
          </w:rPr>
          <w:br w:type="page"/>
        </w:r>
      </w:ins>
    </w:p>
    <w:p w14:paraId="76BE3FB7" w14:textId="7B9F4796" w:rsidR="00D91551" w:rsidDel="003341E5" w:rsidRDefault="00D91551" w:rsidP="00D13C95">
      <w:pPr>
        <w:pStyle w:val="NoSpacing"/>
        <w:jc w:val="both"/>
        <w:rPr>
          <w:del w:id="1086" w:author="Diana Velazquez" w:date="2016-03-28T16:45:00Z"/>
          <w:rFonts w:cs="Miriam"/>
        </w:rPr>
      </w:pPr>
    </w:p>
    <w:p w14:paraId="50130344" w14:textId="288A4C4A" w:rsidR="00D91551" w:rsidDel="003341E5" w:rsidRDefault="00D91551" w:rsidP="00D13C95">
      <w:pPr>
        <w:pStyle w:val="NoSpacing"/>
        <w:jc w:val="both"/>
        <w:rPr>
          <w:del w:id="1087" w:author="Diana Velazquez" w:date="2016-03-28T16:45:00Z"/>
          <w:rFonts w:cs="Miriam"/>
        </w:rPr>
      </w:pPr>
    </w:p>
    <w:p w14:paraId="04712F09" w14:textId="5C9D8407" w:rsidR="00D91551" w:rsidDel="003341E5" w:rsidRDefault="00D91551" w:rsidP="00D13C95">
      <w:pPr>
        <w:pStyle w:val="NoSpacing"/>
        <w:jc w:val="both"/>
        <w:rPr>
          <w:del w:id="1088" w:author="Diana Velazquez" w:date="2016-03-28T16:45:00Z"/>
          <w:rFonts w:cs="Miriam"/>
        </w:rPr>
      </w:pPr>
    </w:p>
    <w:p w14:paraId="052622E5" w14:textId="21DEF5E2" w:rsidR="00D91551" w:rsidDel="003341E5" w:rsidRDefault="00D91551" w:rsidP="00D13C95">
      <w:pPr>
        <w:pStyle w:val="NoSpacing"/>
        <w:jc w:val="both"/>
        <w:rPr>
          <w:del w:id="1089" w:author="Diana Velazquez" w:date="2016-03-28T16:45:00Z"/>
          <w:rFonts w:cs="Miriam"/>
        </w:rPr>
      </w:pPr>
    </w:p>
    <w:p w14:paraId="23156EA1" w14:textId="018BA3D1" w:rsidR="00D91551" w:rsidDel="003341E5" w:rsidRDefault="00D91551" w:rsidP="00D13C95">
      <w:pPr>
        <w:pStyle w:val="NoSpacing"/>
        <w:jc w:val="both"/>
        <w:rPr>
          <w:del w:id="1090" w:author="Diana Velazquez" w:date="2016-03-28T16:45:00Z"/>
          <w:rFonts w:cs="Miriam"/>
        </w:rPr>
      </w:pPr>
    </w:p>
    <w:p w14:paraId="0841DC40" w14:textId="65182BB1" w:rsidR="00D91551" w:rsidDel="003341E5" w:rsidRDefault="00D91551" w:rsidP="00D13C95">
      <w:pPr>
        <w:pStyle w:val="NoSpacing"/>
        <w:jc w:val="both"/>
        <w:rPr>
          <w:del w:id="1091" w:author="Diana Velazquez" w:date="2016-03-28T16:45:00Z"/>
          <w:rFonts w:cs="Miriam"/>
        </w:rPr>
      </w:pPr>
    </w:p>
    <w:p w14:paraId="61AB3AD8" w14:textId="6B5109EE" w:rsidR="00D91551" w:rsidDel="003341E5" w:rsidRDefault="00D91551" w:rsidP="00D13C95">
      <w:pPr>
        <w:pStyle w:val="NoSpacing"/>
        <w:jc w:val="both"/>
        <w:rPr>
          <w:del w:id="1092" w:author="Diana Velazquez" w:date="2016-03-28T16:45:00Z"/>
          <w:rFonts w:cs="Miriam"/>
        </w:rPr>
      </w:pPr>
    </w:p>
    <w:p w14:paraId="00FD6822" w14:textId="1EF6D298" w:rsidR="00D91551" w:rsidDel="003341E5" w:rsidRDefault="00D91551" w:rsidP="00D13C95">
      <w:pPr>
        <w:pStyle w:val="NoSpacing"/>
        <w:jc w:val="both"/>
        <w:rPr>
          <w:del w:id="1093" w:author="Diana Velazquez" w:date="2016-03-28T16:45:00Z"/>
          <w:rFonts w:cs="Miriam"/>
        </w:rPr>
      </w:pPr>
    </w:p>
    <w:p w14:paraId="149096E7" w14:textId="7DF9D0AE" w:rsidR="00D91551" w:rsidDel="003341E5" w:rsidRDefault="00D91551" w:rsidP="00D13C95">
      <w:pPr>
        <w:pStyle w:val="NoSpacing"/>
        <w:jc w:val="both"/>
        <w:rPr>
          <w:del w:id="1094" w:author="Diana Velazquez" w:date="2016-03-28T16:45:00Z"/>
          <w:rFonts w:cs="Miriam"/>
        </w:rPr>
      </w:pPr>
    </w:p>
    <w:p w14:paraId="09F9D864" w14:textId="73C79DA4" w:rsidR="00D91551" w:rsidDel="003341E5" w:rsidRDefault="00D91551" w:rsidP="00D13C95">
      <w:pPr>
        <w:pStyle w:val="NoSpacing"/>
        <w:jc w:val="both"/>
        <w:rPr>
          <w:del w:id="1095" w:author="Diana Velazquez" w:date="2016-03-28T16:45:00Z"/>
          <w:rFonts w:cs="Miriam"/>
        </w:rPr>
      </w:pPr>
    </w:p>
    <w:p w14:paraId="50EF2358" w14:textId="4BF7954A" w:rsidR="00D91551" w:rsidDel="003341E5" w:rsidRDefault="00D91551" w:rsidP="00D13C95">
      <w:pPr>
        <w:pStyle w:val="NoSpacing"/>
        <w:jc w:val="both"/>
        <w:rPr>
          <w:del w:id="1096" w:author="Diana Velazquez" w:date="2016-03-28T16:45:00Z"/>
          <w:rFonts w:cs="Miriam"/>
        </w:rPr>
      </w:pPr>
    </w:p>
    <w:p w14:paraId="012BD335" w14:textId="74270355" w:rsidR="00D91551" w:rsidDel="003341E5" w:rsidRDefault="00D91551" w:rsidP="00D13C95">
      <w:pPr>
        <w:pStyle w:val="NoSpacing"/>
        <w:jc w:val="both"/>
        <w:rPr>
          <w:del w:id="1097" w:author="Diana Velazquez" w:date="2016-03-28T16:45:00Z"/>
          <w:rFonts w:cs="Miriam"/>
        </w:rPr>
      </w:pPr>
    </w:p>
    <w:p w14:paraId="0952472A" w14:textId="17B7D0B6" w:rsidR="00D91551" w:rsidDel="003341E5" w:rsidRDefault="00D91551" w:rsidP="00D13C95">
      <w:pPr>
        <w:pStyle w:val="NoSpacing"/>
        <w:jc w:val="both"/>
        <w:rPr>
          <w:del w:id="1098" w:author="Diana Velazquez" w:date="2016-03-28T16:45:00Z"/>
          <w:rFonts w:cs="Miriam"/>
        </w:rPr>
      </w:pPr>
    </w:p>
    <w:p w14:paraId="3480BE7F" w14:textId="01CEA146" w:rsidR="00D91551" w:rsidDel="003341E5" w:rsidRDefault="00D91551" w:rsidP="00D13C95">
      <w:pPr>
        <w:pStyle w:val="NoSpacing"/>
        <w:jc w:val="both"/>
        <w:rPr>
          <w:del w:id="1099" w:author="Diana Velazquez" w:date="2016-03-28T16:45:00Z"/>
          <w:rFonts w:cs="Miriam"/>
        </w:rPr>
      </w:pPr>
    </w:p>
    <w:p w14:paraId="4A18E1DE" w14:textId="6F0DB505" w:rsidR="00D91551" w:rsidDel="003341E5" w:rsidRDefault="00D91551" w:rsidP="00D13C95">
      <w:pPr>
        <w:pStyle w:val="NoSpacing"/>
        <w:jc w:val="both"/>
        <w:rPr>
          <w:del w:id="1100" w:author="Diana Velazquez" w:date="2016-03-28T16:45:00Z"/>
          <w:rFonts w:cs="Miriam"/>
        </w:rPr>
      </w:pPr>
    </w:p>
    <w:p w14:paraId="379DEE08" w14:textId="7BE682AB" w:rsidR="00D91551" w:rsidDel="003341E5" w:rsidRDefault="00D91551" w:rsidP="00D13C95">
      <w:pPr>
        <w:pStyle w:val="NoSpacing"/>
        <w:jc w:val="both"/>
        <w:rPr>
          <w:del w:id="1101" w:author="Diana Velazquez" w:date="2016-03-28T16:45:00Z"/>
          <w:rFonts w:cs="Miriam"/>
        </w:rPr>
      </w:pPr>
    </w:p>
    <w:p w14:paraId="40C18C1D" w14:textId="552FC2A5" w:rsidR="00D91551" w:rsidDel="003341E5" w:rsidRDefault="00D91551" w:rsidP="00D13C95">
      <w:pPr>
        <w:pStyle w:val="NoSpacing"/>
        <w:jc w:val="both"/>
        <w:rPr>
          <w:del w:id="1102" w:author="Diana Velazquez" w:date="2016-03-28T16:45:00Z"/>
          <w:rFonts w:cs="Miriam"/>
        </w:rPr>
      </w:pPr>
    </w:p>
    <w:p w14:paraId="5C28FAE4" w14:textId="244B1CC5" w:rsidR="00D91551" w:rsidDel="003341E5" w:rsidRDefault="00D91551" w:rsidP="00D13C95">
      <w:pPr>
        <w:pStyle w:val="NoSpacing"/>
        <w:jc w:val="both"/>
        <w:rPr>
          <w:del w:id="1103" w:author="Diana Velazquez" w:date="2016-03-28T16:45:00Z"/>
          <w:rFonts w:cs="Miriam"/>
        </w:rPr>
      </w:pPr>
    </w:p>
    <w:p w14:paraId="2B2DEC2C" w14:textId="709B6976" w:rsidR="00D91551" w:rsidDel="003341E5" w:rsidRDefault="00D91551" w:rsidP="00D13C95">
      <w:pPr>
        <w:pStyle w:val="NoSpacing"/>
        <w:jc w:val="both"/>
        <w:rPr>
          <w:del w:id="1104" w:author="Diana Velazquez" w:date="2016-03-28T16:45:00Z"/>
          <w:rFonts w:cs="Miriam"/>
        </w:rPr>
      </w:pPr>
    </w:p>
    <w:p w14:paraId="1BCA2AAE" w14:textId="1529C10A" w:rsidR="00D91551" w:rsidDel="003341E5" w:rsidRDefault="00D91551" w:rsidP="00D13C95">
      <w:pPr>
        <w:pStyle w:val="NoSpacing"/>
        <w:jc w:val="both"/>
        <w:rPr>
          <w:del w:id="1105" w:author="Diana Velazquez" w:date="2016-03-28T16:45:00Z"/>
          <w:rFonts w:cs="Miriam"/>
        </w:rPr>
      </w:pPr>
    </w:p>
    <w:p w14:paraId="35D40EC2" w14:textId="7DDF6922" w:rsidR="00D91551" w:rsidDel="003341E5" w:rsidRDefault="00D91551" w:rsidP="00D13C95">
      <w:pPr>
        <w:pStyle w:val="NoSpacing"/>
        <w:jc w:val="both"/>
        <w:rPr>
          <w:del w:id="1106" w:author="Diana Velazquez" w:date="2016-03-28T16:45:00Z"/>
          <w:rFonts w:cs="Miriam"/>
        </w:rPr>
      </w:pPr>
    </w:p>
    <w:p w14:paraId="2346EF23" w14:textId="7ED128A5" w:rsidR="00D91551" w:rsidDel="003341E5" w:rsidRDefault="00D91551" w:rsidP="00D13C95">
      <w:pPr>
        <w:pStyle w:val="NoSpacing"/>
        <w:jc w:val="both"/>
        <w:rPr>
          <w:del w:id="1107" w:author="Diana Velazquez" w:date="2016-03-28T16:45:00Z"/>
          <w:rFonts w:cs="Miriam"/>
        </w:rPr>
      </w:pPr>
    </w:p>
    <w:p w14:paraId="7350D034" w14:textId="39114657" w:rsidR="00D91551" w:rsidDel="003341E5" w:rsidRDefault="00D91551" w:rsidP="00D13C95">
      <w:pPr>
        <w:pStyle w:val="NoSpacing"/>
        <w:jc w:val="both"/>
        <w:rPr>
          <w:del w:id="1108" w:author="Diana Velazquez" w:date="2016-03-28T16:45:00Z"/>
          <w:rFonts w:cs="Miriam"/>
        </w:rPr>
      </w:pPr>
    </w:p>
    <w:p w14:paraId="7E504775" w14:textId="66C44FF2" w:rsidR="00D91551" w:rsidDel="003341E5" w:rsidRDefault="00D91551" w:rsidP="00D13C95">
      <w:pPr>
        <w:pStyle w:val="NoSpacing"/>
        <w:jc w:val="both"/>
        <w:rPr>
          <w:del w:id="1109" w:author="Diana Velazquez" w:date="2016-03-28T16:45:00Z"/>
          <w:rFonts w:cs="Miriam"/>
        </w:rPr>
      </w:pPr>
    </w:p>
    <w:p w14:paraId="68D25B59" w14:textId="29FD5FEF" w:rsidR="00D91551" w:rsidDel="003341E5" w:rsidRDefault="00D91551" w:rsidP="00D13C95">
      <w:pPr>
        <w:pStyle w:val="NoSpacing"/>
        <w:jc w:val="both"/>
        <w:rPr>
          <w:del w:id="1110" w:author="Diana Velazquez" w:date="2016-03-28T16:45:00Z"/>
          <w:rFonts w:cs="Miriam"/>
        </w:rPr>
      </w:pPr>
    </w:p>
    <w:p w14:paraId="69074B4F" w14:textId="78562A4A" w:rsidR="00D91551" w:rsidDel="003341E5" w:rsidRDefault="00D91551" w:rsidP="00D13C95">
      <w:pPr>
        <w:pStyle w:val="NoSpacing"/>
        <w:jc w:val="both"/>
        <w:rPr>
          <w:del w:id="1111" w:author="Diana Velazquez" w:date="2016-03-28T16:45:00Z"/>
          <w:rFonts w:cs="Miriam"/>
        </w:rPr>
      </w:pPr>
    </w:p>
    <w:p w14:paraId="57E0F7B4" w14:textId="1CA14A40" w:rsidR="00D91551" w:rsidDel="003341E5" w:rsidRDefault="00D91551" w:rsidP="00D13C95">
      <w:pPr>
        <w:pStyle w:val="NoSpacing"/>
        <w:jc w:val="both"/>
        <w:rPr>
          <w:del w:id="1112" w:author="Diana Velazquez" w:date="2016-03-28T16:45:00Z"/>
          <w:rFonts w:cs="Miriam"/>
        </w:rPr>
      </w:pPr>
    </w:p>
    <w:p w14:paraId="6C8BA4B5" w14:textId="72AA4C58" w:rsidR="00D91551" w:rsidDel="003341E5" w:rsidRDefault="00D91551" w:rsidP="00D13C95">
      <w:pPr>
        <w:pStyle w:val="NoSpacing"/>
        <w:jc w:val="both"/>
        <w:rPr>
          <w:del w:id="1113" w:author="Diana Velazquez" w:date="2016-03-28T16:45:00Z"/>
          <w:rFonts w:cs="Miriam"/>
        </w:rPr>
      </w:pPr>
    </w:p>
    <w:p w14:paraId="443A984F" w14:textId="0A3FB6AC" w:rsidR="00D91551" w:rsidDel="003341E5" w:rsidRDefault="00D91551" w:rsidP="00D13C95">
      <w:pPr>
        <w:pStyle w:val="NoSpacing"/>
        <w:jc w:val="both"/>
        <w:rPr>
          <w:del w:id="1114" w:author="Diana Velazquez" w:date="2016-03-28T16:45:00Z"/>
          <w:rFonts w:cs="Miriam"/>
        </w:rPr>
      </w:pPr>
    </w:p>
    <w:p w14:paraId="16F1DF8D" w14:textId="494F8AC6" w:rsidR="00D91551" w:rsidDel="003341E5" w:rsidRDefault="00D91551" w:rsidP="00D13C95">
      <w:pPr>
        <w:pStyle w:val="NoSpacing"/>
        <w:jc w:val="both"/>
        <w:rPr>
          <w:del w:id="1115" w:author="Diana Velazquez" w:date="2016-03-28T16:45:00Z"/>
          <w:rFonts w:cs="Miriam"/>
        </w:rPr>
      </w:pPr>
    </w:p>
    <w:p w14:paraId="5819D753" w14:textId="0B8BA0CE" w:rsidR="00D91551" w:rsidDel="003341E5" w:rsidRDefault="00D91551" w:rsidP="00D13C95">
      <w:pPr>
        <w:pStyle w:val="NoSpacing"/>
        <w:jc w:val="both"/>
        <w:rPr>
          <w:del w:id="1116" w:author="Diana Velazquez" w:date="2016-03-28T16:45:00Z"/>
          <w:rFonts w:cs="Miriam"/>
        </w:rPr>
      </w:pPr>
    </w:p>
    <w:p w14:paraId="72666058" w14:textId="143BD6AD" w:rsidR="00D91551" w:rsidDel="003341E5" w:rsidRDefault="00D91551" w:rsidP="00D13C95">
      <w:pPr>
        <w:pStyle w:val="NoSpacing"/>
        <w:jc w:val="both"/>
        <w:rPr>
          <w:del w:id="1117" w:author="Diana Velazquez" w:date="2016-03-28T16:45:00Z"/>
          <w:rFonts w:cs="Miriam"/>
        </w:rPr>
      </w:pPr>
    </w:p>
    <w:p w14:paraId="5C8AFDF6" w14:textId="77777777" w:rsidR="003A032B" w:rsidRDefault="003A032B" w:rsidP="00D91551">
      <w:pPr>
        <w:pStyle w:val="NoSpacing"/>
        <w:jc w:val="center"/>
        <w:rPr>
          <w:rFonts w:cs="Miriam"/>
        </w:rPr>
      </w:pPr>
      <w:r w:rsidRPr="00D13C95">
        <w:rPr>
          <w:rFonts w:cs="Miriam"/>
        </w:rPr>
        <w:t>_9. MATRICULAS</w:t>
      </w:r>
    </w:p>
    <w:p w14:paraId="5B3DB915" w14:textId="77777777" w:rsidR="00D91551" w:rsidRPr="00D13C95" w:rsidRDefault="00D91551" w:rsidP="00D91551">
      <w:pPr>
        <w:pStyle w:val="NoSpacing"/>
        <w:jc w:val="center"/>
        <w:rPr>
          <w:rFonts w:cs="Miriam"/>
        </w:rPr>
      </w:pPr>
    </w:p>
    <w:p w14:paraId="69F237FD" w14:textId="77777777" w:rsidR="003A032B" w:rsidRDefault="003A032B" w:rsidP="00D13C95">
      <w:pPr>
        <w:pStyle w:val="NoSpacing"/>
        <w:jc w:val="both"/>
        <w:rPr>
          <w:rFonts w:cs="Miriam"/>
        </w:rPr>
      </w:pPr>
      <w:r w:rsidRPr="00D13C95">
        <w:rPr>
          <w:rFonts w:cs="Miriam"/>
        </w:rPr>
        <w:t>El valor de la matrícula es la suma equivalente al 9.1 % de la tarifa anual que</w:t>
      </w:r>
      <w:r w:rsidR="008334FE" w:rsidRPr="00D13C95">
        <w:rPr>
          <w:rFonts w:cs="Miriam"/>
        </w:rPr>
        <w:t xml:space="preserve"> se causa una vez al año, en el </w:t>
      </w:r>
      <w:r w:rsidRPr="00D13C95">
        <w:rPr>
          <w:rFonts w:cs="Miriam"/>
        </w:rPr>
        <w:t>evento de formalizar la vinculación del educando al servicio educativo ofr</w:t>
      </w:r>
      <w:r w:rsidR="008334FE" w:rsidRPr="00D13C95">
        <w:rPr>
          <w:rFonts w:cs="Miriam"/>
        </w:rPr>
        <w:t xml:space="preserve">ecido por el establecimiento, o </w:t>
      </w:r>
      <w:r w:rsidRPr="00D13C95">
        <w:rPr>
          <w:rFonts w:cs="Miriam"/>
        </w:rPr>
        <w:t>cuando esta vinculación se renueva.</w:t>
      </w:r>
    </w:p>
    <w:p w14:paraId="0C5ACB31" w14:textId="77777777" w:rsidR="00D91551" w:rsidRPr="00D13C95" w:rsidRDefault="00D91551" w:rsidP="00D13C95">
      <w:pPr>
        <w:pStyle w:val="NoSpacing"/>
        <w:jc w:val="both"/>
        <w:rPr>
          <w:rFonts w:cs="Miriam"/>
        </w:rPr>
      </w:pPr>
    </w:p>
    <w:p w14:paraId="1231C7F5" w14:textId="77777777" w:rsidR="003A032B" w:rsidRDefault="003A032B" w:rsidP="00D13C95">
      <w:pPr>
        <w:pStyle w:val="NoSpacing"/>
        <w:jc w:val="both"/>
        <w:rPr>
          <w:rFonts w:cs="Miriam"/>
          <w:b/>
        </w:rPr>
      </w:pPr>
      <w:r w:rsidRPr="00D91551">
        <w:rPr>
          <w:rFonts w:cs="Miriam"/>
          <w:b/>
        </w:rPr>
        <w:t>_9.1 Requisitos para matrícula</w:t>
      </w:r>
    </w:p>
    <w:p w14:paraId="1AD0BB7A" w14:textId="77777777" w:rsidR="00D91551" w:rsidRPr="00D91551" w:rsidRDefault="00D91551" w:rsidP="00D13C95">
      <w:pPr>
        <w:pStyle w:val="NoSpacing"/>
        <w:jc w:val="both"/>
        <w:rPr>
          <w:rFonts w:cs="Miriam"/>
          <w:b/>
        </w:rPr>
      </w:pPr>
    </w:p>
    <w:p w14:paraId="54B4F702" w14:textId="77777777" w:rsidR="003A032B" w:rsidRPr="00D13C95" w:rsidRDefault="003A032B" w:rsidP="00053334">
      <w:pPr>
        <w:pStyle w:val="NoSpacing"/>
        <w:numPr>
          <w:ilvl w:val="0"/>
          <w:numId w:val="82"/>
        </w:numPr>
        <w:jc w:val="both"/>
        <w:rPr>
          <w:rFonts w:cs="Miriam"/>
        </w:rPr>
      </w:pPr>
      <w:r w:rsidRPr="00D13C95">
        <w:rPr>
          <w:rFonts w:cs="Miriam"/>
        </w:rPr>
        <w:t>Paz y salvo financiero expedido por Tesorería.</w:t>
      </w:r>
    </w:p>
    <w:p w14:paraId="3D74F0B4" w14:textId="77777777" w:rsidR="003A032B" w:rsidRPr="00D13C95" w:rsidRDefault="003A032B" w:rsidP="00053334">
      <w:pPr>
        <w:pStyle w:val="NoSpacing"/>
        <w:numPr>
          <w:ilvl w:val="0"/>
          <w:numId w:val="82"/>
        </w:numPr>
        <w:jc w:val="both"/>
        <w:rPr>
          <w:rFonts w:cs="Miriam"/>
        </w:rPr>
      </w:pPr>
      <w:r w:rsidRPr="00D13C95">
        <w:rPr>
          <w:rFonts w:cs="Miriam"/>
        </w:rPr>
        <w:t>Recibo de pago cancelado por concepto de Matrícula.</w:t>
      </w:r>
    </w:p>
    <w:p w14:paraId="4A42EF39" w14:textId="77777777" w:rsidR="003A032B" w:rsidRPr="00D13C95" w:rsidRDefault="003A032B" w:rsidP="00053334">
      <w:pPr>
        <w:pStyle w:val="NoSpacing"/>
        <w:numPr>
          <w:ilvl w:val="0"/>
          <w:numId w:val="82"/>
        </w:numPr>
        <w:jc w:val="both"/>
        <w:rPr>
          <w:rFonts w:cs="Miriam"/>
        </w:rPr>
      </w:pPr>
      <w:r w:rsidRPr="00D13C95">
        <w:rPr>
          <w:rFonts w:cs="Miriam"/>
        </w:rPr>
        <w:t>Los padres deberán entregar al CCB el certificado médico actua</w:t>
      </w:r>
      <w:r w:rsidR="008334FE" w:rsidRPr="00D13C95">
        <w:rPr>
          <w:rFonts w:cs="Miriam"/>
        </w:rPr>
        <w:t xml:space="preserve">lizado de cada uno de los hijos </w:t>
      </w:r>
      <w:r w:rsidRPr="00D13C95">
        <w:rPr>
          <w:rFonts w:cs="Miriam"/>
        </w:rPr>
        <w:t>que deseen matricular.</w:t>
      </w:r>
    </w:p>
    <w:p w14:paraId="04E042A4" w14:textId="77777777" w:rsidR="003A032B" w:rsidRPr="00D13C95" w:rsidRDefault="003A032B" w:rsidP="00053334">
      <w:pPr>
        <w:pStyle w:val="NoSpacing"/>
        <w:numPr>
          <w:ilvl w:val="0"/>
          <w:numId w:val="82"/>
        </w:numPr>
        <w:jc w:val="both"/>
        <w:rPr>
          <w:rFonts w:cs="Miriam"/>
        </w:rPr>
      </w:pPr>
      <w:r w:rsidRPr="00D13C95">
        <w:rPr>
          <w:rFonts w:cs="Miriam"/>
        </w:rPr>
        <w:t>Para los estudiantes en las secciones de Early Childhood y Prima</w:t>
      </w:r>
      <w:r w:rsidR="008334FE" w:rsidRPr="00D13C95">
        <w:rPr>
          <w:rFonts w:cs="Miriam"/>
        </w:rPr>
        <w:t xml:space="preserve">ria se debe presentar el examen </w:t>
      </w:r>
      <w:r w:rsidRPr="00D13C95">
        <w:rPr>
          <w:rFonts w:cs="Miriam"/>
        </w:rPr>
        <w:t>de valoración visual y audiológica reciente y el Carné de Vacunación.</w:t>
      </w:r>
    </w:p>
    <w:p w14:paraId="2A693465" w14:textId="77777777" w:rsidR="003A032B" w:rsidRPr="00D13C95" w:rsidRDefault="003A032B" w:rsidP="00053334">
      <w:pPr>
        <w:pStyle w:val="NoSpacing"/>
        <w:numPr>
          <w:ilvl w:val="0"/>
          <w:numId w:val="82"/>
        </w:numPr>
        <w:jc w:val="both"/>
        <w:rPr>
          <w:rFonts w:cs="Miriam"/>
        </w:rPr>
      </w:pPr>
      <w:r w:rsidRPr="00D13C95">
        <w:rPr>
          <w:rFonts w:cs="Miriam"/>
        </w:rPr>
        <w:t>Fotocopia del documento de identidad del estudiante:</w:t>
      </w:r>
    </w:p>
    <w:p w14:paraId="210BBD9E" w14:textId="77777777" w:rsidR="003A032B" w:rsidRPr="00D13C95" w:rsidRDefault="003A032B" w:rsidP="00053334">
      <w:pPr>
        <w:pStyle w:val="NoSpacing"/>
        <w:numPr>
          <w:ilvl w:val="0"/>
          <w:numId w:val="83"/>
        </w:numPr>
        <w:ind w:left="1843"/>
        <w:jc w:val="both"/>
        <w:rPr>
          <w:rFonts w:cs="Miriam"/>
        </w:rPr>
      </w:pPr>
      <w:r w:rsidRPr="00D13C95">
        <w:rPr>
          <w:rFonts w:cs="Miriam"/>
        </w:rPr>
        <w:t>Para estudiantes menores de 7 años: Registro Civil de Nacimiento del estudiante.</w:t>
      </w:r>
    </w:p>
    <w:p w14:paraId="5A760F58" w14:textId="77777777" w:rsidR="003A032B" w:rsidRPr="00D13C95" w:rsidRDefault="003A032B" w:rsidP="00053334">
      <w:pPr>
        <w:pStyle w:val="NoSpacing"/>
        <w:numPr>
          <w:ilvl w:val="0"/>
          <w:numId w:val="83"/>
        </w:numPr>
        <w:ind w:left="1843"/>
        <w:jc w:val="both"/>
        <w:rPr>
          <w:rFonts w:cs="Miriam"/>
        </w:rPr>
      </w:pPr>
      <w:r w:rsidRPr="00D13C95">
        <w:rPr>
          <w:rFonts w:cs="Miriam"/>
        </w:rPr>
        <w:t>Para estudiantes entre los 7 y 17 años de edad: Fotocopia de la Tarjeta de Identidad del estudiante.</w:t>
      </w:r>
    </w:p>
    <w:p w14:paraId="7E377E9A" w14:textId="77777777" w:rsidR="003A032B" w:rsidRPr="00D13C95" w:rsidRDefault="003A032B" w:rsidP="00053334">
      <w:pPr>
        <w:pStyle w:val="NoSpacing"/>
        <w:numPr>
          <w:ilvl w:val="0"/>
          <w:numId w:val="83"/>
        </w:numPr>
        <w:ind w:left="1843"/>
        <w:jc w:val="both"/>
        <w:rPr>
          <w:rFonts w:cs="Miriam"/>
        </w:rPr>
      </w:pPr>
      <w:r w:rsidRPr="00D13C95">
        <w:rPr>
          <w:rFonts w:cs="Miriam"/>
        </w:rPr>
        <w:t>Para estudiantes que han cumplido los 18 años: Fotocopia de la Cédula de Ciudadanía.</w:t>
      </w:r>
    </w:p>
    <w:p w14:paraId="3200DFC5" w14:textId="77777777" w:rsidR="00D91551" w:rsidRDefault="003A032B" w:rsidP="00053334">
      <w:pPr>
        <w:pStyle w:val="NoSpacing"/>
        <w:numPr>
          <w:ilvl w:val="0"/>
          <w:numId w:val="83"/>
        </w:numPr>
        <w:ind w:left="1843"/>
        <w:jc w:val="both"/>
        <w:rPr>
          <w:rFonts w:cs="Miriam"/>
        </w:rPr>
      </w:pPr>
      <w:r w:rsidRPr="00D13C95">
        <w:rPr>
          <w:rFonts w:cs="Miriam"/>
        </w:rPr>
        <w:t>Para estudiantes nacidos en el exterior:</w:t>
      </w:r>
    </w:p>
    <w:p w14:paraId="66954BED" w14:textId="77777777" w:rsidR="00D91551" w:rsidRDefault="003A032B" w:rsidP="00053334">
      <w:pPr>
        <w:pStyle w:val="NoSpacing"/>
        <w:numPr>
          <w:ilvl w:val="0"/>
          <w:numId w:val="84"/>
        </w:numPr>
        <w:jc w:val="both"/>
        <w:rPr>
          <w:rFonts w:cs="Miriam"/>
        </w:rPr>
      </w:pPr>
      <w:r w:rsidRPr="00D91551">
        <w:rPr>
          <w:rFonts w:cs="Miriam"/>
        </w:rPr>
        <w:t>Si son menores de 7 años y son hijos de padres colo</w:t>
      </w:r>
      <w:r w:rsidR="008334FE" w:rsidRPr="00D91551">
        <w:rPr>
          <w:rFonts w:cs="Miriam"/>
        </w:rPr>
        <w:t xml:space="preserve">mbianos: Fotocopia del Registro </w:t>
      </w:r>
      <w:r w:rsidRPr="00D91551">
        <w:rPr>
          <w:rFonts w:cs="Miriam"/>
        </w:rPr>
        <w:t xml:space="preserve">Civil expedido por el Consulado Colombiano en el país de </w:t>
      </w:r>
      <w:r w:rsidR="008334FE" w:rsidRPr="00D91551">
        <w:rPr>
          <w:rFonts w:cs="Miriam"/>
        </w:rPr>
        <w:t xml:space="preserve">origen del estudiante. Si ambos </w:t>
      </w:r>
      <w:r w:rsidRPr="00D91551">
        <w:rPr>
          <w:rFonts w:cs="Miriam"/>
        </w:rPr>
        <w:t>padres también son extranjeros: Fotocopia de la Cédul</w:t>
      </w:r>
      <w:r w:rsidR="00350025" w:rsidRPr="00D91551">
        <w:rPr>
          <w:rFonts w:cs="Miriam"/>
        </w:rPr>
        <w:t xml:space="preserve">a de Extranjería de los padres. </w:t>
      </w:r>
    </w:p>
    <w:p w14:paraId="088EA841" w14:textId="77777777" w:rsidR="003A032B" w:rsidRDefault="003A032B" w:rsidP="00053334">
      <w:pPr>
        <w:pStyle w:val="NoSpacing"/>
        <w:numPr>
          <w:ilvl w:val="0"/>
          <w:numId w:val="84"/>
        </w:numPr>
        <w:jc w:val="both"/>
        <w:rPr>
          <w:rFonts w:cs="Miriam"/>
        </w:rPr>
      </w:pPr>
      <w:r w:rsidRPr="00D13C95">
        <w:rPr>
          <w:rFonts w:cs="Miriam"/>
        </w:rPr>
        <w:t>Si son mayores de 7 años: Fotocopia de la Cédula de Extranjería</w:t>
      </w:r>
    </w:p>
    <w:p w14:paraId="63D98154" w14:textId="77777777" w:rsidR="00D91551" w:rsidRPr="00D13C95" w:rsidRDefault="00D91551" w:rsidP="00D91551">
      <w:pPr>
        <w:pStyle w:val="NoSpacing"/>
        <w:ind w:left="2563"/>
        <w:jc w:val="both"/>
        <w:rPr>
          <w:rFonts w:cs="Miriam"/>
        </w:rPr>
      </w:pPr>
    </w:p>
    <w:p w14:paraId="2A436ACE" w14:textId="77777777" w:rsidR="003A032B" w:rsidRPr="00D13C95" w:rsidRDefault="003A032B" w:rsidP="00053334">
      <w:pPr>
        <w:pStyle w:val="NoSpacing"/>
        <w:numPr>
          <w:ilvl w:val="0"/>
          <w:numId w:val="82"/>
        </w:numPr>
        <w:jc w:val="both"/>
        <w:rPr>
          <w:rFonts w:cs="Miriam"/>
        </w:rPr>
      </w:pPr>
      <w:r w:rsidRPr="00D13C95">
        <w:rPr>
          <w:rFonts w:cs="Miriam"/>
        </w:rPr>
        <w:t>Actualización de Datos del Socio debidamente diligenciado a través de Saenlinea.</w:t>
      </w:r>
    </w:p>
    <w:p w14:paraId="77651AE7" w14:textId="77777777" w:rsidR="003A032B" w:rsidRPr="00D13C95" w:rsidRDefault="003A032B" w:rsidP="00053334">
      <w:pPr>
        <w:pStyle w:val="NoSpacing"/>
        <w:numPr>
          <w:ilvl w:val="0"/>
          <w:numId w:val="82"/>
        </w:numPr>
        <w:jc w:val="both"/>
        <w:rPr>
          <w:rFonts w:cs="Miriam"/>
        </w:rPr>
      </w:pPr>
      <w:r w:rsidRPr="00D13C95">
        <w:rPr>
          <w:rFonts w:cs="Miriam"/>
        </w:rPr>
        <w:t>Actualización de Datos del estudiante a través de Saenlinea.</w:t>
      </w:r>
    </w:p>
    <w:p w14:paraId="7CC6075A" w14:textId="77777777" w:rsidR="003A032B" w:rsidRPr="00D13C95" w:rsidRDefault="003A032B" w:rsidP="00053334">
      <w:pPr>
        <w:pStyle w:val="NoSpacing"/>
        <w:numPr>
          <w:ilvl w:val="0"/>
          <w:numId w:val="82"/>
        </w:numPr>
        <w:jc w:val="both"/>
        <w:rPr>
          <w:rFonts w:cs="Miriam"/>
        </w:rPr>
      </w:pPr>
      <w:r w:rsidRPr="00D13C95">
        <w:rPr>
          <w:rFonts w:cs="Miriam"/>
        </w:rPr>
        <w:t>Firma del Contrato de Prestación de Servicio Educativo.</w:t>
      </w:r>
    </w:p>
    <w:p w14:paraId="5414F637" w14:textId="77777777" w:rsidR="003A032B" w:rsidRPr="00D13C95" w:rsidRDefault="003A032B" w:rsidP="00053334">
      <w:pPr>
        <w:pStyle w:val="NoSpacing"/>
        <w:numPr>
          <w:ilvl w:val="0"/>
          <w:numId w:val="82"/>
        </w:numPr>
        <w:jc w:val="both"/>
        <w:rPr>
          <w:rFonts w:cs="Miriam"/>
        </w:rPr>
      </w:pPr>
      <w:r w:rsidRPr="00D13C95">
        <w:rPr>
          <w:rFonts w:cs="Miriam"/>
        </w:rPr>
        <w:t>Firma de la Ficha de Matrícula.</w:t>
      </w:r>
    </w:p>
    <w:p w14:paraId="433672D3" w14:textId="77777777" w:rsidR="003A032B" w:rsidRPr="00D13C95" w:rsidRDefault="003A032B" w:rsidP="00053334">
      <w:pPr>
        <w:pStyle w:val="NoSpacing"/>
        <w:numPr>
          <w:ilvl w:val="0"/>
          <w:numId w:val="82"/>
        </w:numPr>
        <w:jc w:val="both"/>
        <w:rPr>
          <w:rFonts w:cs="Miriam"/>
        </w:rPr>
      </w:pPr>
      <w:r w:rsidRPr="00D13C95">
        <w:rPr>
          <w:rFonts w:cs="Miriam"/>
        </w:rPr>
        <w:t>Formato Fondo de solidaridad, Departamento de Seguridad y Transporte.</w:t>
      </w:r>
    </w:p>
    <w:p w14:paraId="1ADFD023" w14:textId="77777777" w:rsidR="003A032B" w:rsidRPr="00D13C95" w:rsidRDefault="003A032B" w:rsidP="00053334">
      <w:pPr>
        <w:pStyle w:val="NoSpacing"/>
        <w:numPr>
          <w:ilvl w:val="0"/>
          <w:numId w:val="82"/>
        </w:numPr>
        <w:jc w:val="both"/>
        <w:rPr>
          <w:rFonts w:cs="Miriam"/>
        </w:rPr>
      </w:pPr>
      <w:r w:rsidRPr="00D13C95">
        <w:rPr>
          <w:rFonts w:cs="Miriam"/>
        </w:rPr>
        <w:t>Historia Clínica del estudiante</w:t>
      </w:r>
    </w:p>
    <w:p w14:paraId="17408D22" w14:textId="77777777" w:rsidR="003A032B" w:rsidRPr="00D13C95" w:rsidRDefault="003A032B" w:rsidP="00053334">
      <w:pPr>
        <w:pStyle w:val="NoSpacing"/>
        <w:numPr>
          <w:ilvl w:val="0"/>
          <w:numId w:val="82"/>
        </w:numPr>
        <w:jc w:val="both"/>
        <w:rPr>
          <w:rFonts w:cs="Miriam"/>
        </w:rPr>
      </w:pPr>
      <w:r w:rsidRPr="00D13C95">
        <w:rPr>
          <w:rFonts w:cs="Miriam"/>
        </w:rPr>
        <w:t>Fotocopia del carné de EPS o medicina prepagada del estudian</w:t>
      </w:r>
      <w:r w:rsidR="00350025" w:rsidRPr="00D13C95">
        <w:rPr>
          <w:rFonts w:cs="Miriam"/>
        </w:rPr>
        <w:t xml:space="preserve">te (únicamente para estudiantes </w:t>
      </w:r>
      <w:r w:rsidRPr="00D13C95">
        <w:rPr>
          <w:rFonts w:cs="Miriam"/>
        </w:rPr>
        <w:t>que ingresan al Colegio por primera vez o quienes hayan cam</w:t>
      </w:r>
      <w:r w:rsidR="00350025" w:rsidRPr="00D13C95">
        <w:rPr>
          <w:rFonts w:cs="Miriam"/>
        </w:rPr>
        <w:t xml:space="preserve">biado de entidad prestadora del </w:t>
      </w:r>
      <w:r w:rsidRPr="00D13C95">
        <w:rPr>
          <w:rFonts w:cs="Miriam"/>
        </w:rPr>
        <w:t>servicio.)</w:t>
      </w:r>
    </w:p>
    <w:p w14:paraId="22731098" w14:textId="77777777" w:rsidR="003A032B" w:rsidRPr="00D13C95" w:rsidRDefault="003A032B" w:rsidP="00053334">
      <w:pPr>
        <w:pStyle w:val="NoSpacing"/>
        <w:numPr>
          <w:ilvl w:val="0"/>
          <w:numId w:val="82"/>
        </w:numPr>
        <w:jc w:val="both"/>
        <w:rPr>
          <w:rFonts w:cs="Miriam"/>
        </w:rPr>
      </w:pPr>
      <w:r w:rsidRPr="00D13C95">
        <w:rPr>
          <w:rFonts w:cs="Miriam"/>
        </w:rPr>
        <w:t>Paz y salvo académico (sólo para Bachillerato).</w:t>
      </w:r>
    </w:p>
    <w:p w14:paraId="33505662" w14:textId="77777777" w:rsidR="003A032B" w:rsidRPr="00D13C95" w:rsidRDefault="003A032B" w:rsidP="00053334">
      <w:pPr>
        <w:pStyle w:val="NoSpacing"/>
        <w:numPr>
          <w:ilvl w:val="0"/>
          <w:numId w:val="82"/>
        </w:numPr>
        <w:jc w:val="both"/>
        <w:rPr>
          <w:rFonts w:cs="Miriam"/>
        </w:rPr>
      </w:pPr>
      <w:r w:rsidRPr="00D13C95">
        <w:rPr>
          <w:rFonts w:cs="Miriam"/>
        </w:rPr>
        <w:t>Paz y salvo de la institución anterior para estudiantes que ingresan por primera vez</w:t>
      </w:r>
    </w:p>
    <w:p w14:paraId="2C0ECC2A" w14:textId="77777777" w:rsidR="003A032B" w:rsidRPr="00D13C95" w:rsidRDefault="003A032B" w:rsidP="00053334">
      <w:pPr>
        <w:pStyle w:val="NoSpacing"/>
        <w:numPr>
          <w:ilvl w:val="0"/>
          <w:numId w:val="82"/>
        </w:numPr>
        <w:jc w:val="both"/>
        <w:rPr>
          <w:rFonts w:cs="Miriam"/>
        </w:rPr>
      </w:pPr>
      <w:r w:rsidRPr="00D13C95">
        <w:rPr>
          <w:rFonts w:cs="Miriam"/>
        </w:rPr>
        <w:t>Si no se entrega la totalidad de documentos requeridos, el estudiante no podrá ser matriculado.</w:t>
      </w:r>
    </w:p>
    <w:p w14:paraId="4EBB2393" w14:textId="77777777" w:rsidR="003A032B" w:rsidRDefault="003A032B" w:rsidP="00053334">
      <w:pPr>
        <w:pStyle w:val="NoSpacing"/>
        <w:numPr>
          <w:ilvl w:val="0"/>
          <w:numId w:val="82"/>
        </w:numPr>
        <w:jc w:val="both"/>
        <w:rPr>
          <w:rFonts w:cs="Miriam"/>
        </w:rPr>
      </w:pPr>
      <w:r w:rsidRPr="00D13C95">
        <w:rPr>
          <w:rFonts w:cs="Miriam"/>
        </w:rPr>
        <w:t>El CCB establece unas fechas para las matrículas. Los padres qu</w:t>
      </w:r>
      <w:r w:rsidR="00350025" w:rsidRPr="00D13C95">
        <w:rPr>
          <w:rFonts w:cs="Miriam"/>
        </w:rPr>
        <w:t xml:space="preserve">e cumplan con los requisitos de </w:t>
      </w:r>
      <w:r w:rsidRPr="00D13C95">
        <w:rPr>
          <w:rFonts w:cs="Miriam"/>
        </w:rPr>
        <w:t>matrícula en forma extemporánea deben cancelar la suma de $100,000 pesos.</w:t>
      </w:r>
    </w:p>
    <w:p w14:paraId="7C50A0B4" w14:textId="77777777" w:rsidR="00A054B1" w:rsidRDefault="00A054B1" w:rsidP="00A054B1">
      <w:pPr>
        <w:pStyle w:val="NoSpacing"/>
        <w:ind w:left="1440"/>
        <w:jc w:val="both"/>
        <w:rPr>
          <w:rFonts w:cs="Miriam"/>
        </w:rPr>
      </w:pPr>
    </w:p>
    <w:p w14:paraId="3C322595" w14:textId="77777777" w:rsidR="00A054B1" w:rsidRDefault="00A054B1" w:rsidP="00A054B1">
      <w:pPr>
        <w:pStyle w:val="NoSpacing"/>
        <w:ind w:left="1440"/>
        <w:jc w:val="both"/>
        <w:rPr>
          <w:rFonts w:cs="Miriam"/>
        </w:rPr>
      </w:pPr>
    </w:p>
    <w:p w14:paraId="6AD89945" w14:textId="77777777" w:rsidR="00A054B1" w:rsidRPr="00D13C95" w:rsidRDefault="00A054B1" w:rsidP="00A054B1">
      <w:pPr>
        <w:pStyle w:val="NoSpacing"/>
        <w:ind w:left="1440"/>
        <w:jc w:val="both"/>
        <w:rPr>
          <w:rFonts w:cs="Miriam"/>
        </w:rPr>
      </w:pPr>
    </w:p>
    <w:p w14:paraId="127CEB99" w14:textId="77777777" w:rsidR="003A032B" w:rsidRDefault="003A032B" w:rsidP="00A054B1">
      <w:pPr>
        <w:pStyle w:val="NoSpacing"/>
        <w:jc w:val="center"/>
        <w:rPr>
          <w:rFonts w:cs="Miriam"/>
        </w:rPr>
      </w:pPr>
      <w:r w:rsidRPr="00A054B1">
        <w:rPr>
          <w:rFonts w:cs="Miriam"/>
        </w:rPr>
        <w:t>_10. PENSIONES Y OTROS COBROS</w:t>
      </w:r>
    </w:p>
    <w:p w14:paraId="5D67060D" w14:textId="77777777" w:rsidR="00A054B1" w:rsidRPr="00A054B1" w:rsidRDefault="00A054B1" w:rsidP="00A054B1">
      <w:pPr>
        <w:pStyle w:val="NoSpacing"/>
        <w:jc w:val="center"/>
        <w:rPr>
          <w:rFonts w:cs="Miriam"/>
        </w:rPr>
      </w:pPr>
    </w:p>
    <w:p w14:paraId="546006C6" w14:textId="77777777" w:rsidR="003A032B" w:rsidRPr="00D13C95" w:rsidRDefault="003A032B" w:rsidP="00D13C95">
      <w:pPr>
        <w:pStyle w:val="NoSpacing"/>
        <w:jc w:val="both"/>
        <w:rPr>
          <w:rFonts w:cs="Miriam"/>
        </w:rPr>
      </w:pPr>
      <w:r w:rsidRPr="00D13C95">
        <w:rPr>
          <w:rFonts w:cs="Miriam"/>
        </w:rPr>
        <w:t>El valor de la pensión es la suma resultante de dividir el 90.9% restante de</w:t>
      </w:r>
      <w:r w:rsidR="005C5BCD" w:rsidRPr="00D13C95">
        <w:rPr>
          <w:rFonts w:cs="Miriam"/>
        </w:rPr>
        <w:t xml:space="preserve"> la tarifa anual entre 10 meses </w:t>
      </w:r>
      <w:r w:rsidRPr="00D13C95">
        <w:rPr>
          <w:rFonts w:cs="Miriam"/>
        </w:rPr>
        <w:t>que comprende el año lectivo y se paga mensualmente al establecimiento por el derecho del estudiante a</w:t>
      </w:r>
      <w:r w:rsidR="005C5BCD" w:rsidRPr="00D13C95">
        <w:rPr>
          <w:rFonts w:cs="Miriam"/>
        </w:rPr>
        <w:t xml:space="preserve"> </w:t>
      </w:r>
      <w:r w:rsidRPr="00D13C95">
        <w:rPr>
          <w:rFonts w:cs="Miriam"/>
        </w:rPr>
        <w:t>participar en el proceso formativo durante el respectivo año académico.</w:t>
      </w:r>
    </w:p>
    <w:p w14:paraId="02F0C2E9" w14:textId="77777777" w:rsidR="003A032B" w:rsidRDefault="003A032B" w:rsidP="00D13C95">
      <w:pPr>
        <w:pStyle w:val="NoSpacing"/>
        <w:jc w:val="both"/>
        <w:rPr>
          <w:rFonts w:cs="Miriam"/>
        </w:rPr>
      </w:pPr>
      <w:r w:rsidRPr="00D13C95">
        <w:rPr>
          <w:rFonts w:cs="Miriam"/>
        </w:rPr>
        <w:t xml:space="preserve">Las pensiones se deben cancelar en los primeros 15 días de cada mes, so </w:t>
      </w:r>
      <w:r w:rsidR="005C5BCD" w:rsidRPr="00D13C95">
        <w:rPr>
          <w:rFonts w:cs="Miriam"/>
        </w:rPr>
        <w:t xml:space="preserve">pena de incurrir en el cobro de </w:t>
      </w:r>
      <w:r w:rsidRPr="00D13C95">
        <w:rPr>
          <w:rFonts w:cs="Miriam"/>
        </w:rPr>
        <w:t>intereses de mora.</w:t>
      </w:r>
    </w:p>
    <w:p w14:paraId="6972041D" w14:textId="77777777" w:rsidR="00A054B1" w:rsidRPr="00D13C95" w:rsidRDefault="00A054B1" w:rsidP="00D13C95">
      <w:pPr>
        <w:pStyle w:val="NoSpacing"/>
        <w:jc w:val="both"/>
        <w:rPr>
          <w:rFonts w:cs="Miriam"/>
        </w:rPr>
      </w:pPr>
    </w:p>
    <w:p w14:paraId="5614B177" w14:textId="77777777" w:rsidR="003A032B" w:rsidRPr="00A054B1" w:rsidRDefault="003A032B" w:rsidP="00D13C95">
      <w:pPr>
        <w:pStyle w:val="NoSpacing"/>
        <w:jc w:val="both"/>
        <w:rPr>
          <w:rFonts w:cs="Miriam"/>
          <w:b/>
        </w:rPr>
      </w:pPr>
      <w:r w:rsidRPr="00A054B1">
        <w:rPr>
          <w:rFonts w:cs="Miriam"/>
          <w:b/>
        </w:rPr>
        <w:t>Nota: De acuerdo con lo establecido en la Resolución 01568 de 2014, del Ministerio de Educación</w:t>
      </w:r>
    </w:p>
    <w:p w14:paraId="72E90668" w14:textId="77777777" w:rsidR="003A032B" w:rsidRDefault="003A032B" w:rsidP="00D13C95">
      <w:pPr>
        <w:pStyle w:val="NoSpacing"/>
        <w:jc w:val="both"/>
        <w:rPr>
          <w:rFonts w:cs="Miriam"/>
        </w:rPr>
      </w:pPr>
      <w:r w:rsidRPr="00A054B1">
        <w:rPr>
          <w:rFonts w:cs="Miriam"/>
          <w:b/>
        </w:rPr>
        <w:t>Nacional, en su artículo No. 11, Retención de certificados de evaluació</w:t>
      </w:r>
      <w:r w:rsidR="005C5BCD" w:rsidRPr="00A054B1">
        <w:rPr>
          <w:rFonts w:cs="Miriam"/>
          <w:b/>
        </w:rPr>
        <w:t>n:</w:t>
      </w:r>
      <w:r w:rsidR="005C5BCD" w:rsidRPr="00D13C95">
        <w:rPr>
          <w:rFonts w:cs="Miriam"/>
        </w:rPr>
        <w:t xml:space="preserve"> “En caso de no pago oportuno </w:t>
      </w:r>
      <w:r w:rsidRPr="00D13C95">
        <w:rPr>
          <w:rFonts w:cs="Miriam"/>
        </w:rPr>
        <w:t>de los cobros pactados al momento de la matrícula, los establecimientos d</w:t>
      </w:r>
      <w:r w:rsidR="005C5BCD" w:rsidRPr="00D13C95">
        <w:rPr>
          <w:rFonts w:cs="Miriam"/>
        </w:rPr>
        <w:t xml:space="preserve">e educación privada preescolar, </w:t>
      </w:r>
      <w:r w:rsidRPr="00D13C95">
        <w:rPr>
          <w:rFonts w:cs="Miriam"/>
        </w:rPr>
        <w:t>básica y media podrán retener los informes de evaluación de los estudi</w:t>
      </w:r>
      <w:r w:rsidR="005C5BCD" w:rsidRPr="00D13C95">
        <w:rPr>
          <w:rFonts w:cs="Miriam"/>
        </w:rPr>
        <w:t xml:space="preserve">antes, a menos que los padres o </w:t>
      </w:r>
      <w:r w:rsidRPr="00D13C95">
        <w:rPr>
          <w:rFonts w:cs="Miriam"/>
        </w:rPr>
        <w:t>responsables de esta obligación puedan demostrar imposibilidad de pago por j</w:t>
      </w:r>
      <w:r w:rsidR="005C5BCD" w:rsidRPr="00D13C95">
        <w:rPr>
          <w:rFonts w:cs="Miriam"/>
        </w:rPr>
        <w:t xml:space="preserve">usta causa, en los términos del </w:t>
      </w:r>
      <w:r w:rsidRPr="00D13C95">
        <w:rPr>
          <w:rFonts w:cs="Miriam"/>
        </w:rPr>
        <w:t>parágrafo 1 del artículo 2 de la Ley 1650 de 2013. En ningún caso los establ</w:t>
      </w:r>
      <w:r w:rsidR="005C5BCD" w:rsidRPr="00D13C95">
        <w:rPr>
          <w:rFonts w:cs="Miriam"/>
        </w:rPr>
        <w:t xml:space="preserve">ecimientos de educación privada </w:t>
      </w:r>
      <w:r w:rsidRPr="00D13C95">
        <w:rPr>
          <w:rFonts w:cs="Miriam"/>
        </w:rPr>
        <w:t>preescolar, básica y media podrán impedirles participar en el proceso educati</w:t>
      </w:r>
      <w:r w:rsidR="005C5BCD" w:rsidRPr="00D13C95">
        <w:rPr>
          <w:rFonts w:cs="Miriam"/>
        </w:rPr>
        <w:t xml:space="preserve">vo, incluyendo la participación </w:t>
      </w:r>
      <w:r w:rsidRPr="00D13C95">
        <w:rPr>
          <w:rFonts w:cs="Miriam"/>
        </w:rPr>
        <w:t>en actividades académicas y en exámenes. Para la expedición de</w:t>
      </w:r>
      <w:r w:rsidR="005C5BCD" w:rsidRPr="00D13C95">
        <w:rPr>
          <w:rFonts w:cs="Miriam"/>
        </w:rPr>
        <w:t xml:space="preserve"> títulos se tendrá en cuenta lo establecido en </w:t>
      </w:r>
      <w:r w:rsidRPr="00D13C95">
        <w:rPr>
          <w:rFonts w:cs="Miriam"/>
        </w:rPr>
        <w:t>la Ley 1650 de 2013.”</w:t>
      </w:r>
    </w:p>
    <w:p w14:paraId="70A7BE5C" w14:textId="77777777" w:rsidR="00A054B1" w:rsidRPr="00D13C95" w:rsidRDefault="00A054B1" w:rsidP="00D13C95">
      <w:pPr>
        <w:pStyle w:val="NoSpacing"/>
        <w:jc w:val="both"/>
        <w:rPr>
          <w:rFonts w:cs="Miriam"/>
        </w:rPr>
      </w:pPr>
    </w:p>
    <w:p w14:paraId="6E3ED5EA" w14:textId="77777777" w:rsidR="003A032B" w:rsidRDefault="003A032B" w:rsidP="00D13C95">
      <w:pPr>
        <w:pStyle w:val="NoSpacing"/>
        <w:jc w:val="both"/>
        <w:rPr>
          <w:rFonts w:cs="Miriam"/>
        </w:rPr>
      </w:pPr>
      <w:r w:rsidRPr="00D13C95">
        <w:rPr>
          <w:rFonts w:cs="Miriam"/>
        </w:rPr>
        <w:t>La Ley 1650 de 2013 (art 2 que modifica el art 88 de la Ley 115 de 1994) establ</w:t>
      </w:r>
      <w:r w:rsidR="005C5BCD" w:rsidRPr="00D13C95">
        <w:rPr>
          <w:rFonts w:cs="Miriam"/>
        </w:rPr>
        <w:t xml:space="preserve">ece “Se prohíbe la retención de </w:t>
      </w:r>
      <w:r w:rsidRPr="00D13C95">
        <w:rPr>
          <w:rFonts w:cs="Miriam"/>
        </w:rPr>
        <w:t xml:space="preserve">títulos por no encontrarse el interesado a paz y salvo en sus obligaciones con </w:t>
      </w:r>
      <w:r w:rsidR="005C5BCD" w:rsidRPr="00D13C95">
        <w:rPr>
          <w:rFonts w:cs="Miriam"/>
        </w:rPr>
        <w:t xml:space="preserve">la institución, cuando presente </w:t>
      </w:r>
      <w:r w:rsidRPr="00D13C95">
        <w:rPr>
          <w:rFonts w:cs="Miriam"/>
        </w:rPr>
        <w:t>imposibilidad de pago por justa causa. Para esto el interesado deberá Para demostrar la imposi</w:t>
      </w:r>
      <w:r w:rsidR="005C5BCD" w:rsidRPr="00D13C95">
        <w:rPr>
          <w:rFonts w:cs="Miriam"/>
        </w:rPr>
        <w:t xml:space="preserve">bilidad de </w:t>
      </w:r>
      <w:r w:rsidRPr="00D13C95">
        <w:rPr>
          <w:rFonts w:cs="Miriam"/>
        </w:rPr>
        <w:t>pago, los interesados deberán:</w:t>
      </w:r>
    </w:p>
    <w:p w14:paraId="7BA17401" w14:textId="77777777" w:rsidR="00A054B1" w:rsidRPr="00D13C95" w:rsidRDefault="00A054B1" w:rsidP="00D13C95">
      <w:pPr>
        <w:pStyle w:val="NoSpacing"/>
        <w:jc w:val="both"/>
        <w:rPr>
          <w:rFonts w:cs="Miriam"/>
        </w:rPr>
      </w:pPr>
    </w:p>
    <w:p w14:paraId="7BEC5042" w14:textId="77777777" w:rsidR="003A032B" w:rsidRPr="00D13C95" w:rsidRDefault="003A032B" w:rsidP="00053334">
      <w:pPr>
        <w:pStyle w:val="NoSpacing"/>
        <w:numPr>
          <w:ilvl w:val="1"/>
          <w:numId w:val="85"/>
        </w:numPr>
        <w:jc w:val="both"/>
        <w:rPr>
          <w:rFonts w:cs="Miriam"/>
        </w:rPr>
      </w:pPr>
      <w:r w:rsidRPr="00D13C95">
        <w:rPr>
          <w:rFonts w:cs="Miriam"/>
        </w:rPr>
        <w:t>Demostrar que haya ocurrido un hecho que con justa causa afecte</w:t>
      </w:r>
      <w:r w:rsidR="005C5BCD" w:rsidRPr="00D13C95">
        <w:rPr>
          <w:rFonts w:cs="Miriam"/>
        </w:rPr>
        <w:t xml:space="preserve"> económicamente al interesado o </w:t>
      </w:r>
      <w:r w:rsidRPr="00D13C95">
        <w:rPr>
          <w:rFonts w:cs="Miriam"/>
        </w:rPr>
        <w:t>a los miembros responsables de su manutención.</w:t>
      </w:r>
    </w:p>
    <w:p w14:paraId="33CFE498" w14:textId="77777777" w:rsidR="003A032B" w:rsidRPr="00D13C95" w:rsidRDefault="003A032B" w:rsidP="00053334">
      <w:pPr>
        <w:pStyle w:val="NoSpacing"/>
        <w:numPr>
          <w:ilvl w:val="1"/>
          <w:numId w:val="85"/>
        </w:numPr>
        <w:jc w:val="both"/>
        <w:rPr>
          <w:rFonts w:cs="Miriam"/>
        </w:rPr>
      </w:pPr>
      <w:r w:rsidRPr="00D13C95">
        <w:rPr>
          <w:rFonts w:cs="Miriam"/>
        </w:rPr>
        <w:t>Probar la ocurrencia del hecho por cualquier medio probatorio, disti</w:t>
      </w:r>
      <w:r w:rsidR="005C5BCD" w:rsidRPr="00D13C95">
        <w:rPr>
          <w:rFonts w:cs="Miriam"/>
        </w:rPr>
        <w:t xml:space="preserve">nto de la confesión, que sea lo </w:t>
      </w:r>
      <w:r w:rsidRPr="00D13C95">
        <w:rPr>
          <w:rFonts w:cs="Miriam"/>
        </w:rPr>
        <w:t>suficientemente conducente, adecuada y pertinente.</w:t>
      </w:r>
    </w:p>
    <w:p w14:paraId="4981755B" w14:textId="77777777" w:rsidR="003A032B" w:rsidRDefault="003A032B" w:rsidP="00053334">
      <w:pPr>
        <w:pStyle w:val="NoSpacing"/>
        <w:numPr>
          <w:ilvl w:val="1"/>
          <w:numId w:val="85"/>
        </w:numPr>
        <w:jc w:val="both"/>
        <w:rPr>
          <w:rFonts w:cs="Miriam"/>
        </w:rPr>
      </w:pPr>
      <w:r w:rsidRPr="00D13C95">
        <w:rPr>
          <w:rFonts w:cs="Miriam"/>
        </w:rPr>
        <w:t>Que el responsable del pago demuestre haber adelantado las gest</w:t>
      </w:r>
      <w:r w:rsidR="005C5BCD" w:rsidRPr="00D13C95">
        <w:rPr>
          <w:rFonts w:cs="Miriam"/>
        </w:rPr>
        <w:t xml:space="preserve">iones necesarias para lograr el </w:t>
      </w:r>
      <w:r w:rsidRPr="00D13C95">
        <w:rPr>
          <w:rFonts w:cs="Miriam"/>
        </w:rPr>
        <w:t>cumplimiento de las obligaciones pendientes con la respectiva</w:t>
      </w:r>
      <w:r w:rsidR="00A054B1">
        <w:rPr>
          <w:rFonts w:cs="Miriam"/>
        </w:rPr>
        <w:t>.</w:t>
      </w:r>
    </w:p>
    <w:p w14:paraId="0680119C" w14:textId="77777777" w:rsidR="00A054B1" w:rsidRPr="00D13C95" w:rsidRDefault="00A054B1" w:rsidP="00A054B1">
      <w:pPr>
        <w:pStyle w:val="NoSpacing"/>
        <w:ind w:left="1440"/>
        <w:jc w:val="both"/>
        <w:rPr>
          <w:rFonts w:cs="Miriam"/>
        </w:rPr>
      </w:pPr>
    </w:p>
    <w:p w14:paraId="7A303036" w14:textId="77777777" w:rsidR="003A032B" w:rsidRDefault="003A032B" w:rsidP="00D13C95">
      <w:pPr>
        <w:pStyle w:val="NoSpacing"/>
        <w:jc w:val="both"/>
        <w:rPr>
          <w:rFonts w:cs="Miriam"/>
          <w:b/>
        </w:rPr>
      </w:pPr>
      <w:r w:rsidRPr="00A054B1">
        <w:rPr>
          <w:rFonts w:cs="Miriam"/>
          <w:b/>
        </w:rPr>
        <w:t>_10.1 COBROS PERIODICOS</w:t>
      </w:r>
    </w:p>
    <w:p w14:paraId="25B67DB5" w14:textId="77777777" w:rsidR="00A054B1" w:rsidRPr="00A054B1" w:rsidRDefault="00A054B1" w:rsidP="00D13C95">
      <w:pPr>
        <w:pStyle w:val="NoSpacing"/>
        <w:jc w:val="both"/>
        <w:rPr>
          <w:rFonts w:cs="Miriam"/>
          <w:b/>
        </w:rPr>
      </w:pPr>
    </w:p>
    <w:p w14:paraId="6501466B" w14:textId="77777777" w:rsidR="003A032B" w:rsidRDefault="003A032B" w:rsidP="00D13C95">
      <w:pPr>
        <w:pStyle w:val="NoSpacing"/>
        <w:jc w:val="both"/>
        <w:rPr>
          <w:rFonts w:cs="Miriam"/>
        </w:rPr>
      </w:pPr>
      <w:r w:rsidRPr="00D13C95">
        <w:rPr>
          <w:rFonts w:cs="Miriam"/>
        </w:rPr>
        <w:t>Son las sumas que pagan mensualmente los padres de familia o acudientes voluntariamente por concepto</w:t>
      </w:r>
      <w:r w:rsidR="005C5BCD" w:rsidRPr="00D13C95">
        <w:rPr>
          <w:rFonts w:cs="Miriam"/>
        </w:rPr>
        <w:t xml:space="preserve"> </w:t>
      </w:r>
      <w:r w:rsidRPr="00D13C95">
        <w:rPr>
          <w:rFonts w:cs="Miriam"/>
        </w:rPr>
        <w:t>de:</w:t>
      </w:r>
    </w:p>
    <w:p w14:paraId="7CF76384" w14:textId="77777777" w:rsidR="00A054B1" w:rsidRPr="00D13C95" w:rsidRDefault="00A054B1" w:rsidP="00D13C95">
      <w:pPr>
        <w:pStyle w:val="NoSpacing"/>
        <w:jc w:val="both"/>
        <w:rPr>
          <w:rFonts w:cs="Miriam"/>
        </w:rPr>
      </w:pPr>
    </w:p>
    <w:p w14:paraId="39B1A754" w14:textId="77777777" w:rsidR="003A032B" w:rsidRPr="00D13C95" w:rsidRDefault="003A032B" w:rsidP="00053334">
      <w:pPr>
        <w:pStyle w:val="NoSpacing"/>
        <w:numPr>
          <w:ilvl w:val="0"/>
          <w:numId w:val="62"/>
        </w:numPr>
        <w:jc w:val="both"/>
        <w:rPr>
          <w:rFonts w:cs="Miriam"/>
        </w:rPr>
      </w:pPr>
      <w:r w:rsidRPr="00D13C95">
        <w:rPr>
          <w:rFonts w:cs="Miriam"/>
        </w:rPr>
        <w:t>Servicio de transporte escolar prestado por el Colegio: este servicio s</w:t>
      </w:r>
      <w:r w:rsidR="005C5BCD" w:rsidRPr="00D13C95">
        <w:rPr>
          <w:rFonts w:cs="Miriam"/>
        </w:rPr>
        <w:t xml:space="preserve">e puede contratar para recogida </w:t>
      </w:r>
      <w:r w:rsidRPr="00D13C95">
        <w:rPr>
          <w:rFonts w:cs="Miriam"/>
        </w:rPr>
        <w:t xml:space="preserve">y dejada del estudiante en su casa, o para una sola de las rutas en el </w:t>
      </w:r>
      <w:r w:rsidR="005C5BCD" w:rsidRPr="00D13C95">
        <w:rPr>
          <w:rFonts w:cs="Miriam"/>
        </w:rPr>
        <w:t xml:space="preserve">mes, en la semana, media semana </w:t>
      </w:r>
      <w:r w:rsidRPr="00D13C95">
        <w:rPr>
          <w:rFonts w:cs="Miriam"/>
        </w:rPr>
        <w:t>o en un día.</w:t>
      </w:r>
    </w:p>
    <w:p w14:paraId="6F6D1C67" w14:textId="77777777" w:rsidR="003A032B" w:rsidRDefault="003A032B" w:rsidP="00053334">
      <w:pPr>
        <w:pStyle w:val="NoSpacing"/>
        <w:numPr>
          <w:ilvl w:val="0"/>
          <w:numId w:val="62"/>
        </w:numPr>
        <w:jc w:val="both"/>
        <w:rPr>
          <w:rFonts w:cs="Miriam"/>
        </w:rPr>
      </w:pPr>
      <w:r w:rsidRPr="00D13C95">
        <w:rPr>
          <w:rFonts w:cs="Miriam"/>
        </w:rPr>
        <w:t>Alimentación: El padre o estudiante lo deberá cancelar directamente al proveedor del servicio.</w:t>
      </w:r>
    </w:p>
    <w:p w14:paraId="47E781EB" w14:textId="77777777" w:rsidR="00A054B1" w:rsidRPr="00D13C95" w:rsidRDefault="00A054B1" w:rsidP="00A054B1">
      <w:pPr>
        <w:pStyle w:val="NoSpacing"/>
        <w:ind w:left="720"/>
        <w:jc w:val="both"/>
        <w:rPr>
          <w:rFonts w:cs="Miriam"/>
        </w:rPr>
      </w:pPr>
    </w:p>
    <w:p w14:paraId="177000CC" w14:textId="77777777" w:rsidR="003A032B" w:rsidRPr="00D13C95" w:rsidRDefault="003A032B" w:rsidP="00D13C95">
      <w:pPr>
        <w:pStyle w:val="NoSpacing"/>
        <w:jc w:val="both"/>
        <w:rPr>
          <w:rFonts w:cs="Miriam"/>
          <w:b/>
        </w:rPr>
      </w:pPr>
      <w:r w:rsidRPr="00D13C95">
        <w:rPr>
          <w:rFonts w:cs="Miriam"/>
          <w:b/>
        </w:rPr>
        <w:t xml:space="preserve">_10.2 </w:t>
      </w:r>
      <w:commentRangeStart w:id="1118"/>
      <w:r w:rsidRPr="00D13C95">
        <w:rPr>
          <w:rFonts w:cs="Miriam"/>
          <w:b/>
        </w:rPr>
        <w:t>OTROS COBROS</w:t>
      </w:r>
      <w:commentRangeEnd w:id="1118"/>
      <w:r w:rsidR="00F75AAD">
        <w:rPr>
          <w:rStyle w:val="CommentReference"/>
        </w:rPr>
        <w:commentReference w:id="1118"/>
      </w:r>
    </w:p>
    <w:p w14:paraId="3EDB3F37" w14:textId="77777777" w:rsidR="003A032B" w:rsidRDefault="003A032B" w:rsidP="00D13C95">
      <w:pPr>
        <w:pStyle w:val="NoSpacing"/>
        <w:jc w:val="both"/>
        <w:rPr>
          <w:rFonts w:cs="Miriam"/>
        </w:rPr>
      </w:pPr>
      <w:r w:rsidRPr="00D13C95">
        <w:rPr>
          <w:rFonts w:cs="Miriam"/>
        </w:rPr>
        <w:t>Son las sumas que se pagan en forma voluntaria por servicios del Colegi</w:t>
      </w:r>
      <w:r w:rsidR="005C5BCD" w:rsidRPr="00D13C95">
        <w:rPr>
          <w:rFonts w:cs="Miriam"/>
        </w:rPr>
        <w:t xml:space="preserve">o, distintos a los conceptos de </w:t>
      </w:r>
      <w:r w:rsidRPr="00D13C95">
        <w:rPr>
          <w:rFonts w:cs="Miriam"/>
        </w:rPr>
        <w:t>matrícula, pensión y cobros periódicos, estos son:</w:t>
      </w:r>
    </w:p>
    <w:p w14:paraId="7C150827" w14:textId="77777777" w:rsidR="00A054B1" w:rsidRPr="00D13C95" w:rsidRDefault="00A054B1" w:rsidP="00D13C95">
      <w:pPr>
        <w:pStyle w:val="NoSpacing"/>
        <w:jc w:val="both"/>
        <w:rPr>
          <w:rFonts w:cs="Miriam"/>
        </w:rPr>
      </w:pPr>
    </w:p>
    <w:p w14:paraId="4DE6C4F1" w14:textId="77777777" w:rsidR="003A032B" w:rsidRPr="00D13C95" w:rsidRDefault="003A032B" w:rsidP="00053334">
      <w:pPr>
        <w:pStyle w:val="NoSpacing"/>
        <w:numPr>
          <w:ilvl w:val="0"/>
          <w:numId w:val="62"/>
        </w:numPr>
        <w:jc w:val="both"/>
        <w:rPr>
          <w:rFonts w:cs="Miriam"/>
        </w:rPr>
      </w:pPr>
      <w:r w:rsidRPr="00D13C95">
        <w:rPr>
          <w:rFonts w:cs="Miriam"/>
        </w:rPr>
        <w:t>Extracurriculares: actividades por fuera de la Jornada Escolar en días de semana.</w:t>
      </w:r>
    </w:p>
    <w:p w14:paraId="291E264C" w14:textId="77777777" w:rsidR="003A032B" w:rsidRPr="00D13C95" w:rsidRDefault="003A032B" w:rsidP="00053334">
      <w:pPr>
        <w:pStyle w:val="NoSpacing"/>
        <w:numPr>
          <w:ilvl w:val="0"/>
          <w:numId w:val="62"/>
        </w:numPr>
        <w:jc w:val="both"/>
        <w:rPr>
          <w:rFonts w:cs="Miriam"/>
        </w:rPr>
      </w:pPr>
      <w:r w:rsidRPr="00D13C95">
        <w:rPr>
          <w:rFonts w:cs="Miriam"/>
        </w:rPr>
        <w:t>Escuela de Deportes y Artística: actividades por fuera de la Jornada Escolar los días sábado.</w:t>
      </w:r>
    </w:p>
    <w:p w14:paraId="04AFF5CC" w14:textId="77777777" w:rsidR="003A032B" w:rsidRPr="00D13C95" w:rsidRDefault="003A032B" w:rsidP="00053334">
      <w:pPr>
        <w:pStyle w:val="NoSpacing"/>
        <w:numPr>
          <w:ilvl w:val="0"/>
          <w:numId w:val="62"/>
        </w:numPr>
        <w:jc w:val="both"/>
        <w:rPr>
          <w:rFonts w:cs="Miriam"/>
        </w:rPr>
      </w:pPr>
      <w:r w:rsidRPr="00D13C95">
        <w:rPr>
          <w:rFonts w:cs="Miriam"/>
        </w:rPr>
        <w:t>EMI: cobro anual por el servicio de ambulancia</w:t>
      </w:r>
    </w:p>
    <w:p w14:paraId="6D7551D2" w14:textId="77777777" w:rsidR="003A032B" w:rsidRPr="00D13C95" w:rsidRDefault="003A032B" w:rsidP="00053334">
      <w:pPr>
        <w:pStyle w:val="NoSpacing"/>
        <w:numPr>
          <w:ilvl w:val="0"/>
          <w:numId w:val="62"/>
        </w:numPr>
        <w:jc w:val="both"/>
        <w:rPr>
          <w:rFonts w:cs="Miriam"/>
        </w:rPr>
      </w:pPr>
      <w:r w:rsidRPr="00D13C95">
        <w:rPr>
          <w:rFonts w:cs="Miriam"/>
        </w:rPr>
        <w:t>Aporte al Fondo de Solidaridad</w:t>
      </w:r>
    </w:p>
    <w:p w14:paraId="48D0E6C4" w14:textId="77777777" w:rsidR="003A032B" w:rsidRPr="00D13C95" w:rsidRDefault="003A032B" w:rsidP="00053334">
      <w:pPr>
        <w:pStyle w:val="NoSpacing"/>
        <w:numPr>
          <w:ilvl w:val="0"/>
          <w:numId w:val="62"/>
        </w:numPr>
        <w:jc w:val="both"/>
        <w:rPr>
          <w:rFonts w:cs="Miriam"/>
        </w:rPr>
      </w:pPr>
      <w:r w:rsidRPr="00D13C95">
        <w:rPr>
          <w:rFonts w:cs="Miriam"/>
        </w:rPr>
        <w:t>Seguro de Accidentes Estudiantiles</w:t>
      </w:r>
    </w:p>
    <w:p w14:paraId="1131C240" w14:textId="77777777" w:rsidR="003A032B" w:rsidRPr="00D13C95" w:rsidRDefault="003A032B" w:rsidP="00053334">
      <w:pPr>
        <w:pStyle w:val="NoSpacing"/>
        <w:numPr>
          <w:ilvl w:val="0"/>
          <w:numId w:val="62"/>
        </w:numPr>
        <w:jc w:val="both"/>
        <w:rPr>
          <w:rFonts w:cs="Miriam"/>
        </w:rPr>
      </w:pPr>
      <w:r w:rsidRPr="00D13C95">
        <w:rPr>
          <w:rFonts w:cs="Miriam"/>
        </w:rPr>
        <w:t>Seguro Educativo para padres</w:t>
      </w:r>
    </w:p>
    <w:p w14:paraId="3CF5CAF2" w14:textId="77777777" w:rsidR="003A032B" w:rsidRPr="00D13C95" w:rsidRDefault="003A032B" w:rsidP="00053334">
      <w:pPr>
        <w:pStyle w:val="NoSpacing"/>
        <w:numPr>
          <w:ilvl w:val="0"/>
          <w:numId w:val="62"/>
        </w:numPr>
        <w:jc w:val="both"/>
        <w:rPr>
          <w:rFonts w:cs="Miriam"/>
        </w:rPr>
      </w:pPr>
      <w:r w:rsidRPr="00D13C95">
        <w:rPr>
          <w:rFonts w:cs="Miriam"/>
        </w:rPr>
        <w:t>Material Didáctico provisto por el Colegio</w:t>
      </w:r>
    </w:p>
    <w:p w14:paraId="3C777A82" w14:textId="77777777" w:rsidR="003A032B" w:rsidRPr="00D13C95" w:rsidRDefault="003A032B" w:rsidP="00053334">
      <w:pPr>
        <w:pStyle w:val="NoSpacing"/>
        <w:numPr>
          <w:ilvl w:val="0"/>
          <w:numId w:val="62"/>
        </w:numPr>
        <w:jc w:val="both"/>
        <w:rPr>
          <w:rFonts w:cs="Miriam"/>
        </w:rPr>
      </w:pPr>
      <w:r w:rsidRPr="00D13C95">
        <w:rPr>
          <w:rFonts w:cs="Miriam"/>
        </w:rPr>
        <w:t>Anuario y Publicidad Anuario</w:t>
      </w:r>
    </w:p>
    <w:p w14:paraId="4EA3A9D6" w14:textId="77777777" w:rsidR="003A032B" w:rsidRPr="00D13C95" w:rsidRDefault="003A032B" w:rsidP="00053334">
      <w:pPr>
        <w:pStyle w:val="NoSpacing"/>
        <w:numPr>
          <w:ilvl w:val="0"/>
          <w:numId w:val="62"/>
        </w:numPr>
        <w:jc w:val="both"/>
        <w:rPr>
          <w:rFonts w:cs="Miriam"/>
        </w:rPr>
      </w:pPr>
      <w:r w:rsidRPr="00D13C95">
        <w:rPr>
          <w:rFonts w:cs="Miriam"/>
        </w:rPr>
        <w:t>Afiliación a la Asociación de Exalumnos</w:t>
      </w:r>
    </w:p>
    <w:p w14:paraId="77B7640F" w14:textId="160ED764" w:rsidR="003A032B" w:rsidRDefault="003A032B" w:rsidP="00053334">
      <w:pPr>
        <w:pStyle w:val="NoSpacing"/>
        <w:numPr>
          <w:ilvl w:val="0"/>
          <w:numId w:val="62"/>
        </w:numPr>
        <w:jc w:val="both"/>
        <w:rPr>
          <w:ins w:id="1119" w:author="Diana Velazquez" w:date="2016-03-10T17:04:00Z"/>
          <w:rFonts w:cs="Miriam"/>
        </w:rPr>
      </w:pPr>
      <w:r w:rsidRPr="00D13C95">
        <w:rPr>
          <w:rFonts w:cs="Miriam"/>
        </w:rPr>
        <w:t>Sanciones Asamblea</w:t>
      </w:r>
    </w:p>
    <w:p w14:paraId="0B5E9D1C" w14:textId="47BDF205" w:rsidR="00D55605" w:rsidRPr="00D13C95" w:rsidRDefault="00D55605" w:rsidP="00053334">
      <w:pPr>
        <w:pStyle w:val="NoSpacing"/>
        <w:numPr>
          <w:ilvl w:val="0"/>
          <w:numId w:val="62"/>
        </w:numPr>
        <w:jc w:val="both"/>
        <w:rPr>
          <w:rFonts w:cs="Miriam"/>
        </w:rPr>
      </w:pPr>
      <w:ins w:id="1120" w:author="Diana Velazquez" w:date="2016-03-10T17:04:00Z">
        <w:r w:rsidRPr="00583290">
          <w:rPr>
            <w:rFonts w:cs="Miriam"/>
            <w:highlight w:val="lightGray"/>
          </w:rPr>
          <w:t>Sanciones inasistencia a reuniones</w:t>
        </w:r>
        <w:r>
          <w:rPr>
            <w:rFonts w:cs="Miriam"/>
          </w:rPr>
          <w:t>.</w:t>
        </w:r>
      </w:ins>
    </w:p>
    <w:p w14:paraId="5186942D" w14:textId="77777777" w:rsidR="003A032B" w:rsidRDefault="003A032B" w:rsidP="00053334">
      <w:pPr>
        <w:pStyle w:val="NoSpacing"/>
        <w:numPr>
          <w:ilvl w:val="0"/>
          <w:numId w:val="62"/>
        </w:numPr>
        <w:jc w:val="both"/>
        <w:rPr>
          <w:rFonts w:cs="Miriam"/>
        </w:rPr>
      </w:pPr>
      <w:r w:rsidRPr="00D13C95">
        <w:rPr>
          <w:rFonts w:cs="Miriam"/>
        </w:rPr>
        <w:t>Aporte Voluntario ICT</w:t>
      </w:r>
    </w:p>
    <w:p w14:paraId="32EF5E96" w14:textId="77777777" w:rsidR="00A054B1" w:rsidRPr="00D13C95" w:rsidRDefault="00A054B1" w:rsidP="00A054B1">
      <w:pPr>
        <w:pStyle w:val="NoSpacing"/>
        <w:ind w:left="720"/>
        <w:jc w:val="both"/>
        <w:rPr>
          <w:rFonts w:cs="Miriam"/>
        </w:rPr>
      </w:pPr>
    </w:p>
    <w:p w14:paraId="240C6AF9" w14:textId="77777777" w:rsidR="003A032B" w:rsidRDefault="003A032B" w:rsidP="00D13C95">
      <w:pPr>
        <w:pStyle w:val="NoSpacing"/>
        <w:jc w:val="both"/>
        <w:rPr>
          <w:rFonts w:cs="Miriam"/>
        </w:rPr>
      </w:pPr>
      <w:r w:rsidRPr="00A054B1">
        <w:rPr>
          <w:rFonts w:cs="Miriam"/>
          <w:b/>
        </w:rPr>
        <w:t>_10.2.1</w:t>
      </w:r>
      <w:r w:rsidRPr="00D13C95">
        <w:rPr>
          <w:rFonts w:cs="Miriam"/>
        </w:rPr>
        <w:t xml:space="preserve"> Los materiales educativos producidos por el Colegio Colombo Británico, ligados directam</w:t>
      </w:r>
      <w:r w:rsidR="005C5BCD" w:rsidRPr="00D13C95">
        <w:rPr>
          <w:rFonts w:cs="Miriam"/>
        </w:rPr>
        <w:t xml:space="preserve">ente al </w:t>
      </w:r>
      <w:r w:rsidRPr="00D13C95">
        <w:rPr>
          <w:rFonts w:cs="Miriam"/>
        </w:rPr>
        <w:t>Proyecto Educativo Institucional, a los programas curriculares y a la m</w:t>
      </w:r>
      <w:r w:rsidR="005C5BCD" w:rsidRPr="00D13C95">
        <w:rPr>
          <w:rFonts w:cs="Miriam"/>
        </w:rPr>
        <w:t xml:space="preserve">etodología empleada, tales como </w:t>
      </w:r>
      <w:r w:rsidRPr="00D13C95">
        <w:rPr>
          <w:rFonts w:cs="Miriam"/>
        </w:rPr>
        <w:t>guías, talleres, agenda, y cuadernos que se entregan a los estudiantes y se</w:t>
      </w:r>
      <w:r w:rsidR="005C5BCD" w:rsidRPr="00D13C95">
        <w:rPr>
          <w:rFonts w:cs="Miriam"/>
        </w:rPr>
        <w:t xml:space="preserve"> cobran a los padres de familia </w:t>
      </w:r>
      <w:r w:rsidRPr="00D13C95">
        <w:rPr>
          <w:rFonts w:cs="Miriam"/>
        </w:rPr>
        <w:t>en la pensión.</w:t>
      </w:r>
    </w:p>
    <w:p w14:paraId="0B709B11" w14:textId="77777777" w:rsidR="00A054B1" w:rsidRPr="00D13C95" w:rsidRDefault="00A054B1" w:rsidP="00D13C95">
      <w:pPr>
        <w:pStyle w:val="NoSpacing"/>
        <w:jc w:val="both"/>
        <w:rPr>
          <w:rFonts w:cs="Miriam"/>
        </w:rPr>
      </w:pPr>
    </w:p>
    <w:p w14:paraId="79F98F06" w14:textId="77777777" w:rsidR="003A032B" w:rsidRDefault="003A032B" w:rsidP="00D13C95">
      <w:pPr>
        <w:pStyle w:val="NoSpacing"/>
        <w:jc w:val="both"/>
        <w:rPr>
          <w:rFonts w:cs="Miriam"/>
        </w:rPr>
      </w:pPr>
      <w:r w:rsidRPr="00A054B1">
        <w:rPr>
          <w:rFonts w:cs="Miriam"/>
          <w:b/>
        </w:rPr>
        <w:t>_10.2.2</w:t>
      </w:r>
      <w:r w:rsidRPr="00D13C95">
        <w:rPr>
          <w:rFonts w:cs="Miriam"/>
        </w:rPr>
        <w:t xml:space="preserve"> Actividades complementarias, deportivas y culturales programadas </w:t>
      </w:r>
      <w:r w:rsidR="005C5BCD" w:rsidRPr="00D13C95">
        <w:rPr>
          <w:rFonts w:cs="Miriam"/>
        </w:rPr>
        <w:t xml:space="preserve">por la Institución, tales como: </w:t>
      </w:r>
      <w:r w:rsidRPr="00D13C95">
        <w:rPr>
          <w:rFonts w:cs="Miriam"/>
        </w:rPr>
        <w:t>eventos y talleres, orientación profesional, convivencias, Programa de Pr</w:t>
      </w:r>
      <w:r w:rsidR="00A054B1">
        <w:rPr>
          <w:rFonts w:cs="Miriam"/>
        </w:rPr>
        <w:t xml:space="preserve">evención Consentidos (5o - 7o), </w:t>
      </w:r>
      <w:r w:rsidRPr="00D13C95">
        <w:rPr>
          <w:rFonts w:cs="Miriam"/>
        </w:rPr>
        <w:t>Acciones Preventivas (8o - 12o), salidas pedagógicas, Primera Comuni</w:t>
      </w:r>
      <w:r w:rsidR="005C5BCD" w:rsidRPr="00D13C95">
        <w:rPr>
          <w:rFonts w:cs="Miriam"/>
        </w:rPr>
        <w:t xml:space="preserve">ón, Confirmación, intercambios, </w:t>
      </w:r>
      <w:r w:rsidRPr="00D13C95">
        <w:rPr>
          <w:rFonts w:cs="Miriam"/>
        </w:rPr>
        <w:t>participación en torneos y copas, Modelo ONU, Pre Icfes, Club del libro, y Actividades de Grado.</w:t>
      </w:r>
    </w:p>
    <w:p w14:paraId="75F0CDB1" w14:textId="77777777" w:rsidR="00A054B1" w:rsidRPr="00D13C95" w:rsidRDefault="00A054B1" w:rsidP="00D13C95">
      <w:pPr>
        <w:pStyle w:val="NoSpacing"/>
        <w:jc w:val="both"/>
        <w:rPr>
          <w:rFonts w:cs="Miriam"/>
        </w:rPr>
      </w:pPr>
    </w:p>
    <w:p w14:paraId="320FEA86" w14:textId="65EA50D1" w:rsidR="003A032B" w:rsidRDefault="003A032B" w:rsidP="00D13C95">
      <w:pPr>
        <w:pStyle w:val="NoSpacing"/>
        <w:jc w:val="both"/>
        <w:rPr>
          <w:ins w:id="1121" w:author="Diana Velazquez" w:date="2016-03-10T17:05:00Z"/>
          <w:rFonts w:cs="Miriam"/>
        </w:rPr>
      </w:pPr>
      <w:r w:rsidRPr="00A054B1">
        <w:rPr>
          <w:rFonts w:cs="Miriam"/>
          <w:b/>
        </w:rPr>
        <w:t>_10.2.3</w:t>
      </w:r>
      <w:r w:rsidRPr="00D13C95">
        <w:rPr>
          <w:rFonts w:cs="Miriam"/>
        </w:rPr>
        <w:t xml:space="preserve"> Pruebas Externas como: PSAT,</w:t>
      </w:r>
      <w:ins w:id="1122" w:author="Diana Velazquez" w:date="2016-03-10T17:06:00Z">
        <w:r w:rsidR="00E37095">
          <w:rPr>
            <w:rFonts w:cs="Miriam"/>
          </w:rPr>
          <w:t xml:space="preserve"> </w:t>
        </w:r>
        <w:r w:rsidR="00E37095" w:rsidRPr="00583290">
          <w:rPr>
            <w:rFonts w:cs="Miriam"/>
            <w:highlight w:val="lightGray"/>
          </w:rPr>
          <w:t>ACT</w:t>
        </w:r>
        <w:r w:rsidR="00E37095">
          <w:rPr>
            <w:rFonts w:cs="Miriam"/>
          </w:rPr>
          <w:t>,</w:t>
        </w:r>
      </w:ins>
      <w:r w:rsidRPr="00D13C95">
        <w:rPr>
          <w:rFonts w:cs="Miriam"/>
        </w:rPr>
        <w:t xml:space="preserve"> MAP tests, ICFES, </w:t>
      </w:r>
      <w:ins w:id="1123" w:author="Diana Velazquez" w:date="2016-03-10T17:03:00Z">
        <w:r w:rsidR="00D55605">
          <w:rPr>
            <w:rFonts w:cs="Miriam"/>
          </w:rPr>
          <w:t>E</w:t>
        </w:r>
      </w:ins>
      <w:del w:id="1124" w:author="Diana Velazquez" w:date="2016-03-10T17:03:00Z">
        <w:r w:rsidRPr="00D13C95" w:rsidDel="00D55605">
          <w:rPr>
            <w:rFonts w:cs="Miriam"/>
          </w:rPr>
          <w:delText>e</w:delText>
        </w:r>
      </w:del>
      <w:r w:rsidRPr="00D13C95">
        <w:rPr>
          <w:rFonts w:cs="Miriam"/>
        </w:rPr>
        <w:t xml:space="preserve">xámenes de </w:t>
      </w:r>
      <w:ins w:id="1125" w:author="Diana Velazquez" w:date="2016-03-10T17:03:00Z">
        <w:r w:rsidR="00D55605">
          <w:rPr>
            <w:rFonts w:cs="Miriam"/>
          </w:rPr>
          <w:t>B</w:t>
        </w:r>
      </w:ins>
      <w:del w:id="1126" w:author="Diana Velazquez" w:date="2016-03-10T17:03:00Z">
        <w:r w:rsidRPr="00D13C95" w:rsidDel="00D55605">
          <w:rPr>
            <w:rFonts w:cs="Miriam"/>
          </w:rPr>
          <w:delText>b</w:delText>
        </w:r>
      </w:del>
      <w:r w:rsidRPr="00D13C95">
        <w:rPr>
          <w:rFonts w:cs="Miriam"/>
        </w:rPr>
        <w:t xml:space="preserve">achillerato </w:t>
      </w:r>
      <w:del w:id="1127" w:author="Diana Velazquez" w:date="2016-03-10T17:03:00Z">
        <w:r w:rsidRPr="00D13C95" w:rsidDel="00D55605">
          <w:rPr>
            <w:rFonts w:cs="Miriam"/>
          </w:rPr>
          <w:delText>i</w:delText>
        </w:r>
      </w:del>
      <w:ins w:id="1128" w:author="Diana Velazquez" w:date="2016-03-10T17:03:00Z">
        <w:r w:rsidR="00D55605">
          <w:rPr>
            <w:rFonts w:cs="Miriam"/>
          </w:rPr>
          <w:t>I</w:t>
        </w:r>
      </w:ins>
      <w:r w:rsidRPr="00D13C95">
        <w:rPr>
          <w:rFonts w:cs="Miriam"/>
        </w:rPr>
        <w:t>nternacional.</w:t>
      </w:r>
    </w:p>
    <w:p w14:paraId="73EE406E" w14:textId="77777777" w:rsidR="00D55605" w:rsidRDefault="00D55605" w:rsidP="00D13C95">
      <w:pPr>
        <w:pStyle w:val="NoSpacing"/>
        <w:jc w:val="both"/>
        <w:rPr>
          <w:ins w:id="1129" w:author="Diana Velazquez" w:date="2016-03-10T17:05:00Z"/>
          <w:rFonts w:cs="Miriam"/>
        </w:rPr>
      </w:pPr>
    </w:p>
    <w:p w14:paraId="162AB99E" w14:textId="34C57B6B" w:rsidR="00D55605" w:rsidRPr="00583290" w:rsidRDefault="00D55605" w:rsidP="00D13C95">
      <w:pPr>
        <w:pStyle w:val="NoSpacing"/>
        <w:jc w:val="both"/>
        <w:rPr>
          <w:rFonts w:cs="Miriam"/>
          <w:b/>
        </w:rPr>
      </w:pPr>
      <w:ins w:id="1130" w:author="Diana Velazquez" w:date="2016-03-10T17:05:00Z">
        <w:r w:rsidRPr="00583290">
          <w:rPr>
            <w:rFonts w:cs="Miriam"/>
            <w:b/>
          </w:rPr>
          <w:t xml:space="preserve">_10.2.4 </w:t>
        </w:r>
        <w:r w:rsidRPr="00583290">
          <w:rPr>
            <w:rFonts w:cs="Miriam"/>
            <w:highlight w:val="lightGray"/>
          </w:rPr>
          <w:t>Costos Programas PYP, MYP y Diploma</w:t>
        </w:r>
      </w:ins>
    </w:p>
    <w:p w14:paraId="27A4EDD3" w14:textId="77777777" w:rsidR="00A054B1" w:rsidRPr="00D13C95" w:rsidRDefault="00A054B1" w:rsidP="00D13C95">
      <w:pPr>
        <w:pStyle w:val="NoSpacing"/>
        <w:jc w:val="both"/>
        <w:rPr>
          <w:rFonts w:cs="Miriam"/>
        </w:rPr>
      </w:pPr>
    </w:p>
    <w:p w14:paraId="7D4474A4" w14:textId="3EDADB9B" w:rsidR="003A032B" w:rsidRDefault="003A032B" w:rsidP="00D13C95">
      <w:pPr>
        <w:pStyle w:val="NoSpacing"/>
        <w:jc w:val="both"/>
        <w:rPr>
          <w:rFonts w:cs="Miriam"/>
        </w:rPr>
      </w:pPr>
      <w:r w:rsidRPr="00A054B1">
        <w:rPr>
          <w:rFonts w:cs="Miriam"/>
          <w:b/>
        </w:rPr>
        <w:t>_10.2</w:t>
      </w:r>
      <w:r w:rsidRPr="00D55605">
        <w:rPr>
          <w:rFonts w:cs="Miriam"/>
          <w:b/>
        </w:rPr>
        <w:t>.</w:t>
      </w:r>
      <w:ins w:id="1131" w:author="Diana Velazquez" w:date="2016-03-10T17:05:00Z">
        <w:r w:rsidR="00D55605">
          <w:rPr>
            <w:rFonts w:cs="Miriam"/>
            <w:b/>
          </w:rPr>
          <w:t>5</w:t>
        </w:r>
      </w:ins>
      <w:del w:id="1132" w:author="Diana Velazquez" w:date="2016-03-10T17:04:00Z">
        <w:r w:rsidRPr="00D55605" w:rsidDel="00D55605">
          <w:rPr>
            <w:rFonts w:cs="Miriam"/>
            <w:b/>
          </w:rPr>
          <w:delText>3</w:delText>
        </w:r>
      </w:del>
      <w:r w:rsidRPr="00D13C95">
        <w:rPr>
          <w:rFonts w:cs="Miriam"/>
        </w:rPr>
        <w:t xml:space="preserve"> Derechos de grado, certificados de estudio, constancia y boletines, Carné Estudiantil.</w:t>
      </w:r>
    </w:p>
    <w:p w14:paraId="463BB23C" w14:textId="77777777" w:rsidR="00A054B1" w:rsidRPr="00D13C95" w:rsidRDefault="00A054B1" w:rsidP="00D13C95">
      <w:pPr>
        <w:pStyle w:val="NoSpacing"/>
        <w:jc w:val="both"/>
        <w:rPr>
          <w:rFonts w:cs="Miriam"/>
        </w:rPr>
      </w:pPr>
    </w:p>
    <w:p w14:paraId="7B318EF8" w14:textId="77777777" w:rsidR="003A032B" w:rsidRDefault="003A032B" w:rsidP="00D13C95">
      <w:pPr>
        <w:pStyle w:val="NoSpacing"/>
        <w:jc w:val="both"/>
        <w:rPr>
          <w:rFonts w:cs="Miriam"/>
          <w:b/>
        </w:rPr>
      </w:pPr>
      <w:r w:rsidRPr="00D13C95">
        <w:rPr>
          <w:rFonts w:cs="Miriam"/>
          <w:b/>
        </w:rPr>
        <w:t>_10.3 POLÍTICA DE REEMBOLSO</w:t>
      </w:r>
    </w:p>
    <w:p w14:paraId="3746C4DE" w14:textId="77777777" w:rsidR="00A054B1" w:rsidRPr="00D13C95" w:rsidRDefault="00A054B1" w:rsidP="00D13C95">
      <w:pPr>
        <w:pStyle w:val="NoSpacing"/>
        <w:jc w:val="both"/>
        <w:rPr>
          <w:rFonts w:cs="Miriam"/>
          <w:b/>
        </w:rPr>
      </w:pPr>
    </w:p>
    <w:p w14:paraId="30FB4D65" w14:textId="77777777" w:rsidR="003A032B" w:rsidRPr="00D13C95" w:rsidRDefault="003A032B" w:rsidP="00D13C95">
      <w:pPr>
        <w:pStyle w:val="NoSpacing"/>
        <w:jc w:val="both"/>
        <w:rPr>
          <w:rFonts w:cs="Miriam"/>
        </w:rPr>
      </w:pPr>
      <w:r w:rsidRPr="00D13C95">
        <w:rPr>
          <w:rFonts w:cs="Miriam"/>
        </w:rPr>
        <w:t>Una vez los padres han cancelado la matrícula, ésta no será reembolsada.</w:t>
      </w:r>
    </w:p>
    <w:p w14:paraId="33D4DFE1" w14:textId="77777777" w:rsidR="003A032B" w:rsidRPr="00D13C95" w:rsidRDefault="003A032B" w:rsidP="00D13C95">
      <w:pPr>
        <w:pStyle w:val="NoSpacing"/>
        <w:jc w:val="both"/>
        <w:rPr>
          <w:rFonts w:cs="Miriam"/>
        </w:rPr>
      </w:pPr>
      <w:r w:rsidRPr="00D13C95">
        <w:rPr>
          <w:rFonts w:cs="Miriam"/>
        </w:rPr>
        <w:t>No se efectúan reembolsos cuando un estudiante se retira del Colegio una v</w:t>
      </w:r>
      <w:r w:rsidR="005C5BCD" w:rsidRPr="00D13C95">
        <w:rPr>
          <w:rFonts w:cs="Miriam"/>
        </w:rPr>
        <w:t xml:space="preserve">ez se ha iniciado el mes. Se le </w:t>
      </w:r>
      <w:r w:rsidRPr="00D13C95">
        <w:rPr>
          <w:rFonts w:cs="Miriam"/>
        </w:rPr>
        <w:t>cobrará al estudiante el valor total del mes, así éste se retire antes de la terminación del mismo.</w:t>
      </w:r>
    </w:p>
    <w:p w14:paraId="089D7975" w14:textId="77777777" w:rsidR="00A054B1" w:rsidRDefault="00A054B1" w:rsidP="00D13C95">
      <w:pPr>
        <w:pStyle w:val="NoSpacing"/>
        <w:jc w:val="both"/>
        <w:rPr>
          <w:rFonts w:cs="Miriam"/>
        </w:rPr>
      </w:pPr>
    </w:p>
    <w:p w14:paraId="1C493242" w14:textId="77777777" w:rsidR="00284ABE" w:rsidRDefault="00284ABE" w:rsidP="00D13C95">
      <w:pPr>
        <w:pStyle w:val="NoSpacing"/>
        <w:jc w:val="both"/>
        <w:rPr>
          <w:rFonts w:cs="Miriam"/>
          <w:b/>
        </w:rPr>
      </w:pPr>
    </w:p>
    <w:p w14:paraId="3F19BCA8" w14:textId="77777777" w:rsidR="00284ABE" w:rsidRDefault="00284ABE" w:rsidP="00D13C95">
      <w:pPr>
        <w:pStyle w:val="NoSpacing"/>
        <w:jc w:val="both"/>
        <w:rPr>
          <w:rFonts w:cs="Miriam"/>
          <w:b/>
        </w:rPr>
      </w:pPr>
    </w:p>
    <w:p w14:paraId="59675917" w14:textId="77777777" w:rsidR="00284ABE" w:rsidRDefault="00284ABE" w:rsidP="00D13C95">
      <w:pPr>
        <w:pStyle w:val="NoSpacing"/>
        <w:jc w:val="both"/>
        <w:rPr>
          <w:rFonts w:cs="Miriam"/>
          <w:b/>
        </w:rPr>
      </w:pPr>
    </w:p>
    <w:p w14:paraId="6CD19BF2" w14:textId="77777777" w:rsidR="00284ABE" w:rsidRDefault="00284ABE" w:rsidP="00D13C95">
      <w:pPr>
        <w:pStyle w:val="NoSpacing"/>
        <w:jc w:val="both"/>
        <w:rPr>
          <w:rFonts w:cs="Miriam"/>
          <w:b/>
        </w:rPr>
      </w:pPr>
    </w:p>
    <w:p w14:paraId="405895E4" w14:textId="77777777" w:rsidR="00284ABE" w:rsidRDefault="00284ABE" w:rsidP="00D13C95">
      <w:pPr>
        <w:pStyle w:val="NoSpacing"/>
        <w:jc w:val="both"/>
        <w:rPr>
          <w:rFonts w:cs="Miriam"/>
          <w:b/>
        </w:rPr>
      </w:pPr>
    </w:p>
    <w:p w14:paraId="217B12CA" w14:textId="77777777" w:rsidR="00284ABE" w:rsidRDefault="00284ABE" w:rsidP="00D13C95">
      <w:pPr>
        <w:pStyle w:val="NoSpacing"/>
        <w:jc w:val="both"/>
        <w:rPr>
          <w:rFonts w:cs="Miriam"/>
          <w:b/>
        </w:rPr>
      </w:pPr>
    </w:p>
    <w:p w14:paraId="098C8363" w14:textId="77777777" w:rsidR="00284ABE" w:rsidRDefault="00284ABE" w:rsidP="00D13C95">
      <w:pPr>
        <w:pStyle w:val="NoSpacing"/>
        <w:jc w:val="both"/>
        <w:rPr>
          <w:rFonts w:cs="Miriam"/>
          <w:b/>
        </w:rPr>
      </w:pPr>
    </w:p>
    <w:p w14:paraId="6E9922B0" w14:textId="77777777" w:rsidR="00284ABE" w:rsidRDefault="00284ABE" w:rsidP="00D13C95">
      <w:pPr>
        <w:pStyle w:val="NoSpacing"/>
        <w:jc w:val="both"/>
        <w:rPr>
          <w:rFonts w:cs="Miriam"/>
          <w:b/>
        </w:rPr>
      </w:pPr>
    </w:p>
    <w:p w14:paraId="03D49CD9" w14:textId="77777777" w:rsidR="00284ABE" w:rsidRDefault="00284ABE" w:rsidP="00D13C95">
      <w:pPr>
        <w:pStyle w:val="NoSpacing"/>
        <w:jc w:val="both"/>
        <w:rPr>
          <w:rFonts w:cs="Miriam"/>
          <w:b/>
        </w:rPr>
      </w:pPr>
    </w:p>
    <w:p w14:paraId="0E91DB52" w14:textId="77777777" w:rsidR="00284ABE" w:rsidRDefault="00284ABE" w:rsidP="00D13C95">
      <w:pPr>
        <w:pStyle w:val="NoSpacing"/>
        <w:jc w:val="both"/>
        <w:rPr>
          <w:rFonts w:cs="Miriam"/>
          <w:b/>
        </w:rPr>
      </w:pPr>
    </w:p>
    <w:p w14:paraId="0C978BE5" w14:textId="77777777" w:rsidR="00284ABE" w:rsidRDefault="00284ABE" w:rsidP="00D13C95">
      <w:pPr>
        <w:pStyle w:val="NoSpacing"/>
        <w:jc w:val="both"/>
        <w:rPr>
          <w:rFonts w:cs="Miriam"/>
          <w:b/>
        </w:rPr>
      </w:pPr>
    </w:p>
    <w:p w14:paraId="2CDE7F06" w14:textId="77777777" w:rsidR="00284ABE" w:rsidRDefault="00284ABE" w:rsidP="00D13C95">
      <w:pPr>
        <w:pStyle w:val="NoSpacing"/>
        <w:jc w:val="both"/>
        <w:rPr>
          <w:rFonts w:cs="Miriam"/>
          <w:b/>
        </w:rPr>
      </w:pPr>
    </w:p>
    <w:p w14:paraId="6EBBD0CF" w14:textId="77777777" w:rsidR="00284ABE" w:rsidRDefault="00284ABE" w:rsidP="00D13C95">
      <w:pPr>
        <w:pStyle w:val="NoSpacing"/>
        <w:jc w:val="both"/>
        <w:rPr>
          <w:rFonts w:cs="Miriam"/>
          <w:b/>
        </w:rPr>
      </w:pPr>
    </w:p>
    <w:p w14:paraId="364687EA" w14:textId="77777777" w:rsidR="00284ABE" w:rsidRDefault="00284ABE" w:rsidP="00D13C95">
      <w:pPr>
        <w:pStyle w:val="NoSpacing"/>
        <w:jc w:val="both"/>
        <w:rPr>
          <w:rFonts w:cs="Miriam"/>
          <w:b/>
        </w:rPr>
      </w:pPr>
    </w:p>
    <w:p w14:paraId="4AD8F971" w14:textId="77777777" w:rsidR="00284ABE" w:rsidRDefault="00284ABE" w:rsidP="00D13C95">
      <w:pPr>
        <w:pStyle w:val="NoSpacing"/>
        <w:jc w:val="both"/>
        <w:rPr>
          <w:rFonts w:cs="Miriam"/>
          <w:b/>
        </w:rPr>
      </w:pPr>
    </w:p>
    <w:p w14:paraId="00E6514D" w14:textId="5269D97D" w:rsidR="00284ABE" w:rsidDel="003341E5" w:rsidRDefault="00284ABE" w:rsidP="00D13C95">
      <w:pPr>
        <w:pStyle w:val="NoSpacing"/>
        <w:jc w:val="both"/>
        <w:rPr>
          <w:del w:id="1133" w:author="Diana Velazquez" w:date="2016-03-28T16:46:00Z"/>
          <w:rFonts w:cs="Miriam"/>
          <w:b/>
        </w:rPr>
      </w:pPr>
    </w:p>
    <w:p w14:paraId="1EC9A402" w14:textId="41C97929" w:rsidR="00284ABE" w:rsidDel="003341E5" w:rsidRDefault="00284ABE" w:rsidP="00D13C95">
      <w:pPr>
        <w:pStyle w:val="NoSpacing"/>
        <w:jc w:val="both"/>
        <w:rPr>
          <w:del w:id="1134" w:author="Diana Velazquez" w:date="2016-03-28T16:46:00Z"/>
          <w:rFonts w:cs="Miriam"/>
          <w:b/>
        </w:rPr>
      </w:pPr>
    </w:p>
    <w:p w14:paraId="38A59A93" w14:textId="6939F12F" w:rsidR="00284ABE" w:rsidDel="003341E5" w:rsidRDefault="00284ABE" w:rsidP="00D13C95">
      <w:pPr>
        <w:pStyle w:val="NoSpacing"/>
        <w:jc w:val="both"/>
        <w:rPr>
          <w:del w:id="1135" w:author="Diana Velazquez" w:date="2016-03-28T16:46:00Z"/>
          <w:rFonts w:cs="Miriam"/>
          <w:b/>
        </w:rPr>
      </w:pPr>
    </w:p>
    <w:p w14:paraId="4427C112" w14:textId="77777777" w:rsidR="003A032B" w:rsidRDefault="003A032B" w:rsidP="00284ABE">
      <w:pPr>
        <w:pStyle w:val="NoSpacing"/>
        <w:jc w:val="center"/>
        <w:rPr>
          <w:rFonts w:cs="Miriam"/>
        </w:rPr>
      </w:pPr>
      <w:r w:rsidRPr="00284ABE">
        <w:rPr>
          <w:rFonts w:cs="Miriam"/>
        </w:rPr>
        <w:t>_11. VISITAS</w:t>
      </w:r>
    </w:p>
    <w:p w14:paraId="4426B298" w14:textId="77777777" w:rsidR="00284ABE" w:rsidRPr="00284ABE" w:rsidRDefault="00284ABE" w:rsidP="00284ABE">
      <w:pPr>
        <w:pStyle w:val="NoSpacing"/>
        <w:jc w:val="center"/>
        <w:rPr>
          <w:rFonts w:cs="Miriam"/>
        </w:rPr>
      </w:pPr>
    </w:p>
    <w:p w14:paraId="1B9E5001" w14:textId="77777777" w:rsidR="003A032B" w:rsidRDefault="003A032B" w:rsidP="00D13C95">
      <w:pPr>
        <w:pStyle w:val="NoSpacing"/>
        <w:jc w:val="both"/>
        <w:rPr>
          <w:rFonts w:cs="Miriam"/>
        </w:rPr>
      </w:pPr>
      <w:r w:rsidRPr="00D13C95">
        <w:rPr>
          <w:rFonts w:cs="Miriam"/>
        </w:rPr>
        <w:t xml:space="preserve">El CCB procura mantener un ambiente saludable y seguro que promueve el </w:t>
      </w:r>
      <w:r w:rsidR="005C5BCD" w:rsidRPr="00D13C95">
        <w:rPr>
          <w:rFonts w:cs="Miriam"/>
        </w:rPr>
        <w:t xml:space="preserve">aprendizaje. Esta es una de las </w:t>
      </w:r>
      <w:r w:rsidRPr="00D13C95">
        <w:rPr>
          <w:rFonts w:cs="Miriam"/>
        </w:rPr>
        <w:t xml:space="preserve">razones por las cuales considera a los visitantes como personas bienvenidas </w:t>
      </w:r>
      <w:r w:rsidR="005C5BCD" w:rsidRPr="00D13C95">
        <w:rPr>
          <w:rFonts w:cs="Miriam"/>
        </w:rPr>
        <w:t xml:space="preserve">a las instalaciones del Colegio </w:t>
      </w:r>
      <w:r w:rsidRPr="00D13C95">
        <w:rPr>
          <w:rFonts w:cs="Miriam"/>
        </w:rPr>
        <w:t>teniendo en cuenta algunas consideraciones:</w:t>
      </w:r>
    </w:p>
    <w:p w14:paraId="23700796" w14:textId="77777777" w:rsidR="00284ABE" w:rsidRPr="00D13C95" w:rsidRDefault="00284ABE" w:rsidP="00D13C95">
      <w:pPr>
        <w:pStyle w:val="NoSpacing"/>
        <w:jc w:val="both"/>
        <w:rPr>
          <w:rFonts w:cs="Miriam"/>
        </w:rPr>
      </w:pPr>
    </w:p>
    <w:p w14:paraId="1BDFDB70" w14:textId="77777777" w:rsidR="003A032B" w:rsidRPr="00D13C95" w:rsidRDefault="003A032B" w:rsidP="00053334">
      <w:pPr>
        <w:pStyle w:val="NoSpacing"/>
        <w:numPr>
          <w:ilvl w:val="1"/>
          <w:numId w:val="86"/>
        </w:numPr>
        <w:jc w:val="both"/>
        <w:rPr>
          <w:rFonts w:cs="Miriam"/>
        </w:rPr>
      </w:pPr>
      <w:r w:rsidRPr="00D13C95">
        <w:rPr>
          <w:rFonts w:cs="Miriam"/>
        </w:rPr>
        <w:t>Debe coordinar su visita con la debida anticipación con el funcionario respectivo del Colegio</w:t>
      </w:r>
    </w:p>
    <w:p w14:paraId="75F21846" w14:textId="77777777" w:rsidR="003A032B" w:rsidRPr="00D13C95" w:rsidRDefault="003A032B" w:rsidP="00053334">
      <w:pPr>
        <w:pStyle w:val="NoSpacing"/>
        <w:numPr>
          <w:ilvl w:val="1"/>
          <w:numId w:val="86"/>
        </w:numPr>
        <w:jc w:val="both"/>
        <w:rPr>
          <w:rFonts w:cs="Miriam"/>
        </w:rPr>
      </w:pPr>
      <w:r w:rsidRPr="00D13C95">
        <w:rPr>
          <w:rFonts w:cs="Miriam"/>
        </w:rPr>
        <w:t>Deben registrarse en la portería y portar un carné de visitante.</w:t>
      </w:r>
    </w:p>
    <w:p w14:paraId="639A254C" w14:textId="77777777" w:rsidR="003A032B" w:rsidRPr="00D13C95" w:rsidRDefault="003A032B" w:rsidP="00053334">
      <w:pPr>
        <w:pStyle w:val="NoSpacing"/>
        <w:numPr>
          <w:ilvl w:val="1"/>
          <w:numId w:val="86"/>
        </w:numPr>
        <w:jc w:val="both"/>
        <w:rPr>
          <w:rFonts w:cs="Miriam"/>
        </w:rPr>
      </w:pPr>
      <w:r w:rsidRPr="00D13C95">
        <w:rPr>
          <w:rFonts w:cs="Miriam"/>
        </w:rPr>
        <w:t>Deben ser reportados por la portería a las oficinas de la sección correspondiente.</w:t>
      </w:r>
    </w:p>
    <w:p w14:paraId="2B95B5CB" w14:textId="77777777" w:rsidR="003A032B" w:rsidRPr="00D13C95" w:rsidRDefault="003A032B" w:rsidP="00053334">
      <w:pPr>
        <w:pStyle w:val="NoSpacing"/>
        <w:numPr>
          <w:ilvl w:val="1"/>
          <w:numId w:val="86"/>
        </w:numPr>
        <w:jc w:val="both"/>
        <w:rPr>
          <w:rFonts w:cs="Miriam"/>
        </w:rPr>
      </w:pPr>
      <w:r w:rsidRPr="00D13C95">
        <w:rPr>
          <w:rFonts w:cs="Miriam"/>
        </w:rPr>
        <w:t xml:space="preserve">Los visitantes que ingresen a las secciones académicas deben reportarse </w:t>
      </w:r>
      <w:r w:rsidR="005C5BCD" w:rsidRPr="00D13C95">
        <w:rPr>
          <w:rFonts w:cs="Miriam"/>
        </w:rPr>
        <w:t xml:space="preserve">en las oficinas respectivas tan </w:t>
      </w:r>
      <w:r w:rsidRPr="00D13C95">
        <w:rPr>
          <w:rFonts w:cs="Miriam"/>
        </w:rPr>
        <w:t>pronto ingresen.</w:t>
      </w:r>
    </w:p>
    <w:p w14:paraId="296BF6C7" w14:textId="77777777" w:rsidR="003A032B" w:rsidRPr="00D13C95" w:rsidRDefault="003A032B" w:rsidP="00053334">
      <w:pPr>
        <w:pStyle w:val="NoSpacing"/>
        <w:numPr>
          <w:ilvl w:val="1"/>
          <w:numId w:val="86"/>
        </w:numPr>
        <w:jc w:val="both"/>
        <w:rPr>
          <w:rFonts w:cs="Miriam"/>
        </w:rPr>
      </w:pPr>
      <w:r w:rsidRPr="00D13C95">
        <w:rPr>
          <w:rFonts w:cs="Miriam"/>
        </w:rPr>
        <w:t>Los visitantes no pueden interrumpir las clases sin la debida autorización.</w:t>
      </w:r>
    </w:p>
    <w:p w14:paraId="2DE6F574" w14:textId="77777777" w:rsidR="003A032B" w:rsidRDefault="003A032B" w:rsidP="00053334">
      <w:pPr>
        <w:pStyle w:val="NoSpacing"/>
        <w:numPr>
          <w:ilvl w:val="1"/>
          <w:numId w:val="86"/>
        </w:numPr>
        <w:jc w:val="both"/>
        <w:rPr>
          <w:rFonts w:cs="Miriam"/>
        </w:rPr>
      </w:pPr>
      <w:r w:rsidRPr="00D13C95">
        <w:rPr>
          <w:rFonts w:cs="Miriam"/>
        </w:rPr>
        <w:t>No se permite el ingreso de personas armadas a las instalaciones del Colegio.</w:t>
      </w:r>
    </w:p>
    <w:p w14:paraId="10632FB8" w14:textId="77777777" w:rsidR="00284ABE" w:rsidRPr="00D13C95" w:rsidRDefault="00284ABE" w:rsidP="00284ABE">
      <w:pPr>
        <w:pStyle w:val="NoSpacing"/>
        <w:ind w:left="1440"/>
        <w:jc w:val="both"/>
        <w:rPr>
          <w:rFonts w:cs="Miriam"/>
        </w:rPr>
      </w:pPr>
    </w:p>
    <w:p w14:paraId="482A71BF" w14:textId="77777777" w:rsidR="003A032B" w:rsidRDefault="003A032B" w:rsidP="00D13C95">
      <w:pPr>
        <w:pStyle w:val="NoSpacing"/>
        <w:jc w:val="both"/>
        <w:rPr>
          <w:rFonts w:cs="Miriam"/>
        </w:rPr>
      </w:pPr>
      <w:r w:rsidRPr="006B5749">
        <w:rPr>
          <w:rFonts w:cs="Miriam"/>
          <w:b/>
        </w:rPr>
        <w:t>Expertos</w:t>
      </w:r>
      <w:r w:rsidRPr="00D13C95">
        <w:rPr>
          <w:rFonts w:cs="Miriam"/>
        </w:rPr>
        <w:t xml:space="preserve"> que apoyan las unidades de indagación: Los profesores deberán co</w:t>
      </w:r>
      <w:r w:rsidR="005C5BCD" w:rsidRPr="00D13C95">
        <w:rPr>
          <w:rFonts w:cs="Miriam"/>
        </w:rPr>
        <w:t xml:space="preserve">ordinar su visita con la debida </w:t>
      </w:r>
      <w:r w:rsidRPr="00D13C95">
        <w:rPr>
          <w:rFonts w:cs="Miriam"/>
        </w:rPr>
        <w:t>anticipación con el funcionario respectivo del Colegio, en este caso sería la secretaria de la sección.</w:t>
      </w:r>
    </w:p>
    <w:p w14:paraId="1F5A864E" w14:textId="77777777" w:rsidR="006B5749" w:rsidRPr="00D13C95" w:rsidRDefault="006B5749" w:rsidP="00D13C95">
      <w:pPr>
        <w:pStyle w:val="NoSpacing"/>
        <w:jc w:val="both"/>
        <w:rPr>
          <w:rFonts w:cs="Miriam"/>
        </w:rPr>
      </w:pPr>
    </w:p>
    <w:p w14:paraId="6EDF109C" w14:textId="77777777" w:rsidR="003A032B" w:rsidRDefault="003A032B" w:rsidP="00D13C95">
      <w:pPr>
        <w:pStyle w:val="NoSpacing"/>
        <w:jc w:val="both"/>
        <w:rPr>
          <w:rFonts w:cs="Miriam"/>
        </w:rPr>
      </w:pPr>
      <w:r w:rsidRPr="006B5749">
        <w:rPr>
          <w:rFonts w:cs="Miriam"/>
          <w:b/>
        </w:rPr>
        <w:t>Padres de familia solicitantes en admisiones:</w:t>
      </w:r>
      <w:r w:rsidRPr="00D13C95">
        <w:rPr>
          <w:rFonts w:cs="Miriam"/>
        </w:rPr>
        <w:t xml:space="preserve"> La oficina de Admisiones organi</w:t>
      </w:r>
      <w:r w:rsidR="005C5BCD" w:rsidRPr="00D13C95">
        <w:rPr>
          <w:rFonts w:cs="Miriam"/>
        </w:rPr>
        <w:t xml:space="preserve">za visitas al Colegio en fechas </w:t>
      </w:r>
      <w:r w:rsidRPr="00D13C95">
        <w:rPr>
          <w:rFonts w:cs="Miriam"/>
        </w:rPr>
        <w:t>establecidas o con cita previa, con la Directora de Mercadeo y Admisiones para programar la visita.</w:t>
      </w:r>
    </w:p>
    <w:p w14:paraId="7E8D2C4D" w14:textId="77777777" w:rsidR="006B5749" w:rsidRPr="00D13C95" w:rsidRDefault="006B5749" w:rsidP="00D13C95">
      <w:pPr>
        <w:pStyle w:val="NoSpacing"/>
        <w:jc w:val="both"/>
        <w:rPr>
          <w:rFonts w:cs="Miriam"/>
        </w:rPr>
      </w:pPr>
    </w:p>
    <w:p w14:paraId="08E97B17" w14:textId="77777777" w:rsidR="003A032B" w:rsidRDefault="003A032B" w:rsidP="00D13C95">
      <w:pPr>
        <w:pStyle w:val="NoSpacing"/>
        <w:jc w:val="both"/>
        <w:rPr>
          <w:rFonts w:cs="Miriam"/>
        </w:rPr>
      </w:pPr>
      <w:r w:rsidRPr="006B5749">
        <w:rPr>
          <w:rFonts w:cs="Miriam"/>
          <w:b/>
        </w:rPr>
        <w:t xml:space="preserve">Padres de familia que deseen una cita con profesores: </w:t>
      </w:r>
      <w:r w:rsidRPr="00D13C95">
        <w:rPr>
          <w:rFonts w:cs="Miriam"/>
        </w:rPr>
        <w:t>Deben hacerlo a t</w:t>
      </w:r>
      <w:r w:rsidR="005C5BCD" w:rsidRPr="00D13C95">
        <w:rPr>
          <w:rFonts w:cs="Miriam"/>
        </w:rPr>
        <w:t xml:space="preserve">ravés de la agenda o de llamada </w:t>
      </w:r>
      <w:r w:rsidRPr="00D13C95">
        <w:rPr>
          <w:rFonts w:cs="Miriam"/>
        </w:rPr>
        <w:t>telefónica a la secretaria de la respectiva sección.</w:t>
      </w:r>
    </w:p>
    <w:p w14:paraId="0023D13D" w14:textId="77777777" w:rsidR="006B5749" w:rsidRPr="00D13C95" w:rsidRDefault="006B5749" w:rsidP="00D13C95">
      <w:pPr>
        <w:pStyle w:val="NoSpacing"/>
        <w:jc w:val="both"/>
        <w:rPr>
          <w:rFonts w:cs="Miriam"/>
        </w:rPr>
      </w:pPr>
    </w:p>
    <w:p w14:paraId="791EC741" w14:textId="77777777" w:rsidR="003A032B" w:rsidRDefault="003A032B" w:rsidP="00D13C95">
      <w:pPr>
        <w:pStyle w:val="NoSpacing"/>
        <w:jc w:val="both"/>
        <w:rPr>
          <w:rFonts w:cs="Miriam"/>
        </w:rPr>
      </w:pPr>
      <w:r w:rsidRPr="006B5749">
        <w:rPr>
          <w:rFonts w:cs="Miriam"/>
          <w:b/>
        </w:rPr>
        <w:t>Amigos y familiares:</w:t>
      </w:r>
      <w:r w:rsidRPr="00D13C95">
        <w:rPr>
          <w:rFonts w:cs="Miriam"/>
        </w:rPr>
        <w:t xml:space="preserve"> No deben visitar el Colegio durante la jornada, debido a que esto implica una</w:t>
      </w:r>
      <w:r w:rsidR="005C5BCD" w:rsidRPr="00D13C95">
        <w:rPr>
          <w:rFonts w:cs="Miriam"/>
        </w:rPr>
        <w:t xml:space="preserve"> </w:t>
      </w:r>
      <w:r w:rsidRPr="00D13C95">
        <w:rPr>
          <w:rFonts w:cs="Miriam"/>
        </w:rPr>
        <w:t>interrupción en las actividades escolares.</w:t>
      </w:r>
    </w:p>
    <w:p w14:paraId="2CCF0E5D" w14:textId="77777777" w:rsidR="006B5749" w:rsidRPr="00D13C95" w:rsidRDefault="006B5749" w:rsidP="00D13C95">
      <w:pPr>
        <w:pStyle w:val="NoSpacing"/>
        <w:jc w:val="both"/>
        <w:rPr>
          <w:rFonts w:cs="Miriam"/>
        </w:rPr>
      </w:pPr>
    </w:p>
    <w:p w14:paraId="1E66D07E" w14:textId="77777777" w:rsidR="003A032B" w:rsidRDefault="003A032B" w:rsidP="00D13C95">
      <w:pPr>
        <w:pStyle w:val="NoSpacing"/>
        <w:jc w:val="both"/>
        <w:rPr>
          <w:rFonts w:cs="Miriam"/>
        </w:rPr>
      </w:pPr>
      <w:r w:rsidRPr="006B5749">
        <w:rPr>
          <w:rFonts w:cs="Miriam"/>
          <w:b/>
        </w:rPr>
        <w:t>Exalumnos:</w:t>
      </w:r>
      <w:r w:rsidRPr="00D13C95">
        <w:rPr>
          <w:rFonts w:cs="Miriam"/>
        </w:rPr>
        <w:t xml:space="preserve"> Deberán coordinar una cita previa con el Director de la As</w:t>
      </w:r>
      <w:r w:rsidR="005C5BCD" w:rsidRPr="00D13C95">
        <w:rPr>
          <w:rFonts w:cs="Miriam"/>
        </w:rPr>
        <w:t xml:space="preserve">ociación de Exalumnos quien les </w:t>
      </w:r>
      <w:r w:rsidRPr="00D13C95">
        <w:rPr>
          <w:rFonts w:cs="Miriam"/>
        </w:rPr>
        <w:t>acompañará en el recorrido durante su estadía en las instalaciones, cuando deseen visitar el Colegio.</w:t>
      </w:r>
    </w:p>
    <w:p w14:paraId="695928EB" w14:textId="77777777" w:rsidR="006B5749" w:rsidRPr="00D13C95" w:rsidRDefault="006B5749" w:rsidP="00D13C95">
      <w:pPr>
        <w:pStyle w:val="NoSpacing"/>
        <w:jc w:val="both"/>
        <w:rPr>
          <w:rFonts w:cs="Miriam"/>
        </w:rPr>
      </w:pPr>
    </w:p>
    <w:p w14:paraId="1C83B396" w14:textId="77777777" w:rsidR="003A032B" w:rsidRDefault="003A032B" w:rsidP="00D13C95">
      <w:pPr>
        <w:pStyle w:val="NoSpacing"/>
        <w:jc w:val="both"/>
        <w:rPr>
          <w:rFonts w:cs="Miriam"/>
        </w:rPr>
      </w:pPr>
      <w:r w:rsidRPr="006B5749">
        <w:rPr>
          <w:rFonts w:cs="Miriam"/>
          <w:b/>
        </w:rPr>
        <w:t>Conductores, escoltas, empleadas, niñeras, y otro personal al servicio de</w:t>
      </w:r>
      <w:r w:rsidR="005C5BCD" w:rsidRPr="006B5749">
        <w:rPr>
          <w:rFonts w:cs="Miriam"/>
          <w:b/>
        </w:rPr>
        <w:t xml:space="preserve"> las familias: </w:t>
      </w:r>
      <w:r w:rsidR="005C5BCD" w:rsidRPr="00D13C95">
        <w:rPr>
          <w:rFonts w:cs="Miriam"/>
        </w:rPr>
        <w:t xml:space="preserve">Requieren previa </w:t>
      </w:r>
      <w:r w:rsidRPr="00D13C95">
        <w:rPr>
          <w:rFonts w:cs="Miriam"/>
        </w:rPr>
        <w:t>autorización del Jefe de la Sección respectiva.</w:t>
      </w:r>
    </w:p>
    <w:p w14:paraId="038D50C5" w14:textId="77777777" w:rsidR="006B5749" w:rsidRPr="00D13C95" w:rsidRDefault="006B5749" w:rsidP="00D13C95">
      <w:pPr>
        <w:pStyle w:val="NoSpacing"/>
        <w:jc w:val="both"/>
        <w:rPr>
          <w:rFonts w:cs="Miriam"/>
        </w:rPr>
      </w:pPr>
    </w:p>
    <w:p w14:paraId="5F604FC9" w14:textId="77777777" w:rsidR="003A032B" w:rsidRPr="00D13C95" w:rsidRDefault="003A032B" w:rsidP="00D13C95">
      <w:pPr>
        <w:pStyle w:val="NoSpacing"/>
        <w:jc w:val="both"/>
        <w:rPr>
          <w:rFonts w:cs="Miriam"/>
          <w:b/>
        </w:rPr>
      </w:pPr>
      <w:r w:rsidRPr="00D13C95">
        <w:rPr>
          <w:rFonts w:cs="Miriam"/>
          <w:b/>
        </w:rPr>
        <w:t>_ ANIMALES</w:t>
      </w:r>
    </w:p>
    <w:p w14:paraId="0CE1B108" w14:textId="77777777" w:rsidR="003A032B" w:rsidRDefault="003A032B" w:rsidP="00D13C95">
      <w:pPr>
        <w:pStyle w:val="NoSpacing"/>
        <w:jc w:val="both"/>
        <w:rPr>
          <w:rFonts w:cs="Miriam"/>
        </w:rPr>
      </w:pPr>
      <w:r w:rsidRPr="00D13C95">
        <w:rPr>
          <w:rFonts w:cs="Miriam"/>
        </w:rPr>
        <w:t xml:space="preserve">Únicamente podrán asistir cuando hagan parte de una actividad escolar, con </w:t>
      </w:r>
      <w:r w:rsidR="005C5BCD" w:rsidRPr="00D13C95">
        <w:rPr>
          <w:rFonts w:cs="Miriam"/>
        </w:rPr>
        <w:t xml:space="preserve">previa autorización del Jefe de </w:t>
      </w:r>
      <w:r w:rsidRPr="00D13C95">
        <w:rPr>
          <w:rFonts w:cs="Miriam"/>
        </w:rPr>
        <w:t>la Sección respectiva.</w:t>
      </w:r>
    </w:p>
    <w:p w14:paraId="49513FAC" w14:textId="77777777" w:rsidR="007459F7" w:rsidRDefault="007459F7" w:rsidP="006B5749">
      <w:pPr>
        <w:pStyle w:val="NoSpacing"/>
        <w:jc w:val="center"/>
        <w:rPr>
          <w:rFonts w:cs="Miriam"/>
        </w:rPr>
      </w:pPr>
    </w:p>
    <w:p w14:paraId="4D047310" w14:textId="77777777" w:rsidR="003A032B" w:rsidRDefault="003A032B" w:rsidP="006B5749">
      <w:pPr>
        <w:pStyle w:val="NoSpacing"/>
        <w:jc w:val="center"/>
        <w:rPr>
          <w:rFonts w:cs="Miriam"/>
        </w:rPr>
      </w:pPr>
      <w:r w:rsidRPr="006B5749">
        <w:rPr>
          <w:rFonts w:cs="Miriam"/>
        </w:rPr>
        <w:t>_12. NORMAS DE USO Y PRÉSTAMO DE LAS INSTALACIONES</w:t>
      </w:r>
    </w:p>
    <w:p w14:paraId="3EBF14E3" w14:textId="77777777" w:rsidR="006B5749" w:rsidRPr="006B5749" w:rsidRDefault="006B5749" w:rsidP="006B5749">
      <w:pPr>
        <w:pStyle w:val="NoSpacing"/>
        <w:jc w:val="center"/>
        <w:rPr>
          <w:rFonts w:cs="Miriam"/>
        </w:rPr>
      </w:pPr>
    </w:p>
    <w:p w14:paraId="43912DC5" w14:textId="77777777" w:rsidR="003A032B" w:rsidRDefault="003A032B" w:rsidP="00D13C95">
      <w:pPr>
        <w:pStyle w:val="NoSpacing"/>
        <w:jc w:val="both"/>
        <w:rPr>
          <w:rFonts w:cs="Miriam"/>
        </w:rPr>
      </w:pPr>
      <w:r w:rsidRPr="00D13C95">
        <w:rPr>
          <w:rFonts w:cs="Miriam"/>
        </w:rPr>
        <w:t>Los miembros de la Comunidad Educativa siempre son bienvenidos a</w:t>
      </w:r>
      <w:r w:rsidR="005C5BCD" w:rsidRPr="00D13C95">
        <w:rPr>
          <w:rFonts w:cs="Miriam"/>
        </w:rPr>
        <w:t xml:space="preserve"> las instalaciones del Colegio, </w:t>
      </w:r>
      <w:r w:rsidRPr="00D13C95">
        <w:rPr>
          <w:rFonts w:cs="Miriam"/>
        </w:rPr>
        <w:t>ocasionalmente, se podrá autorizar el préstamo de las Instalaciones Deport</w:t>
      </w:r>
      <w:r w:rsidR="005C5BCD" w:rsidRPr="00D13C95">
        <w:rPr>
          <w:rFonts w:cs="Miriam"/>
        </w:rPr>
        <w:t xml:space="preserve">ivas (Gimnasio Múltiple, Cancha </w:t>
      </w:r>
      <w:r w:rsidRPr="00D13C95">
        <w:rPr>
          <w:rFonts w:cs="Miriam"/>
        </w:rPr>
        <w:t>de Fútbol y Canchas Polideportivas) a miembros de la comunidad educati</w:t>
      </w:r>
      <w:r w:rsidR="005C5BCD" w:rsidRPr="00D13C95">
        <w:rPr>
          <w:rFonts w:cs="Miriam"/>
        </w:rPr>
        <w:t xml:space="preserve">va: Alumnos, Padres, Empleados, </w:t>
      </w:r>
      <w:r w:rsidRPr="00D13C95">
        <w:rPr>
          <w:rFonts w:cs="Miriam"/>
        </w:rPr>
        <w:t xml:space="preserve">Profesores y Exalumnos. Estos préstamos podrán ser después de la jornada escolar, extracurricular y </w:t>
      </w:r>
      <w:r w:rsidR="005C5BCD" w:rsidRPr="00D13C95">
        <w:rPr>
          <w:rFonts w:cs="Miriam"/>
        </w:rPr>
        <w:t xml:space="preserve">de </w:t>
      </w:r>
      <w:r w:rsidRPr="00D13C95">
        <w:rPr>
          <w:rFonts w:cs="Miriam"/>
        </w:rPr>
        <w:t>Escuela de Deportes (5:00 pm de lunes a viernes y sábados a partir de</w:t>
      </w:r>
      <w:r w:rsidR="005C5BCD" w:rsidRPr="00D13C95">
        <w:rPr>
          <w:rFonts w:cs="Miriam"/>
        </w:rPr>
        <w:t xml:space="preserve"> las 12 m), siempre y cuando no </w:t>
      </w:r>
      <w:r w:rsidRPr="00D13C95">
        <w:rPr>
          <w:rFonts w:cs="Miriam"/>
        </w:rPr>
        <w:t>interfieran con las actividades previamente organizadas y planeadas po</w:t>
      </w:r>
      <w:r w:rsidR="005C5BCD" w:rsidRPr="00D13C95">
        <w:rPr>
          <w:rFonts w:cs="Miriam"/>
        </w:rPr>
        <w:t xml:space="preserve">r el Colegio. En ningún caso se </w:t>
      </w:r>
      <w:r w:rsidRPr="00D13C95">
        <w:rPr>
          <w:rFonts w:cs="Miriam"/>
        </w:rPr>
        <w:t>autorizará el préstamo de la piscina o área aledaña a la misma.</w:t>
      </w:r>
    </w:p>
    <w:p w14:paraId="3395A839" w14:textId="77777777" w:rsidR="00C305E1" w:rsidRPr="00D13C95" w:rsidRDefault="00C305E1" w:rsidP="00D13C95">
      <w:pPr>
        <w:pStyle w:val="NoSpacing"/>
        <w:jc w:val="both"/>
        <w:rPr>
          <w:rFonts w:cs="Miriam"/>
        </w:rPr>
      </w:pPr>
    </w:p>
    <w:p w14:paraId="0F635B64" w14:textId="77777777" w:rsidR="003A032B" w:rsidRDefault="003A032B" w:rsidP="00D13C95">
      <w:pPr>
        <w:pStyle w:val="NoSpacing"/>
        <w:jc w:val="both"/>
        <w:rPr>
          <w:rFonts w:cs="Miriam"/>
        </w:rPr>
      </w:pPr>
      <w:r w:rsidRPr="00D13C95">
        <w:rPr>
          <w:rFonts w:cs="Miriam"/>
        </w:rPr>
        <w:t xml:space="preserve">El Colegio puede realizar el cobro de una tarifa determinada por el uso </w:t>
      </w:r>
      <w:r w:rsidR="00C305E1">
        <w:rPr>
          <w:rFonts w:cs="Miriam"/>
        </w:rPr>
        <w:t xml:space="preserve">y préstamo de las Instalaciones </w:t>
      </w:r>
      <w:r w:rsidRPr="00D13C95">
        <w:rPr>
          <w:rFonts w:cs="Miriam"/>
        </w:rPr>
        <w:t>Deportivas cuando lo considere conveniente y cuando la actividad</w:t>
      </w:r>
      <w:r w:rsidR="005C5BCD" w:rsidRPr="00D13C95">
        <w:rPr>
          <w:rFonts w:cs="Miriam"/>
        </w:rPr>
        <w:t xml:space="preserve"> implique gastos asociados como </w:t>
      </w:r>
      <w:r w:rsidRPr="00D13C95">
        <w:rPr>
          <w:rFonts w:cs="Miriam"/>
        </w:rPr>
        <w:t>servicios de mantenimiento, seguridad, etc.</w:t>
      </w:r>
    </w:p>
    <w:p w14:paraId="71B5C625" w14:textId="77777777" w:rsidR="00C305E1" w:rsidRPr="00D13C95" w:rsidRDefault="00C305E1" w:rsidP="00D13C95">
      <w:pPr>
        <w:pStyle w:val="NoSpacing"/>
        <w:jc w:val="both"/>
        <w:rPr>
          <w:rFonts w:cs="Miriam"/>
        </w:rPr>
      </w:pPr>
    </w:p>
    <w:p w14:paraId="657F69D5" w14:textId="77777777" w:rsidR="003A032B" w:rsidRDefault="003A032B" w:rsidP="00D13C95">
      <w:pPr>
        <w:pStyle w:val="NoSpacing"/>
        <w:jc w:val="both"/>
        <w:rPr>
          <w:rFonts w:cs="Miriam"/>
        </w:rPr>
      </w:pPr>
      <w:r w:rsidRPr="00D13C95">
        <w:rPr>
          <w:rFonts w:cs="Miriam"/>
        </w:rPr>
        <w:t>Ocasionalmente también se podrá aprobar préstamos de las Instala</w:t>
      </w:r>
      <w:r w:rsidR="005C5BCD" w:rsidRPr="00D13C95">
        <w:rPr>
          <w:rFonts w:cs="Miriam"/>
        </w:rPr>
        <w:t xml:space="preserve">ciones Deportivas para personas </w:t>
      </w:r>
      <w:r w:rsidRPr="00D13C95">
        <w:rPr>
          <w:rFonts w:cs="Miriam"/>
        </w:rPr>
        <w:t>naturales o Jurídicas no miembros dela Comunidad CCB. En este c</w:t>
      </w:r>
      <w:r w:rsidR="005C5BCD" w:rsidRPr="00D13C95">
        <w:rPr>
          <w:rFonts w:cs="Miriam"/>
        </w:rPr>
        <w:t xml:space="preserve">aso, habrá una contraprestación </w:t>
      </w:r>
      <w:r w:rsidRPr="00D13C95">
        <w:rPr>
          <w:rFonts w:cs="Miriam"/>
        </w:rPr>
        <w:t>económica a favor de la institución.</w:t>
      </w:r>
    </w:p>
    <w:p w14:paraId="640BFBE6" w14:textId="77777777" w:rsidR="00C305E1" w:rsidRPr="00D13C95" w:rsidRDefault="00C305E1" w:rsidP="00D13C95">
      <w:pPr>
        <w:pStyle w:val="NoSpacing"/>
        <w:jc w:val="both"/>
        <w:rPr>
          <w:rFonts w:cs="Miriam"/>
        </w:rPr>
      </w:pPr>
    </w:p>
    <w:p w14:paraId="3ACB997F" w14:textId="77777777" w:rsidR="003A032B" w:rsidRDefault="003A032B" w:rsidP="00D13C95">
      <w:pPr>
        <w:pStyle w:val="NoSpacing"/>
        <w:jc w:val="both"/>
        <w:rPr>
          <w:rFonts w:cs="Miriam"/>
        </w:rPr>
      </w:pPr>
      <w:r w:rsidRPr="00D13C95">
        <w:rPr>
          <w:rFonts w:cs="Miriam"/>
        </w:rPr>
        <w:t xml:space="preserve">Los visitantes podrán utilizar el parqueadero externo a las instalaciones, </w:t>
      </w:r>
      <w:r w:rsidR="005C5BCD" w:rsidRPr="00D13C95">
        <w:rPr>
          <w:rFonts w:cs="Miriam"/>
        </w:rPr>
        <w:t xml:space="preserve">el Colegio no se responsabiliza </w:t>
      </w:r>
      <w:r w:rsidRPr="00D13C95">
        <w:rPr>
          <w:rFonts w:cs="Miriam"/>
        </w:rPr>
        <w:t>del robo o pérdida de vehículos o elementos guardados en ellos. El uso del parqueadero interno se hará</w:t>
      </w:r>
      <w:r w:rsidR="005C5BCD" w:rsidRPr="00D13C95">
        <w:rPr>
          <w:rFonts w:cs="Miriam"/>
        </w:rPr>
        <w:t xml:space="preserve"> </w:t>
      </w:r>
      <w:r w:rsidRPr="00D13C95">
        <w:rPr>
          <w:rFonts w:cs="Miriam"/>
        </w:rPr>
        <w:t>durante eventos especiales y debe ser expresamente autorizado por las instancias correspondientes.</w:t>
      </w:r>
    </w:p>
    <w:p w14:paraId="2FCC690A" w14:textId="77777777" w:rsidR="00C305E1" w:rsidRPr="00D13C95" w:rsidRDefault="00C305E1" w:rsidP="00D13C95">
      <w:pPr>
        <w:pStyle w:val="NoSpacing"/>
        <w:jc w:val="both"/>
        <w:rPr>
          <w:rFonts w:cs="Miriam"/>
        </w:rPr>
      </w:pPr>
    </w:p>
    <w:p w14:paraId="4FE67E8C" w14:textId="77777777" w:rsidR="003A032B" w:rsidRDefault="003A032B" w:rsidP="00D13C95">
      <w:pPr>
        <w:pStyle w:val="NoSpacing"/>
        <w:jc w:val="both"/>
        <w:rPr>
          <w:rFonts w:cs="Miriam"/>
        </w:rPr>
      </w:pPr>
      <w:r w:rsidRPr="00D13C95">
        <w:rPr>
          <w:rFonts w:cs="Miriam"/>
        </w:rPr>
        <w:t>En cualquier caso, se deben seguir las normas y políticas de uso p</w:t>
      </w:r>
      <w:r w:rsidR="005C5BCD" w:rsidRPr="00D13C95">
        <w:rPr>
          <w:rFonts w:cs="Miriam"/>
        </w:rPr>
        <w:t xml:space="preserve">ropias de cada área del Colegio </w:t>
      </w:r>
      <w:r w:rsidRPr="00D13C95">
        <w:rPr>
          <w:rFonts w:cs="Miriam"/>
        </w:rPr>
        <w:t>contempladas en el Manual de Convivencia o las expuestas en sitio visible</w:t>
      </w:r>
      <w:r w:rsidR="005C5BCD" w:rsidRPr="00D13C95">
        <w:rPr>
          <w:rFonts w:cs="Miriam"/>
        </w:rPr>
        <w:t xml:space="preserve"> en los lugares respectivos. De </w:t>
      </w:r>
      <w:r w:rsidRPr="00D13C95">
        <w:rPr>
          <w:rFonts w:cs="Miriam"/>
        </w:rPr>
        <w:t>presentarse el incumplimiento de estas disposiciones, el Colegio se reserv</w:t>
      </w:r>
      <w:r w:rsidR="005C5BCD" w:rsidRPr="00D13C95">
        <w:rPr>
          <w:rFonts w:cs="Miriam"/>
        </w:rPr>
        <w:t xml:space="preserve">a el derecho de admisión, el de </w:t>
      </w:r>
      <w:r w:rsidRPr="00D13C95">
        <w:rPr>
          <w:rFonts w:cs="Miriam"/>
        </w:rPr>
        <w:t>suspender el préstamo de sus instalaciones y determinar en caso que se co</w:t>
      </w:r>
      <w:r w:rsidR="005C5BCD" w:rsidRPr="00D13C95">
        <w:rPr>
          <w:rFonts w:cs="Miriam"/>
        </w:rPr>
        <w:t xml:space="preserve">nsidere necesario, el retiro de </w:t>
      </w:r>
      <w:r w:rsidRPr="00D13C95">
        <w:rPr>
          <w:rFonts w:cs="Miriam"/>
        </w:rPr>
        <w:t xml:space="preserve">las personas que incumplan lo estipulado para estos casos y las Normas </w:t>
      </w:r>
      <w:r w:rsidR="005C5BCD" w:rsidRPr="00D13C95">
        <w:rPr>
          <w:rFonts w:cs="Miriam"/>
        </w:rPr>
        <w:t xml:space="preserve">en la Zona Deportiva, Normas en </w:t>
      </w:r>
      <w:r w:rsidRPr="00D13C95">
        <w:rPr>
          <w:rFonts w:cs="Miriam"/>
        </w:rPr>
        <w:t>el Gimnasio Múltiple, la reglamentación específica expuesta en el área si l</w:t>
      </w:r>
      <w:r w:rsidR="00C305E1">
        <w:rPr>
          <w:rFonts w:cs="Miriam"/>
        </w:rPr>
        <w:t xml:space="preserve">a hubiere y las normas para las </w:t>
      </w:r>
      <w:r w:rsidRPr="00D13C95">
        <w:rPr>
          <w:rFonts w:cs="Miriam"/>
        </w:rPr>
        <w:t>Visitas.</w:t>
      </w:r>
    </w:p>
    <w:p w14:paraId="58919980" w14:textId="77777777" w:rsidR="00C305E1" w:rsidRPr="00D13C95" w:rsidRDefault="00C305E1" w:rsidP="00D13C95">
      <w:pPr>
        <w:pStyle w:val="NoSpacing"/>
        <w:jc w:val="both"/>
        <w:rPr>
          <w:rFonts w:cs="Miriam"/>
        </w:rPr>
      </w:pPr>
    </w:p>
    <w:p w14:paraId="64BA98C4" w14:textId="77777777" w:rsidR="003A032B" w:rsidRPr="00D13C95" w:rsidRDefault="003A032B" w:rsidP="00D13C95">
      <w:pPr>
        <w:pStyle w:val="NoSpacing"/>
        <w:jc w:val="both"/>
        <w:rPr>
          <w:rFonts w:cs="Miriam"/>
        </w:rPr>
      </w:pPr>
      <w:r w:rsidRPr="00D13C95">
        <w:rPr>
          <w:rFonts w:cs="Miriam"/>
        </w:rPr>
        <w:t>Aplican además de los apartados del Manual de Convivencia indicados, la</w:t>
      </w:r>
      <w:r w:rsidR="005C5BCD" w:rsidRPr="00D13C95">
        <w:rPr>
          <w:rFonts w:cs="Miriam"/>
        </w:rPr>
        <w:t xml:space="preserve"> reglamentación y disposiciones </w:t>
      </w:r>
      <w:r w:rsidRPr="00D13C95">
        <w:rPr>
          <w:rFonts w:cs="Miriam"/>
        </w:rPr>
        <w:t>siguientes:</w:t>
      </w:r>
    </w:p>
    <w:p w14:paraId="65838C2A" w14:textId="77777777" w:rsidR="00C305E1" w:rsidRDefault="003A032B" w:rsidP="00053334">
      <w:pPr>
        <w:pStyle w:val="NoSpacing"/>
        <w:numPr>
          <w:ilvl w:val="1"/>
          <w:numId w:val="87"/>
        </w:numPr>
        <w:jc w:val="both"/>
        <w:rPr>
          <w:rFonts w:cs="Miriam"/>
        </w:rPr>
      </w:pPr>
      <w:r w:rsidRPr="00D13C95">
        <w:rPr>
          <w:rFonts w:cs="Miriam"/>
        </w:rPr>
        <w:t>El acceso es restringido solamente a la zona deportiva o instalación para la que se hizo la solicitud.</w:t>
      </w:r>
      <w:r w:rsidR="00C305E1">
        <w:rPr>
          <w:rFonts w:cs="Miriam"/>
        </w:rPr>
        <w:t xml:space="preserve"> </w:t>
      </w:r>
    </w:p>
    <w:p w14:paraId="02A515DB" w14:textId="77777777" w:rsidR="003A032B" w:rsidRPr="00C305E1" w:rsidRDefault="003A032B" w:rsidP="00C305E1">
      <w:pPr>
        <w:pStyle w:val="NoSpacing"/>
        <w:ind w:left="1440"/>
        <w:jc w:val="both"/>
        <w:rPr>
          <w:rFonts w:cs="Miriam"/>
        </w:rPr>
      </w:pPr>
      <w:r w:rsidRPr="00C305E1">
        <w:rPr>
          <w:rFonts w:cs="Miriam"/>
        </w:rPr>
        <w:t>No está permitido el ingreso a las secciones académicas ni al área de oficinas.</w:t>
      </w:r>
    </w:p>
    <w:p w14:paraId="124429EF" w14:textId="77777777" w:rsidR="003A032B" w:rsidRPr="00D13C95" w:rsidRDefault="003A032B" w:rsidP="00053334">
      <w:pPr>
        <w:pStyle w:val="NoSpacing"/>
        <w:numPr>
          <w:ilvl w:val="1"/>
          <w:numId w:val="87"/>
        </w:numPr>
        <w:jc w:val="both"/>
        <w:rPr>
          <w:rFonts w:cs="Miriam"/>
        </w:rPr>
      </w:pPr>
      <w:r w:rsidRPr="00D13C95">
        <w:rPr>
          <w:rFonts w:cs="Miriam"/>
        </w:rPr>
        <w:t>Ajustarse estrictamente al horario autorizado para el desarrollo de la actividad.</w:t>
      </w:r>
    </w:p>
    <w:p w14:paraId="5C097238" w14:textId="77777777" w:rsidR="003A032B" w:rsidRPr="00D13C95" w:rsidRDefault="003A032B" w:rsidP="00053334">
      <w:pPr>
        <w:pStyle w:val="NoSpacing"/>
        <w:numPr>
          <w:ilvl w:val="1"/>
          <w:numId w:val="87"/>
        </w:numPr>
        <w:jc w:val="both"/>
        <w:rPr>
          <w:rFonts w:cs="Miriam"/>
        </w:rPr>
      </w:pPr>
      <w:r w:rsidRPr="00D13C95">
        <w:rPr>
          <w:rFonts w:cs="Miriam"/>
        </w:rPr>
        <w:t>Todo el personal que haga uso de las instalaciones deport</w:t>
      </w:r>
      <w:r w:rsidR="005C5BCD" w:rsidRPr="00D13C95">
        <w:rPr>
          <w:rFonts w:cs="Miriam"/>
        </w:rPr>
        <w:t xml:space="preserve">ivas deben cuidar y mantener la </w:t>
      </w:r>
      <w:r w:rsidRPr="00D13C95">
        <w:rPr>
          <w:rFonts w:cs="Miriam"/>
        </w:rPr>
        <w:t>limpieza de todas las dependencias del Colegio (Numeral _3.4 Preservaci</w:t>
      </w:r>
      <w:r w:rsidR="005C5BCD" w:rsidRPr="00D13C95">
        <w:rPr>
          <w:rFonts w:cs="Miriam"/>
        </w:rPr>
        <w:t xml:space="preserve">ón Del Medio Ambiente </w:t>
      </w:r>
      <w:r w:rsidRPr="00D13C95">
        <w:rPr>
          <w:rFonts w:cs="Miriam"/>
        </w:rPr>
        <w:t>Escolar del Manual de convivencia).</w:t>
      </w:r>
    </w:p>
    <w:p w14:paraId="716FA841" w14:textId="77777777" w:rsidR="003A032B" w:rsidRPr="00D13C95" w:rsidRDefault="003A032B" w:rsidP="00053334">
      <w:pPr>
        <w:pStyle w:val="NoSpacing"/>
        <w:numPr>
          <w:ilvl w:val="1"/>
          <w:numId w:val="87"/>
        </w:numPr>
        <w:jc w:val="both"/>
        <w:rPr>
          <w:rFonts w:cs="Miriam"/>
        </w:rPr>
      </w:pPr>
      <w:r w:rsidRPr="00D13C95">
        <w:rPr>
          <w:rFonts w:cs="Miriam"/>
        </w:rPr>
        <w:t>No está permitido el consumo de cigarrillo, bebidas alcohólica</w:t>
      </w:r>
      <w:r w:rsidR="005C5BCD" w:rsidRPr="00D13C95">
        <w:rPr>
          <w:rFonts w:cs="Miriam"/>
        </w:rPr>
        <w:t xml:space="preserve">s, drogas o sustancias ilegales </w:t>
      </w:r>
      <w:r w:rsidRPr="00D13C95">
        <w:rPr>
          <w:rFonts w:cs="Miriam"/>
        </w:rPr>
        <w:t>(Numeral _3.5 Ambiente Libre De Tabaco, Alcohol, Drogas, Y S</w:t>
      </w:r>
      <w:r w:rsidR="005C5BCD" w:rsidRPr="00D13C95">
        <w:rPr>
          <w:rFonts w:cs="Miriam"/>
        </w:rPr>
        <w:t xml:space="preserve">ustancias Prohibidas del Manual </w:t>
      </w:r>
      <w:r w:rsidRPr="00D13C95">
        <w:rPr>
          <w:rFonts w:cs="Miriam"/>
        </w:rPr>
        <w:t>de convivencia).</w:t>
      </w:r>
    </w:p>
    <w:p w14:paraId="6396C49D" w14:textId="77777777" w:rsidR="003A032B" w:rsidRPr="00D13C95" w:rsidRDefault="003A032B" w:rsidP="00053334">
      <w:pPr>
        <w:pStyle w:val="NoSpacing"/>
        <w:numPr>
          <w:ilvl w:val="1"/>
          <w:numId w:val="87"/>
        </w:numPr>
        <w:jc w:val="both"/>
        <w:rPr>
          <w:rFonts w:cs="Miriam"/>
        </w:rPr>
      </w:pPr>
      <w:r w:rsidRPr="00D13C95">
        <w:rPr>
          <w:rFonts w:cs="Miriam"/>
        </w:rPr>
        <w:t>Realizar las actividades observando un buen comportamiento</w:t>
      </w:r>
      <w:r w:rsidR="005C5BCD" w:rsidRPr="00D13C95">
        <w:rPr>
          <w:rFonts w:cs="Miriam"/>
        </w:rPr>
        <w:t xml:space="preserve">, haciendo uso de buen lenguaje </w:t>
      </w:r>
      <w:r w:rsidRPr="00D13C95">
        <w:rPr>
          <w:rFonts w:cs="Miriam"/>
        </w:rPr>
        <w:t xml:space="preserve">y excelentes normas de cortesía en todo momento, acorde con </w:t>
      </w:r>
      <w:r w:rsidR="005C5BCD" w:rsidRPr="00D13C95">
        <w:rPr>
          <w:rFonts w:cs="Miriam"/>
        </w:rPr>
        <w:t xml:space="preserve">nuestros valores fundamentales: </w:t>
      </w:r>
      <w:r w:rsidRPr="00D13C95">
        <w:rPr>
          <w:rFonts w:cs="Miriam"/>
        </w:rPr>
        <w:t>respeto, honestidad, solidaridad, responsabilidad y tolerancia.</w:t>
      </w:r>
      <w:r w:rsidR="005C5BCD" w:rsidRPr="00D13C95">
        <w:rPr>
          <w:rFonts w:cs="Miriam"/>
        </w:rPr>
        <w:t xml:space="preserve"> (Numeral _3.6 Dignidad del </w:t>
      </w:r>
      <w:r w:rsidRPr="00D13C95">
        <w:rPr>
          <w:rFonts w:cs="Miriam"/>
        </w:rPr>
        <w:t>Manual de convivencia).</w:t>
      </w:r>
    </w:p>
    <w:p w14:paraId="2A01B6BE" w14:textId="77777777" w:rsidR="003A032B" w:rsidRPr="00D13C95" w:rsidRDefault="003A032B" w:rsidP="00053334">
      <w:pPr>
        <w:pStyle w:val="NoSpacing"/>
        <w:numPr>
          <w:ilvl w:val="1"/>
          <w:numId w:val="87"/>
        </w:numPr>
        <w:jc w:val="both"/>
        <w:rPr>
          <w:rFonts w:cs="Miriam"/>
        </w:rPr>
      </w:pPr>
      <w:r w:rsidRPr="00D13C95">
        <w:rPr>
          <w:rFonts w:cs="Miriam"/>
        </w:rPr>
        <w:t>No está permitido el ingreso de animales, Sólo podrán asistir cuan</w:t>
      </w:r>
      <w:r w:rsidR="005C5BCD" w:rsidRPr="00D13C95">
        <w:rPr>
          <w:rFonts w:cs="Miriam"/>
        </w:rPr>
        <w:t xml:space="preserve">do hagan parte de una actividad </w:t>
      </w:r>
      <w:r w:rsidRPr="00D13C95">
        <w:rPr>
          <w:rFonts w:cs="Miriam"/>
        </w:rPr>
        <w:t>escolar, con previa autorización la Jefatura de la Sección respectiva. (</w:t>
      </w:r>
      <w:r w:rsidR="005C5BCD" w:rsidRPr="00D13C95">
        <w:rPr>
          <w:rFonts w:cs="Miriam"/>
        </w:rPr>
        <w:t xml:space="preserve">Numeral _11. Visitas del Manual </w:t>
      </w:r>
      <w:r w:rsidRPr="00D13C95">
        <w:rPr>
          <w:rFonts w:cs="Miriam"/>
        </w:rPr>
        <w:t>de Convivencia).</w:t>
      </w:r>
    </w:p>
    <w:p w14:paraId="1ECC6C98" w14:textId="77777777" w:rsidR="003A032B" w:rsidRPr="00D13C95" w:rsidRDefault="003A032B" w:rsidP="00053334">
      <w:pPr>
        <w:pStyle w:val="NoSpacing"/>
        <w:numPr>
          <w:ilvl w:val="1"/>
          <w:numId w:val="87"/>
        </w:numPr>
        <w:jc w:val="both"/>
        <w:rPr>
          <w:rFonts w:cs="Miriam"/>
        </w:rPr>
      </w:pPr>
      <w:r w:rsidRPr="00D13C95">
        <w:rPr>
          <w:rFonts w:cs="Miriam"/>
        </w:rPr>
        <w:t>Los deportistas deben ingresar con calzado adecuado: guayos para la</w:t>
      </w:r>
      <w:r w:rsidR="005C5BCD" w:rsidRPr="00D13C95">
        <w:rPr>
          <w:rFonts w:cs="Miriam"/>
        </w:rPr>
        <w:t xml:space="preserve">s canchas de fútbol, zapatillas </w:t>
      </w:r>
      <w:r w:rsidRPr="00D13C95">
        <w:rPr>
          <w:rFonts w:cs="Miriam"/>
        </w:rPr>
        <w:t>deportivas para el gimnasio múltiple y demás canchas polideportivas.</w:t>
      </w:r>
    </w:p>
    <w:p w14:paraId="236EC755" w14:textId="77777777" w:rsidR="003A032B" w:rsidRDefault="003A032B" w:rsidP="00053334">
      <w:pPr>
        <w:pStyle w:val="NoSpacing"/>
        <w:numPr>
          <w:ilvl w:val="1"/>
          <w:numId w:val="87"/>
        </w:numPr>
        <w:jc w:val="both"/>
        <w:rPr>
          <w:rFonts w:cs="Miriam"/>
        </w:rPr>
      </w:pPr>
      <w:r w:rsidRPr="00D13C95">
        <w:rPr>
          <w:rFonts w:cs="Miriam"/>
        </w:rPr>
        <w:t xml:space="preserve">Las personas que vayan a hacer uso de las canchas de fútbol deben </w:t>
      </w:r>
      <w:r w:rsidR="005C5BCD" w:rsidRPr="00D13C95">
        <w:rPr>
          <w:rFonts w:cs="Miriam"/>
        </w:rPr>
        <w:t xml:space="preserve">realizar el calentamiento fuera </w:t>
      </w:r>
      <w:r w:rsidRPr="00D13C95">
        <w:rPr>
          <w:rFonts w:cs="Miriam"/>
        </w:rPr>
        <w:t>de la misma en la zona verde aledaña.</w:t>
      </w:r>
    </w:p>
    <w:p w14:paraId="6BE1BFA0" w14:textId="77777777" w:rsidR="00C305E1" w:rsidRPr="00D13C95" w:rsidRDefault="00C305E1" w:rsidP="00C305E1">
      <w:pPr>
        <w:pStyle w:val="NoSpacing"/>
        <w:ind w:left="1440"/>
        <w:jc w:val="both"/>
        <w:rPr>
          <w:rFonts w:cs="Miriam"/>
        </w:rPr>
      </w:pPr>
    </w:p>
    <w:p w14:paraId="4E813C5C" w14:textId="77777777" w:rsidR="003A032B" w:rsidRPr="00C305E1" w:rsidRDefault="003A032B" w:rsidP="00D13C95">
      <w:pPr>
        <w:pStyle w:val="NoSpacing"/>
        <w:jc w:val="both"/>
        <w:rPr>
          <w:rFonts w:cs="Miriam"/>
          <w:b/>
        </w:rPr>
      </w:pPr>
      <w:r w:rsidRPr="00C305E1">
        <w:rPr>
          <w:rFonts w:cs="Miriam"/>
          <w:b/>
        </w:rPr>
        <w:t>El procedimiento aplicable en todos los casos es:</w:t>
      </w:r>
    </w:p>
    <w:p w14:paraId="4EF56A2A" w14:textId="77777777" w:rsidR="003A032B" w:rsidRPr="00D13C95" w:rsidRDefault="003A032B" w:rsidP="00053334">
      <w:pPr>
        <w:pStyle w:val="NoSpacing"/>
        <w:numPr>
          <w:ilvl w:val="1"/>
          <w:numId w:val="88"/>
        </w:numPr>
        <w:jc w:val="both"/>
        <w:rPr>
          <w:rFonts w:cs="Miriam"/>
        </w:rPr>
      </w:pPr>
      <w:r w:rsidRPr="00D13C95">
        <w:rPr>
          <w:rFonts w:cs="Miriam"/>
        </w:rPr>
        <w:t>La solicitud de préstamo de las instalaciones deportivas se podrá</w:t>
      </w:r>
      <w:r w:rsidR="005C5BCD" w:rsidRPr="00D13C95">
        <w:rPr>
          <w:rFonts w:cs="Miriam"/>
        </w:rPr>
        <w:t xml:space="preserve"> tramitar cuando éstas no estén </w:t>
      </w:r>
      <w:r w:rsidRPr="00D13C95">
        <w:rPr>
          <w:rFonts w:cs="Miriam"/>
        </w:rPr>
        <w:t>siendo utilizadas en actividades desarrolladas por y para los es</w:t>
      </w:r>
      <w:r w:rsidR="005C5BCD" w:rsidRPr="00D13C95">
        <w:rPr>
          <w:rFonts w:cs="Miriam"/>
        </w:rPr>
        <w:t xml:space="preserve">tudiantes o colaboradores de la </w:t>
      </w:r>
      <w:r w:rsidRPr="00D13C95">
        <w:rPr>
          <w:rFonts w:cs="Miriam"/>
        </w:rPr>
        <w:t>institución. La prioridad en el uso de las zonas deportivas es para los es</w:t>
      </w:r>
      <w:r w:rsidR="005C5BCD" w:rsidRPr="00D13C95">
        <w:rPr>
          <w:rFonts w:cs="Miriam"/>
        </w:rPr>
        <w:t xml:space="preserve">tudiantes y colaboradores de la </w:t>
      </w:r>
      <w:r w:rsidRPr="00D13C95">
        <w:rPr>
          <w:rFonts w:cs="Miriam"/>
        </w:rPr>
        <w:t>Corporación Colegio Colombo Británico en desarrollo de actividades curriculares y extracurriculares.</w:t>
      </w:r>
    </w:p>
    <w:p w14:paraId="37F6B7CF" w14:textId="77777777" w:rsidR="003A032B" w:rsidRPr="00D13C95" w:rsidRDefault="003A032B" w:rsidP="00053334">
      <w:pPr>
        <w:pStyle w:val="NoSpacing"/>
        <w:numPr>
          <w:ilvl w:val="1"/>
          <w:numId w:val="88"/>
        </w:numPr>
        <w:jc w:val="both"/>
        <w:rPr>
          <w:rFonts w:cs="Miriam"/>
        </w:rPr>
      </w:pPr>
      <w:r w:rsidRPr="00D13C95">
        <w:rPr>
          <w:rFonts w:cs="Miriam"/>
        </w:rPr>
        <w:t xml:space="preserve">Solo se prestarán a terceros (personas naturales o Jurídicas </w:t>
      </w:r>
      <w:r w:rsidR="005C5BCD" w:rsidRPr="00D13C95">
        <w:rPr>
          <w:rFonts w:cs="Miriam"/>
        </w:rPr>
        <w:t xml:space="preserve">no miembros dela Comunidad CCB) </w:t>
      </w:r>
      <w:r w:rsidRPr="00D13C95">
        <w:rPr>
          <w:rFonts w:cs="Miriam"/>
        </w:rPr>
        <w:t>cuando no interfiera con el uso de las instalaciones por miembros de la comunidad educativa.</w:t>
      </w:r>
    </w:p>
    <w:p w14:paraId="0EF63EEB" w14:textId="77777777" w:rsidR="003A032B" w:rsidRPr="00D13C95" w:rsidRDefault="003A032B" w:rsidP="00053334">
      <w:pPr>
        <w:pStyle w:val="NoSpacing"/>
        <w:numPr>
          <w:ilvl w:val="1"/>
          <w:numId w:val="88"/>
        </w:numPr>
        <w:jc w:val="both"/>
        <w:rPr>
          <w:rFonts w:cs="Miriam"/>
        </w:rPr>
      </w:pPr>
      <w:r w:rsidRPr="00D13C95">
        <w:rPr>
          <w:rFonts w:cs="Miriam"/>
        </w:rPr>
        <w:t>El(los) interesado(s) deberá(n) solicitar autorización para su visita co</w:t>
      </w:r>
      <w:r w:rsidR="005C5BCD" w:rsidRPr="00D13C95">
        <w:rPr>
          <w:rFonts w:cs="Miriam"/>
        </w:rPr>
        <w:t xml:space="preserve">n mínimo 8 días de anticipación </w:t>
      </w:r>
      <w:r w:rsidRPr="00D13C95">
        <w:rPr>
          <w:rFonts w:cs="Miriam"/>
        </w:rPr>
        <w:t>ante el Coordinador P.E. PYP quien después de analizarla, solicitará el visto bueno de la Rectoría.</w:t>
      </w:r>
    </w:p>
    <w:p w14:paraId="17D87220" w14:textId="77777777" w:rsidR="003A032B" w:rsidRPr="00D13C95" w:rsidRDefault="003A032B" w:rsidP="00053334">
      <w:pPr>
        <w:pStyle w:val="NoSpacing"/>
        <w:numPr>
          <w:ilvl w:val="1"/>
          <w:numId w:val="88"/>
        </w:numPr>
        <w:jc w:val="both"/>
        <w:rPr>
          <w:rFonts w:cs="Miriam"/>
        </w:rPr>
      </w:pPr>
      <w:r w:rsidRPr="00D13C95">
        <w:rPr>
          <w:rFonts w:cs="Miriam"/>
        </w:rPr>
        <w:t>Una vez aprobada la actividad por la Rectoría, el Coordinador P.E. PY</w:t>
      </w:r>
      <w:r w:rsidR="005C5BCD" w:rsidRPr="00D13C95">
        <w:rPr>
          <w:rFonts w:cs="Miriam"/>
        </w:rPr>
        <w:t xml:space="preserve">P consultará con la Jefatura de </w:t>
      </w:r>
      <w:r w:rsidRPr="00D13C95">
        <w:rPr>
          <w:rFonts w:cs="Miriam"/>
        </w:rPr>
        <w:t>Servicios Generales el Estado del área solicitada (si aplica). En cualq</w:t>
      </w:r>
      <w:r w:rsidR="005C5BCD" w:rsidRPr="00D13C95">
        <w:rPr>
          <w:rFonts w:cs="Miriam"/>
        </w:rPr>
        <w:t xml:space="preserve">uier caso, se asegurará el buen </w:t>
      </w:r>
      <w:r w:rsidRPr="00D13C95">
        <w:rPr>
          <w:rFonts w:cs="Miriam"/>
        </w:rPr>
        <w:t>estado del área en referencia.</w:t>
      </w:r>
    </w:p>
    <w:p w14:paraId="659EE44E" w14:textId="77777777" w:rsidR="003A032B" w:rsidRPr="00D13C95" w:rsidRDefault="003A032B" w:rsidP="00053334">
      <w:pPr>
        <w:pStyle w:val="NoSpacing"/>
        <w:numPr>
          <w:ilvl w:val="1"/>
          <w:numId w:val="88"/>
        </w:numPr>
        <w:jc w:val="both"/>
        <w:rPr>
          <w:rFonts w:cs="Miriam"/>
        </w:rPr>
      </w:pPr>
      <w:r w:rsidRPr="00D13C95">
        <w:rPr>
          <w:rFonts w:cs="Miriam"/>
        </w:rPr>
        <w:t>De ser aceptada, el Coordinador P.E. PYP, informará por escrito a l</w:t>
      </w:r>
      <w:r w:rsidR="005C5BCD" w:rsidRPr="00D13C95">
        <w:rPr>
          <w:rFonts w:cs="Miriam"/>
        </w:rPr>
        <w:t xml:space="preserve">os interesados, quienes deberán </w:t>
      </w:r>
      <w:r w:rsidRPr="00D13C95">
        <w:rPr>
          <w:rFonts w:cs="Miriam"/>
        </w:rPr>
        <w:t>enviar a esa instancia el listado de las personas a ingresar en las insta</w:t>
      </w:r>
      <w:r w:rsidR="005C5BCD" w:rsidRPr="00D13C95">
        <w:rPr>
          <w:rFonts w:cs="Miriam"/>
        </w:rPr>
        <w:t xml:space="preserve">laciones en el que se incluyen: </w:t>
      </w:r>
      <w:r w:rsidRPr="00D13C95">
        <w:rPr>
          <w:rFonts w:cs="Miriam"/>
        </w:rPr>
        <w:t>los nombres y número del documento de identidad de los visitantes, día, hora, acti</w:t>
      </w:r>
      <w:r w:rsidR="005C5BCD" w:rsidRPr="00D13C95">
        <w:rPr>
          <w:rFonts w:cs="Miriam"/>
        </w:rPr>
        <w:t xml:space="preserve">vidad y zona del </w:t>
      </w:r>
      <w:r w:rsidRPr="00D13C95">
        <w:rPr>
          <w:rFonts w:cs="Miriam"/>
        </w:rPr>
        <w:t>Colegio a ocupar.</w:t>
      </w:r>
    </w:p>
    <w:p w14:paraId="1BA96466" w14:textId="77777777" w:rsidR="003A032B" w:rsidRPr="00D13C95" w:rsidRDefault="003A032B" w:rsidP="00053334">
      <w:pPr>
        <w:pStyle w:val="NoSpacing"/>
        <w:numPr>
          <w:ilvl w:val="1"/>
          <w:numId w:val="88"/>
        </w:numPr>
        <w:jc w:val="both"/>
        <w:rPr>
          <w:rFonts w:cs="Miriam"/>
        </w:rPr>
      </w:pPr>
      <w:r w:rsidRPr="00D13C95">
        <w:rPr>
          <w:rFonts w:cs="Miriam"/>
        </w:rPr>
        <w:t>El Coordinador P.E. PYP enviará a la Dirección Administrativa, con cop</w:t>
      </w:r>
      <w:r w:rsidR="005C5BCD" w:rsidRPr="00D13C95">
        <w:rPr>
          <w:rFonts w:cs="Miriam"/>
        </w:rPr>
        <w:t xml:space="preserve">ia a la Jefatura de Seguridad y </w:t>
      </w:r>
      <w:r w:rsidRPr="00D13C95">
        <w:rPr>
          <w:rFonts w:cs="Miriam"/>
        </w:rPr>
        <w:t>la Jefatura de Servicios Generales la información proporcionada por los visitantes.</w:t>
      </w:r>
    </w:p>
    <w:p w14:paraId="4C7D4B49" w14:textId="77777777" w:rsidR="003A032B" w:rsidRPr="00D13C95" w:rsidRDefault="003A032B" w:rsidP="00053334">
      <w:pPr>
        <w:pStyle w:val="NoSpacing"/>
        <w:numPr>
          <w:ilvl w:val="1"/>
          <w:numId w:val="88"/>
        </w:numPr>
        <w:jc w:val="both"/>
        <w:rPr>
          <w:rFonts w:cs="Miriam"/>
        </w:rPr>
      </w:pPr>
      <w:r w:rsidRPr="00D13C95">
        <w:rPr>
          <w:rFonts w:cs="Miriam"/>
        </w:rPr>
        <w:t>la Jefatura de Seguridad informará debidamente a la Por</w:t>
      </w:r>
      <w:r w:rsidR="005C5BCD" w:rsidRPr="00D13C95">
        <w:rPr>
          <w:rFonts w:cs="Miriam"/>
        </w:rPr>
        <w:t xml:space="preserve">tería donde reposará el listado </w:t>
      </w:r>
      <w:r w:rsidRPr="00D13C95">
        <w:rPr>
          <w:rFonts w:cs="Miriam"/>
        </w:rPr>
        <w:t>correspondiente el cual deberá ser consultado en el momento del ingreso a las instalaciones.</w:t>
      </w:r>
    </w:p>
    <w:p w14:paraId="7DBE0C21" w14:textId="77777777" w:rsidR="003A032B" w:rsidRPr="00D13C95" w:rsidRDefault="003A032B" w:rsidP="00053334">
      <w:pPr>
        <w:pStyle w:val="NoSpacing"/>
        <w:numPr>
          <w:ilvl w:val="1"/>
          <w:numId w:val="88"/>
        </w:numPr>
        <w:jc w:val="both"/>
        <w:rPr>
          <w:rFonts w:cs="Miriam"/>
        </w:rPr>
      </w:pPr>
      <w:r w:rsidRPr="00D13C95">
        <w:rPr>
          <w:rFonts w:cs="Miriam"/>
        </w:rPr>
        <w:t>El(los) interesado(s) deberá(n) firmar un documento en el que se</w:t>
      </w:r>
      <w:r w:rsidR="005C5BCD" w:rsidRPr="00D13C95">
        <w:rPr>
          <w:rFonts w:cs="Miriam"/>
        </w:rPr>
        <w:t xml:space="preserve"> obligan al cumplimiento de las </w:t>
      </w:r>
      <w:r w:rsidRPr="00D13C95">
        <w:rPr>
          <w:rFonts w:cs="Miriam"/>
        </w:rPr>
        <w:t xml:space="preserve">normas que aplican para ese caso y a responder por los daños que </w:t>
      </w:r>
      <w:r w:rsidR="005C5BCD" w:rsidRPr="00D13C95">
        <w:rPr>
          <w:rFonts w:cs="Miriam"/>
        </w:rPr>
        <w:t xml:space="preserve">se causen a las instalaciones y </w:t>
      </w:r>
      <w:r w:rsidRPr="00D13C95">
        <w:rPr>
          <w:rFonts w:cs="Miriam"/>
        </w:rPr>
        <w:t>demás bienes de propiedad del Colegio.</w:t>
      </w:r>
    </w:p>
    <w:p w14:paraId="7EE43B4E" w14:textId="77777777" w:rsidR="003A032B" w:rsidRPr="00D13C95" w:rsidRDefault="003A032B" w:rsidP="00053334">
      <w:pPr>
        <w:pStyle w:val="NoSpacing"/>
        <w:numPr>
          <w:ilvl w:val="1"/>
          <w:numId w:val="88"/>
        </w:numPr>
        <w:jc w:val="both"/>
        <w:rPr>
          <w:rFonts w:cs="Miriam"/>
        </w:rPr>
      </w:pPr>
      <w:r w:rsidRPr="00D13C95">
        <w:rPr>
          <w:rFonts w:cs="Miriam"/>
        </w:rPr>
        <w:t>De igual manera, el(los) interesado(s) deberá(n) firmar un documento en el que se exime al Colegio Colombo Británico de responsabilidad por cualquier eventualidad derivada de las actividades que se realicen en sus instalaciones.</w:t>
      </w:r>
    </w:p>
    <w:p w14:paraId="14C42024" w14:textId="77777777" w:rsidR="003A032B" w:rsidRPr="00D13C95" w:rsidRDefault="003A032B" w:rsidP="00053334">
      <w:pPr>
        <w:pStyle w:val="NoSpacing"/>
        <w:numPr>
          <w:ilvl w:val="1"/>
          <w:numId w:val="88"/>
        </w:numPr>
        <w:jc w:val="both"/>
        <w:rPr>
          <w:rFonts w:cs="Miriam"/>
        </w:rPr>
      </w:pPr>
      <w:r w:rsidRPr="00D13C95">
        <w:rPr>
          <w:rFonts w:cs="Miriam"/>
        </w:rPr>
        <w:t>Todos los visitantes deben registrarse en la portería y portar documento de identidad y carné de la EPS o medicina prepagada.</w:t>
      </w:r>
    </w:p>
    <w:p w14:paraId="4311C1D8" w14:textId="77777777" w:rsidR="003A032B" w:rsidRDefault="003A032B" w:rsidP="00053334">
      <w:pPr>
        <w:pStyle w:val="NoSpacing"/>
        <w:numPr>
          <w:ilvl w:val="1"/>
          <w:numId w:val="88"/>
        </w:numPr>
        <w:jc w:val="both"/>
        <w:rPr>
          <w:rFonts w:cs="Miriam"/>
        </w:rPr>
      </w:pPr>
      <w:r w:rsidRPr="00D13C95">
        <w:rPr>
          <w:rFonts w:cs="Miriam"/>
        </w:rPr>
        <w:t>Bajo ningún concepto se permite el ingreso de personas armadas a las instalaciones del Colegio.</w:t>
      </w:r>
    </w:p>
    <w:p w14:paraId="1B466139" w14:textId="77777777" w:rsidR="009F68BB" w:rsidRPr="00D13C95" w:rsidRDefault="009F68BB" w:rsidP="009F68BB">
      <w:pPr>
        <w:pStyle w:val="NoSpacing"/>
        <w:ind w:left="1440"/>
        <w:jc w:val="both"/>
        <w:rPr>
          <w:rFonts w:cs="Miriam"/>
        </w:rPr>
      </w:pPr>
    </w:p>
    <w:p w14:paraId="760C94CE" w14:textId="77777777" w:rsidR="003A032B" w:rsidRDefault="003A032B" w:rsidP="009F68BB">
      <w:pPr>
        <w:pStyle w:val="NoSpacing"/>
        <w:jc w:val="both"/>
        <w:rPr>
          <w:rFonts w:cs="Miriam"/>
        </w:rPr>
      </w:pPr>
      <w:r w:rsidRPr="00D13C95">
        <w:rPr>
          <w:rFonts w:cs="Miriam"/>
        </w:rPr>
        <w:t>La cancelación de un programa previsto en las instalaciones deportivas, debe ser notificada con 3 días de antelación, con el fin de cederlo a otras personas interesadas.</w:t>
      </w:r>
    </w:p>
    <w:p w14:paraId="5BB59F84" w14:textId="77777777" w:rsidR="009F68BB" w:rsidRPr="00D13C95" w:rsidRDefault="009F68BB" w:rsidP="009F68BB">
      <w:pPr>
        <w:pStyle w:val="NoSpacing"/>
        <w:jc w:val="both"/>
        <w:rPr>
          <w:rFonts w:cs="Miriam"/>
        </w:rPr>
      </w:pPr>
    </w:p>
    <w:p w14:paraId="1D30A734" w14:textId="77777777" w:rsidR="003341E5" w:rsidRDefault="003341E5">
      <w:pPr>
        <w:rPr>
          <w:ins w:id="1136" w:author="Diana Velazquez" w:date="2016-03-28T16:47:00Z"/>
          <w:rFonts w:cs="Miriam"/>
        </w:rPr>
      </w:pPr>
      <w:ins w:id="1137" w:author="Diana Velazquez" w:date="2016-03-28T16:47:00Z">
        <w:r>
          <w:rPr>
            <w:rFonts w:cs="Miriam"/>
          </w:rPr>
          <w:br w:type="page"/>
        </w:r>
      </w:ins>
    </w:p>
    <w:p w14:paraId="61B56E62" w14:textId="6EE6895D" w:rsidR="003A032B" w:rsidRDefault="003A032B" w:rsidP="009F68BB">
      <w:pPr>
        <w:pStyle w:val="NoSpacing"/>
        <w:jc w:val="center"/>
        <w:rPr>
          <w:rFonts w:cs="Miriam"/>
        </w:rPr>
      </w:pPr>
      <w:r w:rsidRPr="009F68BB">
        <w:rPr>
          <w:rFonts w:cs="Miriam"/>
        </w:rPr>
        <w:t xml:space="preserve">_13. ACUERDOS </w:t>
      </w:r>
      <w:commentRangeStart w:id="1138"/>
      <w:r w:rsidRPr="009F68BB">
        <w:rPr>
          <w:rFonts w:cs="Miriam"/>
        </w:rPr>
        <w:t>ESENCIALES</w:t>
      </w:r>
      <w:commentRangeEnd w:id="1138"/>
      <w:r w:rsidR="00ED6E3B">
        <w:rPr>
          <w:rStyle w:val="CommentReference"/>
        </w:rPr>
        <w:commentReference w:id="1138"/>
      </w:r>
    </w:p>
    <w:p w14:paraId="085880DE" w14:textId="77777777" w:rsidR="009F68BB" w:rsidRPr="009F68BB" w:rsidRDefault="009F68BB" w:rsidP="009F68BB">
      <w:pPr>
        <w:pStyle w:val="NoSpacing"/>
        <w:jc w:val="center"/>
        <w:rPr>
          <w:rFonts w:cs="Miriam"/>
        </w:rPr>
      </w:pPr>
    </w:p>
    <w:p w14:paraId="46548144" w14:textId="30F3724A" w:rsidR="003A032B" w:rsidDel="00725A02" w:rsidRDefault="003A032B" w:rsidP="00D13C95">
      <w:pPr>
        <w:pStyle w:val="NoSpacing"/>
        <w:jc w:val="both"/>
        <w:rPr>
          <w:del w:id="1139" w:author="Portatil CCB" w:date="2016-02-25T11:14:00Z"/>
          <w:rFonts w:cs="Miriam"/>
        </w:rPr>
      </w:pPr>
      <w:commentRangeStart w:id="1140"/>
      <w:commentRangeStart w:id="1141"/>
      <w:del w:id="1142" w:author="Portatil CCB" w:date="2016-02-25T11:14:00Z">
        <w:r w:rsidRPr="00D13C95" w:rsidDel="00725A02">
          <w:rPr>
            <w:rFonts w:cs="Miriam"/>
          </w:rPr>
          <w:delText>Un grupo de padres del CCB elaboró una serie de acuerdos esenciales, los cuales se publican a continuación a manera de referencia y recomendación para los miembros de la Comunidad Educativa.</w:delText>
        </w:r>
      </w:del>
      <w:commentRangeEnd w:id="1140"/>
      <w:r w:rsidR="00A033FE">
        <w:rPr>
          <w:rStyle w:val="CommentReference"/>
        </w:rPr>
        <w:commentReference w:id="1140"/>
      </w:r>
    </w:p>
    <w:p w14:paraId="32EFE585" w14:textId="77777777" w:rsidR="009F68BB" w:rsidRPr="00D13C95" w:rsidRDefault="009F68BB" w:rsidP="00D13C95">
      <w:pPr>
        <w:pStyle w:val="NoSpacing"/>
        <w:jc w:val="both"/>
        <w:rPr>
          <w:rFonts w:cs="Miriam"/>
        </w:rPr>
      </w:pPr>
    </w:p>
    <w:p w14:paraId="3844F4A9" w14:textId="77777777" w:rsidR="003A032B" w:rsidRDefault="003A032B" w:rsidP="00D13C95">
      <w:pPr>
        <w:pStyle w:val="NoSpacing"/>
        <w:jc w:val="both"/>
        <w:rPr>
          <w:rFonts w:cs="Miriam"/>
        </w:rPr>
      </w:pPr>
      <w:r w:rsidRPr="00D13C95">
        <w:rPr>
          <w:rFonts w:cs="Miriam"/>
        </w:rPr>
        <w:t>Los Acuerdos Esenciales son posiciones tomadas en común por los padres del CCB frente a situaciones que ponen en riesgo a sus hijos, las cuales nos obligan a reflexionar sobre lo que está pasando con ellos y su entorno. Acuerdos Esenciales es un proyecto desarrollado por un grupo de padres del Colegio,</w:t>
      </w:r>
      <w:commentRangeEnd w:id="1141"/>
      <w:r w:rsidR="00E17C91">
        <w:rPr>
          <w:rStyle w:val="CommentReference"/>
        </w:rPr>
        <w:commentReference w:id="1141"/>
      </w:r>
      <w:r w:rsidRPr="00D13C95">
        <w:rPr>
          <w:rFonts w:cs="Miriam"/>
        </w:rPr>
        <w:t xml:space="preserve"> con el acompañamiento del equipo de psicólogos; su esencia no vulnera la libertad de las familias, pero si permite una identidad de padres CCB.</w:t>
      </w:r>
    </w:p>
    <w:p w14:paraId="486ACCF6" w14:textId="77777777" w:rsidR="009F68BB" w:rsidRPr="00D13C95" w:rsidRDefault="009F68BB" w:rsidP="00D13C95">
      <w:pPr>
        <w:pStyle w:val="NoSpacing"/>
        <w:jc w:val="both"/>
        <w:rPr>
          <w:rFonts w:cs="Miriam"/>
        </w:rPr>
      </w:pPr>
    </w:p>
    <w:p w14:paraId="4445E3D7" w14:textId="335F06A9" w:rsidR="003A032B" w:rsidRPr="009F68BB" w:rsidRDefault="003A032B" w:rsidP="00D13C95">
      <w:pPr>
        <w:pStyle w:val="NoSpacing"/>
        <w:jc w:val="both"/>
        <w:rPr>
          <w:rFonts w:cs="Miriam"/>
        </w:rPr>
      </w:pPr>
      <w:r w:rsidRPr="00D13C95">
        <w:rPr>
          <w:rFonts w:cs="Miriam"/>
        </w:rPr>
        <w:t>Como padres nos comprometemos a actuar e iniciar un cambio cultural que nos permita sostener referentes y límites claros que den seguridad a nuestros hijos</w:t>
      </w:r>
      <w:ins w:id="1143" w:author="Portatil CCB" w:date="2016-02-29T20:26:00Z">
        <w:r w:rsidR="009629AE" w:rsidRPr="003341E5">
          <w:rPr>
            <w:rFonts w:cs="Miriam"/>
            <w:highlight w:val="lightGray"/>
            <w:rPrChange w:id="1144" w:author="Diana Velazquez" w:date="2016-03-28T16:47:00Z">
              <w:rPr>
                <w:rFonts w:cs="Miriam"/>
              </w:rPr>
            </w:rPrChange>
          </w:rPr>
          <w:t>,</w:t>
        </w:r>
      </w:ins>
      <w:del w:id="1145" w:author="Portatil CCB" w:date="2016-02-25T11:15:00Z">
        <w:r w:rsidRPr="00D13C95" w:rsidDel="00C67774">
          <w:rPr>
            <w:rFonts w:cs="Miriam"/>
          </w:rPr>
          <w:delText>,</w:delText>
        </w:r>
      </w:del>
      <w:r w:rsidRPr="00D13C95">
        <w:rPr>
          <w:rFonts w:cs="Miriam"/>
        </w:rPr>
        <w:t xml:space="preserve"> contenidos en los siguientes Acue</w:t>
      </w:r>
      <w:r w:rsidR="009F68BB">
        <w:rPr>
          <w:rFonts w:cs="Miriam"/>
        </w:rPr>
        <w:t xml:space="preserve">rdos </w:t>
      </w:r>
      <w:r w:rsidRPr="009F68BB">
        <w:rPr>
          <w:rFonts w:cs="Miriam"/>
        </w:rPr>
        <w:t>Esenciales:</w:t>
      </w:r>
    </w:p>
    <w:p w14:paraId="48428D37" w14:textId="77777777" w:rsidR="009F68BB" w:rsidRPr="00D13C95" w:rsidRDefault="009F68BB" w:rsidP="00D13C95">
      <w:pPr>
        <w:pStyle w:val="NoSpacing"/>
        <w:jc w:val="both"/>
        <w:rPr>
          <w:rFonts w:cs="Miriam"/>
          <w:b/>
        </w:rPr>
      </w:pPr>
    </w:p>
    <w:p w14:paraId="3C305637" w14:textId="77777777" w:rsidR="009F68BB" w:rsidRDefault="003A032B">
      <w:pPr>
        <w:pStyle w:val="NoSpacing"/>
        <w:numPr>
          <w:ilvl w:val="1"/>
          <w:numId w:val="89"/>
        </w:numPr>
        <w:ind w:left="360"/>
        <w:jc w:val="both"/>
        <w:rPr>
          <w:rFonts w:cs="Miriam"/>
        </w:rPr>
        <w:pPrChange w:id="1146" w:author="Diana Velazquez" w:date="2016-03-28T16:50:00Z">
          <w:pPr>
            <w:pStyle w:val="NoSpacing"/>
            <w:numPr>
              <w:ilvl w:val="1"/>
              <w:numId w:val="89"/>
            </w:numPr>
            <w:ind w:left="1560" w:hanging="360"/>
            <w:jc w:val="both"/>
          </w:pPr>
        </w:pPrChange>
      </w:pPr>
      <w:r w:rsidRPr="00D13C95">
        <w:rPr>
          <w:rFonts w:cs="Miriam"/>
        </w:rPr>
        <w:t>Nos asumimos como autoridad, con posturas coherentes y consistentes en cuanto al cumplimiento de las normas establecidas en casa, haciéndonos cargo del malestar que esto produce en los hijos.</w:t>
      </w:r>
      <w:r w:rsidR="009F68BB">
        <w:rPr>
          <w:rFonts w:cs="Miriam"/>
        </w:rPr>
        <w:t xml:space="preserve"> </w:t>
      </w:r>
    </w:p>
    <w:p w14:paraId="256850A7" w14:textId="77777777" w:rsidR="009F68BB" w:rsidRDefault="009F68BB">
      <w:pPr>
        <w:pStyle w:val="NoSpacing"/>
        <w:ind w:left="360"/>
        <w:jc w:val="both"/>
        <w:rPr>
          <w:rFonts w:cs="Miriam"/>
        </w:rPr>
        <w:pPrChange w:id="1147" w:author="Diana Velazquez" w:date="2016-03-28T16:50:00Z">
          <w:pPr>
            <w:pStyle w:val="NoSpacing"/>
            <w:ind w:left="1560"/>
            <w:jc w:val="both"/>
          </w:pPr>
        </w:pPrChange>
      </w:pPr>
    </w:p>
    <w:p w14:paraId="2DEAD3E3" w14:textId="77777777" w:rsidR="003A032B" w:rsidRDefault="003A032B">
      <w:pPr>
        <w:pStyle w:val="NoSpacing"/>
        <w:ind w:left="360"/>
        <w:jc w:val="both"/>
        <w:rPr>
          <w:rFonts w:cs="Miriam"/>
        </w:rPr>
        <w:pPrChange w:id="1148" w:author="Diana Velazquez" w:date="2016-03-28T16:50:00Z">
          <w:pPr>
            <w:pStyle w:val="NoSpacing"/>
            <w:ind w:left="1560"/>
            <w:jc w:val="both"/>
          </w:pPr>
        </w:pPrChange>
      </w:pPr>
      <w:r w:rsidRPr="009F68BB">
        <w:rPr>
          <w:rFonts w:cs="Miriam"/>
        </w:rPr>
        <w:t>Nuestros hijos deben tener clara cuál es nuestra posición ética y moral, al igual que las consecuencias frente a situaciones que los invitan a transgredir la norma.</w:t>
      </w:r>
    </w:p>
    <w:p w14:paraId="24CF6E4E" w14:textId="77777777" w:rsidR="009F68BB" w:rsidRPr="009F68BB" w:rsidRDefault="009F68BB">
      <w:pPr>
        <w:pStyle w:val="NoSpacing"/>
        <w:ind w:left="360"/>
        <w:jc w:val="both"/>
        <w:rPr>
          <w:rFonts w:cs="Miriam"/>
        </w:rPr>
        <w:pPrChange w:id="1149" w:author="Diana Velazquez" w:date="2016-03-28T16:50:00Z">
          <w:pPr>
            <w:pStyle w:val="NoSpacing"/>
            <w:ind w:left="1560"/>
            <w:jc w:val="both"/>
          </w:pPr>
        </w:pPrChange>
      </w:pPr>
    </w:p>
    <w:p w14:paraId="44C75AB6" w14:textId="77777777" w:rsidR="003A032B" w:rsidRDefault="003A032B">
      <w:pPr>
        <w:pStyle w:val="NoSpacing"/>
        <w:numPr>
          <w:ilvl w:val="1"/>
          <w:numId w:val="89"/>
        </w:numPr>
        <w:ind w:left="360"/>
        <w:jc w:val="both"/>
        <w:rPr>
          <w:rFonts w:cs="Miriam"/>
        </w:rPr>
        <w:pPrChange w:id="1150" w:author="Diana Velazquez" w:date="2016-03-28T16:50:00Z">
          <w:pPr>
            <w:pStyle w:val="NoSpacing"/>
            <w:numPr>
              <w:ilvl w:val="1"/>
              <w:numId w:val="89"/>
            </w:numPr>
            <w:ind w:left="1560" w:hanging="360"/>
            <w:jc w:val="both"/>
          </w:pPr>
        </w:pPrChange>
      </w:pPr>
      <w:r w:rsidRPr="00D13C95">
        <w:rPr>
          <w:rFonts w:cs="Miriam"/>
        </w:rPr>
        <w:t>Reconocemos el Manual de Convivencia del CCB como guía de comportamiento para todos los miembros de la comunidad. El Perfil de la Comunidad, ofrece un soporte ético que debe constituirse en un referente de consulta práctico para los adultos, en situaciones familiares que requieran poner de presente el criterio de los padres.</w:t>
      </w:r>
    </w:p>
    <w:p w14:paraId="2EEFD0AF" w14:textId="77777777" w:rsidR="009F68BB" w:rsidRPr="00D13C95" w:rsidRDefault="009F68BB">
      <w:pPr>
        <w:pStyle w:val="NoSpacing"/>
        <w:ind w:left="360"/>
        <w:jc w:val="both"/>
        <w:rPr>
          <w:rFonts w:cs="Miriam"/>
        </w:rPr>
        <w:pPrChange w:id="1151" w:author="Diana Velazquez" w:date="2016-03-28T16:50:00Z">
          <w:pPr>
            <w:pStyle w:val="NoSpacing"/>
            <w:ind w:left="1560"/>
            <w:jc w:val="both"/>
          </w:pPr>
        </w:pPrChange>
      </w:pPr>
    </w:p>
    <w:p w14:paraId="412597E0" w14:textId="77777777" w:rsidR="003A032B" w:rsidRDefault="003A032B">
      <w:pPr>
        <w:pStyle w:val="NoSpacing"/>
        <w:numPr>
          <w:ilvl w:val="1"/>
          <w:numId w:val="89"/>
        </w:numPr>
        <w:ind w:left="360"/>
        <w:jc w:val="both"/>
        <w:rPr>
          <w:rFonts w:cs="Miriam"/>
        </w:rPr>
        <w:pPrChange w:id="1152" w:author="Diana Velazquez" w:date="2016-03-28T16:50:00Z">
          <w:pPr>
            <w:pStyle w:val="NoSpacing"/>
            <w:numPr>
              <w:ilvl w:val="1"/>
              <w:numId w:val="89"/>
            </w:numPr>
            <w:ind w:left="1560" w:hanging="360"/>
            <w:jc w:val="both"/>
          </w:pPr>
        </w:pPrChange>
      </w:pPr>
      <w:r w:rsidRPr="00D13C95">
        <w:rPr>
          <w:rFonts w:cs="Miriam"/>
        </w:rPr>
        <w:t>Acompañaremos a nuestros hijos responsablemente velando porque los contextos en donde se desenvuelven sean apropiados y adecuada para su edad. Ante lo cual es importante:</w:t>
      </w:r>
    </w:p>
    <w:p w14:paraId="5A403F18" w14:textId="77777777" w:rsidR="009F68BB" w:rsidRPr="00D13C95" w:rsidRDefault="009F68BB">
      <w:pPr>
        <w:pStyle w:val="NoSpacing"/>
        <w:jc w:val="both"/>
        <w:rPr>
          <w:rFonts w:cs="Miriam"/>
        </w:rPr>
      </w:pPr>
    </w:p>
    <w:p w14:paraId="6DC169F0" w14:textId="77777777" w:rsidR="003A032B" w:rsidRPr="00D13C95" w:rsidRDefault="003A032B">
      <w:pPr>
        <w:pStyle w:val="NoSpacing"/>
        <w:numPr>
          <w:ilvl w:val="2"/>
          <w:numId w:val="90"/>
        </w:numPr>
        <w:ind w:left="960"/>
        <w:jc w:val="both"/>
        <w:rPr>
          <w:rFonts w:cs="Miriam"/>
        </w:rPr>
        <w:pPrChange w:id="1153" w:author="Diana Velazquez" w:date="2016-03-28T16:50:00Z">
          <w:pPr>
            <w:pStyle w:val="NoSpacing"/>
            <w:numPr>
              <w:ilvl w:val="2"/>
              <w:numId w:val="90"/>
            </w:numPr>
            <w:ind w:left="2160" w:hanging="360"/>
            <w:jc w:val="both"/>
          </w:pPr>
        </w:pPrChange>
      </w:pPr>
      <w:r w:rsidRPr="00D13C95">
        <w:rPr>
          <w:rFonts w:cs="Miriam"/>
        </w:rPr>
        <w:t>Asegurar la presencia de adultos responsables que representen la autoridad en las reuniones o fiestas.</w:t>
      </w:r>
    </w:p>
    <w:p w14:paraId="3009FD72" w14:textId="77777777" w:rsidR="003A032B" w:rsidRPr="00D13C95" w:rsidRDefault="003A032B">
      <w:pPr>
        <w:pStyle w:val="NoSpacing"/>
        <w:numPr>
          <w:ilvl w:val="2"/>
          <w:numId w:val="90"/>
        </w:numPr>
        <w:ind w:left="960"/>
        <w:jc w:val="both"/>
        <w:rPr>
          <w:rFonts w:cs="Miriam"/>
        </w:rPr>
        <w:pPrChange w:id="1154" w:author="Diana Velazquez" w:date="2016-03-28T16:50:00Z">
          <w:pPr>
            <w:pStyle w:val="NoSpacing"/>
            <w:numPr>
              <w:ilvl w:val="2"/>
              <w:numId w:val="90"/>
            </w:numPr>
            <w:ind w:left="2160" w:hanging="360"/>
            <w:jc w:val="both"/>
          </w:pPr>
        </w:pPrChange>
      </w:pPr>
      <w:r w:rsidRPr="00D13C95">
        <w:rPr>
          <w:rFonts w:cs="Miriam"/>
        </w:rPr>
        <w:t>Retomar la importancia del acompañamiento de los padres de los niños invitados a fiestas infantiles.</w:t>
      </w:r>
    </w:p>
    <w:p w14:paraId="0A4CCF91" w14:textId="77777777" w:rsidR="003A032B" w:rsidRPr="00D13C95" w:rsidRDefault="003A032B">
      <w:pPr>
        <w:pStyle w:val="NoSpacing"/>
        <w:numPr>
          <w:ilvl w:val="2"/>
          <w:numId w:val="90"/>
        </w:numPr>
        <w:ind w:left="960"/>
        <w:jc w:val="both"/>
        <w:rPr>
          <w:rFonts w:cs="Miriam"/>
        </w:rPr>
        <w:pPrChange w:id="1155" w:author="Diana Velazquez" w:date="2016-03-28T16:50:00Z">
          <w:pPr>
            <w:pStyle w:val="NoSpacing"/>
            <w:numPr>
              <w:ilvl w:val="2"/>
              <w:numId w:val="90"/>
            </w:numPr>
            <w:ind w:left="2160" w:hanging="360"/>
            <w:jc w:val="both"/>
          </w:pPr>
        </w:pPrChange>
      </w:pPr>
      <w:r w:rsidRPr="00D13C95">
        <w:rPr>
          <w:rFonts w:cs="Miriam"/>
        </w:rPr>
        <w:t>Recordar que la interacción con los otros debe ser la esencia de las fiestas y reuniones, sin necesidad de sobrevalorar las ofertas comerciales del momento.</w:t>
      </w:r>
    </w:p>
    <w:p w14:paraId="3FC3964A" w14:textId="77777777" w:rsidR="003A032B" w:rsidRPr="00D13C95" w:rsidRDefault="003A032B">
      <w:pPr>
        <w:pStyle w:val="NoSpacing"/>
        <w:numPr>
          <w:ilvl w:val="2"/>
          <w:numId w:val="90"/>
        </w:numPr>
        <w:ind w:left="960"/>
        <w:jc w:val="both"/>
        <w:rPr>
          <w:rFonts w:cs="Miriam"/>
        </w:rPr>
        <w:pPrChange w:id="1156" w:author="Diana Velazquez" w:date="2016-03-28T16:50:00Z">
          <w:pPr>
            <w:pStyle w:val="NoSpacing"/>
            <w:numPr>
              <w:ilvl w:val="2"/>
              <w:numId w:val="90"/>
            </w:numPr>
            <w:ind w:left="2160" w:hanging="360"/>
            <w:jc w:val="both"/>
          </w:pPr>
        </w:pPrChange>
      </w:pPr>
      <w:r w:rsidRPr="00D13C95">
        <w:rPr>
          <w:rFonts w:cs="Miriam"/>
        </w:rPr>
        <w:t>Analizar la pertinencia (edad, lugar y horario) de la participación de los niños en eventos que imitan situaciones de adultos (ej spa, discotecas, pijamadas en hoteles).</w:t>
      </w:r>
    </w:p>
    <w:p w14:paraId="4D695997" w14:textId="77777777" w:rsidR="003A032B" w:rsidRPr="00D13C95" w:rsidRDefault="003A032B">
      <w:pPr>
        <w:pStyle w:val="NoSpacing"/>
        <w:numPr>
          <w:ilvl w:val="2"/>
          <w:numId w:val="90"/>
        </w:numPr>
        <w:ind w:left="960"/>
        <w:jc w:val="both"/>
        <w:rPr>
          <w:rFonts w:cs="Miriam"/>
        </w:rPr>
        <w:pPrChange w:id="1157" w:author="Diana Velazquez" w:date="2016-03-28T16:50:00Z">
          <w:pPr>
            <w:pStyle w:val="NoSpacing"/>
            <w:numPr>
              <w:ilvl w:val="2"/>
              <w:numId w:val="90"/>
            </w:numPr>
            <w:ind w:left="2160" w:hanging="360"/>
            <w:jc w:val="both"/>
          </w:pPr>
        </w:pPrChange>
      </w:pPr>
      <w:r w:rsidRPr="00D13C95">
        <w:rPr>
          <w:rFonts w:cs="Miriam"/>
        </w:rPr>
        <w:t>Regular la cantidad de salidas sociales durante el fin de semana, de los niños y adolescentes.</w:t>
      </w:r>
    </w:p>
    <w:p w14:paraId="5D9EE559" w14:textId="77777777" w:rsidR="003A032B" w:rsidRPr="00D13C95" w:rsidRDefault="003A032B">
      <w:pPr>
        <w:pStyle w:val="NoSpacing"/>
        <w:numPr>
          <w:ilvl w:val="2"/>
          <w:numId w:val="90"/>
        </w:numPr>
        <w:ind w:left="960"/>
        <w:jc w:val="both"/>
        <w:rPr>
          <w:rFonts w:cs="Miriam"/>
        </w:rPr>
        <w:pPrChange w:id="1158" w:author="Diana Velazquez" w:date="2016-03-28T16:50:00Z">
          <w:pPr>
            <w:pStyle w:val="NoSpacing"/>
            <w:numPr>
              <w:ilvl w:val="2"/>
              <w:numId w:val="90"/>
            </w:numPr>
            <w:ind w:left="2160" w:hanging="360"/>
            <w:jc w:val="both"/>
          </w:pPr>
        </w:pPrChange>
      </w:pPr>
      <w:r w:rsidRPr="00D13C95">
        <w:rPr>
          <w:rFonts w:cs="Miriam"/>
        </w:rPr>
        <w:t>Evaluar el monto del dinero de la mesada para que no exceda las necesidades de la edad.</w:t>
      </w:r>
    </w:p>
    <w:p w14:paraId="33D16BF6" w14:textId="77777777" w:rsidR="003A032B" w:rsidRPr="00D13C95" w:rsidRDefault="003A032B">
      <w:pPr>
        <w:pStyle w:val="NoSpacing"/>
        <w:numPr>
          <w:ilvl w:val="2"/>
          <w:numId w:val="90"/>
        </w:numPr>
        <w:ind w:left="960"/>
        <w:jc w:val="both"/>
        <w:rPr>
          <w:rFonts w:cs="Miriam"/>
        </w:rPr>
        <w:pPrChange w:id="1159" w:author="Diana Velazquez" w:date="2016-03-28T16:50:00Z">
          <w:pPr>
            <w:pStyle w:val="NoSpacing"/>
            <w:numPr>
              <w:ilvl w:val="2"/>
              <w:numId w:val="90"/>
            </w:numPr>
            <w:ind w:left="2160" w:hanging="360"/>
            <w:jc w:val="both"/>
          </w:pPr>
        </w:pPrChange>
      </w:pPr>
      <w:r w:rsidRPr="00D13C95">
        <w:rPr>
          <w:rFonts w:cs="Miriam"/>
        </w:rPr>
        <w:t>Motivar la comunicación entre padres validando el derecho a enterarse de los detalles concretos de los eventos sociales a los que están invitados los hijos, tales como: quien es el responsable de la actividad, qué tipo de evento es, cuál es el horario de finalización, que tipo de bebidas se va a ofrecer.</w:t>
      </w:r>
    </w:p>
    <w:p w14:paraId="0427940A" w14:textId="77777777" w:rsidR="003A032B" w:rsidRDefault="003A032B">
      <w:pPr>
        <w:pStyle w:val="NoSpacing"/>
        <w:numPr>
          <w:ilvl w:val="2"/>
          <w:numId w:val="90"/>
        </w:numPr>
        <w:ind w:left="960"/>
        <w:jc w:val="both"/>
        <w:rPr>
          <w:rFonts w:cs="Miriam"/>
        </w:rPr>
        <w:pPrChange w:id="1160" w:author="Diana Velazquez" w:date="2016-03-28T16:50:00Z">
          <w:pPr>
            <w:pStyle w:val="NoSpacing"/>
            <w:numPr>
              <w:ilvl w:val="2"/>
              <w:numId w:val="90"/>
            </w:numPr>
            <w:ind w:left="2160" w:hanging="360"/>
            <w:jc w:val="both"/>
          </w:pPr>
        </w:pPrChange>
      </w:pPr>
      <w:r w:rsidRPr="00D13C95">
        <w:rPr>
          <w:rFonts w:cs="Miriam"/>
        </w:rPr>
        <w:t>Garantizar que los estudiantes sean siempre recogidos por sus padres o un adulto responsable.</w:t>
      </w:r>
    </w:p>
    <w:p w14:paraId="7D66E4AC" w14:textId="77777777" w:rsidR="009F68BB" w:rsidRPr="00D13C95" w:rsidRDefault="009F68BB">
      <w:pPr>
        <w:pStyle w:val="NoSpacing"/>
        <w:ind w:left="1668"/>
        <w:jc w:val="both"/>
        <w:rPr>
          <w:rFonts w:cs="Miriam"/>
        </w:rPr>
        <w:pPrChange w:id="1161" w:author="Diana Velazquez" w:date="2016-03-28T16:50:00Z">
          <w:pPr>
            <w:pStyle w:val="NoSpacing"/>
            <w:ind w:left="2160"/>
            <w:jc w:val="both"/>
          </w:pPr>
        </w:pPrChange>
      </w:pPr>
    </w:p>
    <w:p w14:paraId="6F5F9EA8" w14:textId="2854C7D7" w:rsidR="003A032B" w:rsidRDefault="003A032B">
      <w:pPr>
        <w:pStyle w:val="NoSpacing"/>
        <w:numPr>
          <w:ilvl w:val="1"/>
          <w:numId w:val="89"/>
        </w:numPr>
        <w:ind w:left="360"/>
        <w:jc w:val="both"/>
        <w:rPr>
          <w:rFonts w:cs="Miriam"/>
        </w:rPr>
        <w:pPrChange w:id="1162" w:author="Diana Velazquez" w:date="2016-03-28T16:51:00Z">
          <w:pPr>
            <w:pStyle w:val="NoSpacing"/>
            <w:numPr>
              <w:ilvl w:val="1"/>
              <w:numId w:val="89"/>
            </w:numPr>
            <w:ind w:left="1418" w:hanging="360"/>
            <w:jc w:val="both"/>
          </w:pPr>
        </w:pPrChange>
      </w:pPr>
      <w:r w:rsidRPr="00D13C95">
        <w:rPr>
          <w:rFonts w:cs="Miriam"/>
        </w:rPr>
        <w:t>No ofreceremos licor a menores de edad</w:t>
      </w:r>
      <w:commentRangeStart w:id="1163"/>
      <w:ins w:id="1164" w:author="Portatil CCB" w:date="2016-02-25T11:22:00Z">
        <w:r w:rsidR="00C67774">
          <w:rPr>
            <w:rFonts w:cs="Miriam"/>
          </w:rPr>
          <w:t xml:space="preserve">, </w:t>
        </w:r>
        <w:r w:rsidR="00C67774" w:rsidRPr="003341E5">
          <w:rPr>
            <w:rFonts w:cs="Miriam"/>
            <w:highlight w:val="lightGray"/>
            <w:rPrChange w:id="1165" w:author="Diana Velazquez" w:date="2016-03-28T16:48:00Z">
              <w:rPr>
                <w:rFonts w:cs="Miriam"/>
              </w:rPr>
            </w:rPrChange>
          </w:rPr>
          <w:t>por</w:t>
        </w:r>
      </w:ins>
      <w:ins w:id="1166" w:author="Portatil CCB" w:date="2016-02-29T22:51:00Z">
        <w:r w:rsidR="00174AA6" w:rsidRPr="003341E5">
          <w:rPr>
            <w:rFonts w:cs="Miriam"/>
            <w:highlight w:val="lightGray"/>
            <w:rPrChange w:id="1167" w:author="Diana Velazquez" w:date="2016-03-28T16:48:00Z">
              <w:rPr>
                <w:rFonts w:cs="Miriam"/>
              </w:rPr>
            </w:rPrChange>
          </w:rPr>
          <w:t>que</w:t>
        </w:r>
        <w:r w:rsidR="00174AA6">
          <w:rPr>
            <w:rFonts w:cs="Miriam"/>
          </w:rPr>
          <w:t xml:space="preserve"> </w:t>
        </w:r>
      </w:ins>
      <w:del w:id="1168" w:author="Portatil CCB" w:date="2016-02-25T11:22:00Z">
        <w:r w:rsidRPr="00D13C95" w:rsidDel="00C67774">
          <w:rPr>
            <w:rFonts w:cs="Miriam"/>
          </w:rPr>
          <w:delText xml:space="preserve">Se </w:delText>
        </w:r>
      </w:del>
      <w:del w:id="1169" w:author="Portatil CCB" w:date="2016-02-29T22:51:00Z">
        <w:r w:rsidRPr="00D13C95" w:rsidDel="00174AA6">
          <w:rPr>
            <w:rFonts w:cs="Miriam"/>
          </w:rPr>
          <w:delText xml:space="preserve">debe recordar que </w:delText>
        </w:r>
      </w:del>
      <w:commentRangeEnd w:id="1163"/>
      <w:r w:rsidR="00A033FE">
        <w:rPr>
          <w:rStyle w:val="CommentReference"/>
        </w:rPr>
        <w:commentReference w:id="1163"/>
      </w:r>
      <w:r w:rsidRPr="00D13C95">
        <w:rPr>
          <w:rFonts w:cs="Miriam"/>
        </w:rPr>
        <w:t>ofrecer licor a menores de edad causa daños físicos y emocionales</w:t>
      </w:r>
      <w:ins w:id="1170" w:author="Portatil CCB" w:date="2016-02-29T22:51:00Z">
        <w:r w:rsidR="00174AA6">
          <w:rPr>
            <w:rFonts w:cs="Miriam"/>
          </w:rPr>
          <w:t xml:space="preserve">, </w:t>
        </w:r>
      </w:ins>
      <w:del w:id="1171" w:author="Portatil CCB" w:date="2016-02-29T22:51:00Z">
        <w:r w:rsidRPr="00D13C95" w:rsidDel="00174AA6">
          <w:rPr>
            <w:rFonts w:cs="Miriam"/>
          </w:rPr>
          <w:delText>. E</w:delText>
        </w:r>
      </w:del>
      <w:ins w:id="1172" w:author="Portatil CCB" w:date="2016-02-29T22:51:00Z">
        <w:r w:rsidR="00174AA6">
          <w:rPr>
            <w:rFonts w:cs="Miriam"/>
          </w:rPr>
          <w:t>e</w:t>
        </w:r>
      </w:ins>
      <w:r w:rsidRPr="00D13C95">
        <w:rPr>
          <w:rFonts w:cs="Miriam"/>
        </w:rPr>
        <w:t>s ilegal</w:t>
      </w:r>
      <w:ins w:id="1173" w:author="Portatil CCB" w:date="2016-02-29T22:51:00Z">
        <w:r w:rsidR="00174AA6">
          <w:rPr>
            <w:rFonts w:cs="Miriam"/>
          </w:rPr>
          <w:t>,</w:t>
        </w:r>
      </w:ins>
      <w:r w:rsidRPr="00D13C95">
        <w:rPr>
          <w:rFonts w:cs="Miriam"/>
        </w:rPr>
        <w:t xml:space="preserve"> y se incurre en riesgos de consecuencias mayores.</w:t>
      </w:r>
    </w:p>
    <w:p w14:paraId="42567CC1" w14:textId="77777777" w:rsidR="009F68BB" w:rsidRPr="00D13C95" w:rsidRDefault="009F68BB">
      <w:pPr>
        <w:pStyle w:val="NoSpacing"/>
        <w:ind w:left="360"/>
        <w:jc w:val="both"/>
        <w:rPr>
          <w:rFonts w:cs="Miriam"/>
        </w:rPr>
        <w:pPrChange w:id="1174" w:author="Diana Velazquez" w:date="2016-03-28T16:51:00Z">
          <w:pPr>
            <w:pStyle w:val="NoSpacing"/>
            <w:ind w:left="1418"/>
            <w:jc w:val="both"/>
          </w:pPr>
        </w:pPrChange>
      </w:pPr>
    </w:p>
    <w:p w14:paraId="0AFCDD58" w14:textId="77777777" w:rsidR="003A032B" w:rsidRDefault="003A032B">
      <w:pPr>
        <w:pStyle w:val="NoSpacing"/>
        <w:numPr>
          <w:ilvl w:val="1"/>
          <w:numId w:val="89"/>
        </w:numPr>
        <w:ind w:left="360"/>
        <w:jc w:val="both"/>
        <w:rPr>
          <w:rFonts w:cs="Miriam"/>
        </w:rPr>
        <w:pPrChange w:id="1175" w:author="Diana Velazquez" w:date="2016-03-28T16:51:00Z">
          <w:pPr>
            <w:pStyle w:val="NoSpacing"/>
            <w:numPr>
              <w:ilvl w:val="1"/>
              <w:numId w:val="89"/>
            </w:numPr>
            <w:ind w:left="1418" w:hanging="360"/>
            <w:jc w:val="both"/>
          </w:pPr>
        </w:pPrChange>
      </w:pPr>
      <w:r w:rsidRPr="00D13C95">
        <w:rPr>
          <w:rFonts w:cs="Miriam"/>
        </w:rPr>
        <w:t>Brindaremos una supervisión adecuada al Uso de la Tecnología: No dejando a criterio de los niños y jóvenes el uso de herramientas tecnológicas. Para lo cual vamos a:</w:t>
      </w:r>
    </w:p>
    <w:p w14:paraId="21C43BA8" w14:textId="77777777" w:rsidR="009F68BB" w:rsidRPr="00D13C95" w:rsidRDefault="009F68BB">
      <w:pPr>
        <w:pStyle w:val="NoSpacing"/>
        <w:ind w:left="360"/>
        <w:jc w:val="both"/>
        <w:rPr>
          <w:rFonts w:cs="Miriam"/>
        </w:rPr>
        <w:pPrChange w:id="1176" w:author="Diana Velazquez" w:date="2016-03-28T16:51:00Z">
          <w:pPr>
            <w:pStyle w:val="NoSpacing"/>
            <w:ind w:left="1418"/>
            <w:jc w:val="both"/>
          </w:pPr>
        </w:pPrChange>
      </w:pPr>
    </w:p>
    <w:p w14:paraId="003168D6" w14:textId="77777777" w:rsidR="003A032B" w:rsidRPr="00D13C95" w:rsidRDefault="003A032B">
      <w:pPr>
        <w:pStyle w:val="NoSpacing"/>
        <w:numPr>
          <w:ilvl w:val="2"/>
          <w:numId w:val="91"/>
        </w:numPr>
        <w:ind w:left="1102"/>
        <w:jc w:val="both"/>
        <w:rPr>
          <w:rFonts w:cs="Miriam"/>
        </w:rPr>
        <w:pPrChange w:id="1177" w:author="Diana Velazquez" w:date="2016-03-28T16:51:00Z">
          <w:pPr>
            <w:pStyle w:val="NoSpacing"/>
            <w:numPr>
              <w:ilvl w:val="2"/>
              <w:numId w:val="91"/>
            </w:numPr>
            <w:ind w:left="2160" w:hanging="360"/>
            <w:jc w:val="both"/>
          </w:pPr>
        </w:pPrChange>
      </w:pPr>
      <w:r w:rsidRPr="00D13C95">
        <w:rPr>
          <w:rFonts w:cs="Miriam"/>
        </w:rPr>
        <w:t>Establecer momentos de dialogo y comunicación familiar durante el día, recuperando la importancia de la palabra, desestimulando el uso excesivo de la tecnología para relacionarse.</w:t>
      </w:r>
    </w:p>
    <w:p w14:paraId="028F9431" w14:textId="77777777" w:rsidR="003A032B" w:rsidRPr="00D13C95" w:rsidRDefault="003A032B">
      <w:pPr>
        <w:pStyle w:val="NoSpacing"/>
        <w:numPr>
          <w:ilvl w:val="2"/>
          <w:numId w:val="91"/>
        </w:numPr>
        <w:ind w:left="1102"/>
        <w:jc w:val="both"/>
        <w:rPr>
          <w:rFonts w:cs="Miriam"/>
        </w:rPr>
        <w:pPrChange w:id="1178" w:author="Diana Velazquez" w:date="2016-03-28T16:51:00Z">
          <w:pPr>
            <w:pStyle w:val="NoSpacing"/>
            <w:numPr>
              <w:ilvl w:val="2"/>
              <w:numId w:val="91"/>
            </w:numPr>
            <w:ind w:left="2160" w:hanging="360"/>
            <w:jc w:val="both"/>
          </w:pPr>
        </w:pPrChange>
      </w:pPr>
      <w:r w:rsidRPr="00D13C95">
        <w:rPr>
          <w:rFonts w:cs="Miriam"/>
        </w:rPr>
        <w:t>Determinar horarios para el uso de T.V., tecnología, internet.</w:t>
      </w:r>
    </w:p>
    <w:p w14:paraId="5934C2FD" w14:textId="77777777" w:rsidR="003A032B" w:rsidRPr="00D13C95" w:rsidRDefault="003A032B">
      <w:pPr>
        <w:pStyle w:val="NoSpacing"/>
        <w:numPr>
          <w:ilvl w:val="2"/>
          <w:numId w:val="91"/>
        </w:numPr>
        <w:ind w:left="1102"/>
        <w:jc w:val="both"/>
        <w:rPr>
          <w:rFonts w:cs="Miriam"/>
        </w:rPr>
        <w:pPrChange w:id="1179" w:author="Diana Velazquez" w:date="2016-03-28T16:51:00Z">
          <w:pPr>
            <w:pStyle w:val="NoSpacing"/>
            <w:numPr>
              <w:ilvl w:val="2"/>
              <w:numId w:val="91"/>
            </w:numPr>
            <w:ind w:left="2160" w:hanging="360"/>
            <w:jc w:val="both"/>
          </w:pPr>
        </w:pPrChange>
      </w:pPr>
      <w:r w:rsidRPr="00D13C95">
        <w:rPr>
          <w:rFonts w:cs="Miriam"/>
        </w:rPr>
        <w:t>Reflexionar y analizar conjuntamente con los hijos sobre los peligros de la información y las ofertas de las redes sociales y otros medios de comunicación masiva (música, videos, programas, video juegos).</w:t>
      </w:r>
    </w:p>
    <w:p w14:paraId="58294C0C" w14:textId="77777777" w:rsidR="003A032B" w:rsidRPr="00D13C95" w:rsidRDefault="003A032B">
      <w:pPr>
        <w:pStyle w:val="NoSpacing"/>
        <w:numPr>
          <w:ilvl w:val="2"/>
          <w:numId w:val="91"/>
        </w:numPr>
        <w:ind w:left="1102"/>
        <w:jc w:val="both"/>
        <w:rPr>
          <w:rFonts w:cs="Miriam"/>
        </w:rPr>
        <w:pPrChange w:id="1180" w:author="Diana Velazquez" w:date="2016-03-28T16:51:00Z">
          <w:pPr>
            <w:pStyle w:val="NoSpacing"/>
            <w:numPr>
              <w:ilvl w:val="2"/>
              <w:numId w:val="91"/>
            </w:numPr>
            <w:ind w:left="2160" w:hanging="360"/>
            <w:jc w:val="both"/>
          </w:pPr>
        </w:pPrChange>
      </w:pPr>
      <w:r w:rsidRPr="00D13C95">
        <w:rPr>
          <w:rFonts w:cs="Miriam"/>
        </w:rPr>
        <w:t>Guiar la comunicación de los hijos a través de medios electrónicos, con principios como: “Si hay algo que no puedes decir cara a cara no lo escribas”. “Lo que se sube a la red (fotos) no desaparece nunca”.</w:t>
      </w:r>
    </w:p>
    <w:p w14:paraId="435754B5" w14:textId="77777777" w:rsidR="003A032B" w:rsidRDefault="003A032B">
      <w:pPr>
        <w:pStyle w:val="NoSpacing"/>
        <w:numPr>
          <w:ilvl w:val="2"/>
          <w:numId w:val="91"/>
        </w:numPr>
        <w:ind w:left="1102"/>
        <w:jc w:val="both"/>
        <w:rPr>
          <w:rFonts w:cs="Miriam"/>
        </w:rPr>
        <w:pPrChange w:id="1181" w:author="Diana Velazquez" w:date="2016-03-28T16:51:00Z">
          <w:pPr>
            <w:pStyle w:val="NoSpacing"/>
            <w:numPr>
              <w:ilvl w:val="2"/>
              <w:numId w:val="91"/>
            </w:numPr>
            <w:ind w:left="2160" w:hanging="360"/>
            <w:jc w:val="both"/>
          </w:pPr>
        </w:pPrChange>
      </w:pPr>
      <w:r w:rsidRPr="00D13C95">
        <w:rPr>
          <w:rFonts w:cs="Miriam"/>
        </w:rPr>
        <w:t>Estar advertidos y atentos al contenido sexual de la música, videos, programas de televisión y video juegos.</w:t>
      </w:r>
    </w:p>
    <w:p w14:paraId="08597042" w14:textId="77777777" w:rsidR="009F68BB" w:rsidRPr="00D13C95" w:rsidRDefault="009F68BB">
      <w:pPr>
        <w:pStyle w:val="NoSpacing"/>
        <w:ind w:left="1102"/>
        <w:jc w:val="both"/>
        <w:rPr>
          <w:rFonts w:cs="Miriam"/>
        </w:rPr>
        <w:pPrChange w:id="1182" w:author="Diana Velazquez" w:date="2016-03-28T16:51:00Z">
          <w:pPr>
            <w:pStyle w:val="NoSpacing"/>
            <w:ind w:left="2160"/>
            <w:jc w:val="both"/>
          </w:pPr>
        </w:pPrChange>
      </w:pPr>
    </w:p>
    <w:p w14:paraId="6A3458E9" w14:textId="77777777" w:rsidR="003A032B" w:rsidRDefault="003A032B">
      <w:pPr>
        <w:pStyle w:val="NoSpacing"/>
        <w:numPr>
          <w:ilvl w:val="1"/>
          <w:numId w:val="89"/>
        </w:numPr>
        <w:ind w:left="360"/>
        <w:jc w:val="both"/>
        <w:rPr>
          <w:rFonts w:cs="Miriam"/>
        </w:rPr>
        <w:pPrChange w:id="1183" w:author="Diana Velazquez" w:date="2016-03-28T16:51:00Z">
          <w:pPr>
            <w:pStyle w:val="NoSpacing"/>
            <w:numPr>
              <w:ilvl w:val="1"/>
              <w:numId w:val="89"/>
            </w:numPr>
            <w:ind w:left="1276" w:hanging="360"/>
            <w:jc w:val="both"/>
          </w:pPr>
        </w:pPrChange>
      </w:pPr>
      <w:r w:rsidRPr="00D13C95">
        <w:rPr>
          <w:rFonts w:cs="Miriam"/>
        </w:rPr>
        <w:t>Brindaremos a nuestros hijos un contexto familiar y social incluyente revisando si nuestras actitudes favorecen esta posición, para:</w:t>
      </w:r>
    </w:p>
    <w:p w14:paraId="7543C0AD" w14:textId="77777777" w:rsidR="008E79FB" w:rsidRPr="00D13C95" w:rsidRDefault="008E79FB">
      <w:pPr>
        <w:pStyle w:val="NoSpacing"/>
        <w:ind w:left="360"/>
        <w:jc w:val="both"/>
        <w:rPr>
          <w:rFonts w:cs="Miriam"/>
        </w:rPr>
        <w:pPrChange w:id="1184" w:author="Diana Velazquez" w:date="2016-03-28T16:51:00Z">
          <w:pPr>
            <w:pStyle w:val="NoSpacing"/>
            <w:ind w:left="1276"/>
            <w:jc w:val="both"/>
          </w:pPr>
        </w:pPrChange>
      </w:pPr>
    </w:p>
    <w:p w14:paraId="4343AB7A" w14:textId="77777777" w:rsidR="003A032B" w:rsidRPr="00D13C95" w:rsidRDefault="003A032B">
      <w:pPr>
        <w:pStyle w:val="NoSpacing"/>
        <w:numPr>
          <w:ilvl w:val="2"/>
          <w:numId w:val="92"/>
        </w:numPr>
        <w:ind w:left="1244"/>
        <w:jc w:val="both"/>
        <w:rPr>
          <w:rFonts w:cs="Miriam"/>
        </w:rPr>
        <w:pPrChange w:id="1185" w:author="Diana Velazquez" w:date="2016-03-28T16:51:00Z">
          <w:pPr>
            <w:pStyle w:val="NoSpacing"/>
            <w:numPr>
              <w:ilvl w:val="2"/>
              <w:numId w:val="92"/>
            </w:numPr>
            <w:ind w:left="2160" w:hanging="360"/>
            <w:jc w:val="both"/>
          </w:pPr>
        </w:pPrChange>
      </w:pPr>
      <w:r w:rsidRPr="00D13C95">
        <w:rPr>
          <w:rFonts w:cs="Miriam"/>
        </w:rPr>
        <w:t>Evitar promover o validar interacciones sociales excluyentes.</w:t>
      </w:r>
    </w:p>
    <w:p w14:paraId="16164043" w14:textId="77777777" w:rsidR="003A032B" w:rsidRPr="00D13C95" w:rsidRDefault="003A032B">
      <w:pPr>
        <w:pStyle w:val="NoSpacing"/>
        <w:numPr>
          <w:ilvl w:val="2"/>
          <w:numId w:val="92"/>
        </w:numPr>
        <w:ind w:left="1244"/>
        <w:jc w:val="both"/>
        <w:rPr>
          <w:rFonts w:cs="Miriam"/>
        </w:rPr>
        <w:pPrChange w:id="1186" w:author="Diana Velazquez" w:date="2016-03-28T16:51:00Z">
          <w:pPr>
            <w:pStyle w:val="NoSpacing"/>
            <w:numPr>
              <w:ilvl w:val="2"/>
              <w:numId w:val="92"/>
            </w:numPr>
            <w:ind w:left="2160" w:hanging="360"/>
            <w:jc w:val="both"/>
          </w:pPr>
        </w:pPrChange>
      </w:pPr>
      <w:r w:rsidRPr="00D13C95">
        <w:rPr>
          <w:rFonts w:cs="Miriam"/>
        </w:rPr>
        <w:t>Reconocer que excluir es diferente de elegir e incluir es diferente de ser negligente.</w:t>
      </w:r>
    </w:p>
    <w:p w14:paraId="6EAC151E" w14:textId="77777777" w:rsidR="003A032B" w:rsidRPr="00D13C95" w:rsidRDefault="003A032B">
      <w:pPr>
        <w:pStyle w:val="NoSpacing"/>
        <w:numPr>
          <w:ilvl w:val="2"/>
          <w:numId w:val="92"/>
        </w:numPr>
        <w:ind w:left="1244"/>
        <w:jc w:val="both"/>
        <w:rPr>
          <w:rFonts w:cs="Miriam"/>
        </w:rPr>
        <w:pPrChange w:id="1187" w:author="Diana Velazquez" w:date="2016-03-28T16:51:00Z">
          <w:pPr>
            <w:pStyle w:val="NoSpacing"/>
            <w:numPr>
              <w:ilvl w:val="2"/>
              <w:numId w:val="92"/>
            </w:numPr>
            <w:ind w:left="2160" w:hanging="360"/>
            <w:jc w:val="both"/>
          </w:pPr>
        </w:pPrChange>
      </w:pPr>
      <w:r w:rsidRPr="00D13C95">
        <w:rPr>
          <w:rFonts w:cs="Miriam"/>
        </w:rPr>
        <w:t>Fortalecer en los hijos una mentalidad abierta.</w:t>
      </w:r>
    </w:p>
    <w:p w14:paraId="5AB30460" w14:textId="77777777" w:rsidR="003A032B" w:rsidRDefault="003A032B">
      <w:pPr>
        <w:pStyle w:val="NoSpacing"/>
        <w:numPr>
          <w:ilvl w:val="2"/>
          <w:numId w:val="92"/>
        </w:numPr>
        <w:ind w:left="1244"/>
        <w:jc w:val="both"/>
        <w:rPr>
          <w:rFonts w:cs="Miriam"/>
        </w:rPr>
        <w:pPrChange w:id="1188" w:author="Diana Velazquez" w:date="2016-03-28T16:51:00Z">
          <w:pPr>
            <w:pStyle w:val="NoSpacing"/>
            <w:numPr>
              <w:ilvl w:val="2"/>
              <w:numId w:val="92"/>
            </w:numPr>
            <w:ind w:left="2160" w:hanging="360"/>
            <w:jc w:val="both"/>
          </w:pPr>
        </w:pPrChange>
      </w:pPr>
      <w:r w:rsidRPr="00D13C95">
        <w:rPr>
          <w:rFonts w:cs="Miriam"/>
        </w:rPr>
        <w:t>Asumir una posición de compromiso y solidaridad ante las dificultades de los estudiantes, así no sean nuestros propios hijos.</w:t>
      </w:r>
    </w:p>
    <w:p w14:paraId="20BBC70B" w14:textId="77777777" w:rsidR="008E79FB" w:rsidRPr="00D13C95" w:rsidRDefault="008E79FB">
      <w:pPr>
        <w:pStyle w:val="NoSpacing"/>
        <w:ind w:left="1244"/>
        <w:jc w:val="both"/>
        <w:rPr>
          <w:rFonts w:cs="Miriam"/>
        </w:rPr>
        <w:pPrChange w:id="1189" w:author="Diana Velazquez" w:date="2016-03-28T16:51:00Z">
          <w:pPr>
            <w:pStyle w:val="NoSpacing"/>
            <w:ind w:left="2160"/>
            <w:jc w:val="both"/>
          </w:pPr>
        </w:pPrChange>
      </w:pPr>
    </w:p>
    <w:p w14:paraId="5ECFC79D" w14:textId="77777777" w:rsidR="003A032B" w:rsidRDefault="003A032B">
      <w:pPr>
        <w:pStyle w:val="NoSpacing"/>
        <w:numPr>
          <w:ilvl w:val="1"/>
          <w:numId w:val="89"/>
        </w:numPr>
        <w:ind w:left="360"/>
        <w:jc w:val="both"/>
        <w:rPr>
          <w:rFonts w:cs="Miriam"/>
        </w:rPr>
        <w:pPrChange w:id="1190" w:author="Diana Velazquez" w:date="2016-03-28T16:51:00Z">
          <w:pPr>
            <w:pStyle w:val="NoSpacing"/>
            <w:numPr>
              <w:ilvl w:val="1"/>
              <w:numId w:val="89"/>
            </w:numPr>
            <w:ind w:left="1276" w:hanging="360"/>
            <w:jc w:val="both"/>
          </w:pPr>
        </w:pPrChange>
      </w:pPr>
      <w:r w:rsidRPr="00D13C95">
        <w:rPr>
          <w:rFonts w:cs="Miriam"/>
        </w:rPr>
        <w:t>Aportaremos positivamente como miembros de la comunidad CCB, conociendo y promulgando sus principios, filosofía, modelo pedagógico y normatividad, para lo cual vamos a:</w:t>
      </w:r>
    </w:p>
    <w:p w14:paraId="6429AAF9" w14:textId="77777777" w:rsidR="008E79FB" w:rsidRPr="00D13C95" w:rsidRDefault="008E79FB">
      <w:pPr>
        <w:pStyle w:val="NoSpacing"/>
        <w:ind w:left="360"/>
        <w:jc w:val="both"/>
        <w:rPr>
          <w:rFonts w:cs="Miriam"/>
        </w:rPr>
        <w:pPrChange w:id="1191" w:author="Diana Velazquez" w:date="2016-03-28T16:51:00Z">
          <w:pPr>
            <w:pStyle w:val="NoSpacing"/>
            <w:ind w:left="1276"/>
            <w:jc w:val="both"/>
          </w:pPr>
        </w:pPrChange>
      </w:pPr>
    </w:p>
    <w:p w14:paraId="2D91039A" w14:textId="77777777" w:rsidR="003A032B" w:rsidRPr="00D13C95" w:rsidRDefault="003A032B">
      <w:pPr>
        <w:pStyle w:val="NoSpacing"/>
        <w:numPr>
          <w:ilvl w:val="2"/>
          <w:numId w:val="93"/>
        </w:numPr>
        <w:ind w:left="1244"/>
        <w:jc w:val="both"/>
        <w:rPr>
          <w:rFonts w:cs="Miriam"/>
        </w:rPr>
        <w:pPrChange w:id="1192" w:author="Diana Velazquez" w:date="2016-03-28T16:51:00Z">
          <w:pPr>
            <w:pStyle w:val="NoSpacing"/>
            <w:numPr>
              <w:ilvl w:val="2"/>
              <w:numId w:val="93"/>
            </w:numPr>
            <w:ind w:left="2160" w:hanging="360"/>
            <w:jc w:val="both"/>
          </w:pPr>
        </w:pPrChange>
      </w:pPr>
      <w:r w:rsidRPr="00D13C95">
        <w:rPr>
          <w:rFonts w:cs="Miriam"/>
        </w:rPr>
        <w:t>Cuidar la imagen y el buen nombre de nuestra institución.</w:t>
      </w:r>
    </w:p>
    <w:p w14:paraId="2F43E910" w14:textId="77777777" w:rsidR="003A032B" w:rsidRPr="00D13C95" w:rsidRDefault="003A032B">
      <w:pPr>
        <w:pStyle w:val="NoSpacing"/>
        <w:numPr>
          <w:ilvl w:val="2"/>
          <w:numId w:val="93"/>
        </w:numPr>
        <w:ind w:left="1244"/>
        <w:jc w:val="both"/>
        <w:rPr>
          <w:rFonts w:cs="Miriam"/>
        </w:rPr>
        <w:pPrChange w:id="1193" w:author="Diana Velazquez" w:date="2016-03-28T16:51:00Z">
          <w:pPr>
            <w:pStyle w:val="NoSpacing"/>
            <w:numPr>
              <w:ilvl w:val="2"/>
              <w:numId w:val="93"/>
            </w:numPr>
            <w:ind w:left="2160" w:hanging="360"/>
            <w:jc w:val="both"/>
          </w:pPr>
        </w:pPrChange>
      </w:pPr>
      <w:r w:rsidRPr="00D13C95">
        <w:rPr>
          <w:rFonts w:cs="Miriam"/>
        </w:rPr>
        <w:t>Velar porque nuestros comentarios sean constructivos.</w:t>
      </w:r>
    </w:p>
    <w:p w14:paraId="5B50D48A" w14:textId="4F3B2DF2" w:rsidR="003640B3" w:rsidRDefault="003A032B">
      <w:pPr>
        <w:pStyle w:val="NoSpacing"/>
        <w:numPr>
          <w:ilvl w:val="2"/>
          <w:numId w:val="93"/>
        </w:numPr>
        <w:ind w:left="1244"/>
        <w:jc w:val="both"/>
        <w:rPr>
          <w:ins w:id="1194" w:author="Diana Velazquez" w:date="2016-03-28T16:48:00Z"/>
          <w:rFonts w:cs="Miriam"/>
        </w:rPr>
        <w:pPrChange w:id="1195" w:author="Diana Velazquez" w:date="2016-03-28T16:51:00Z">
          <w:pPr>
            <w:pStyle w:val="NoSpacing"/>
            <w:numPr>
              <w:ilvl w:val="2"/>
              <w:numId w:val="93"/>
            </w:numPr>
            <w:ind w:left="2160" w:hanging="360"/>
            <w:jc w:val="both"/>
          </w:pPr>
        </w:pPrChange>
      </w:pPr>
      <w:r w:rsidRPr="00D13C95">
        <w:rPr>
          <w:rFonts w:cs="Miriam"/>
        </w:rPr>
        <w:t xml:space="preserve">Reconocer y valorar los esfuerzos que se hacen por la educación y formación </w:t>
      </w:r>
      <w:commentRangeStart w:id="1196"/>
      <w:ins w:id="1197" w:author="Portatil CCB" w:date="2016-02-25T11:21:00Z">
        <w:r w:rsidR="00C67774">
          <w:rPr>
            <w:rFonts w:cs="Miriam"/>
          </w:rPr>
          <w:t xml:space="preserve">de </w:t>
        </w:r>
      </w:ins>
      <w:del w:id="1198" w:author="Portatil CCB" w:date="2016-02-25T11:21:00Z">
        <w:r w:rsidRPr="00D13C95" w:rsidDel="00C67774">
          <w:rPr>
            <w:rFonts w:cs="Miriam"/>
          </w:rPr>
          <w:delText>para</w:delText>
        </w:r>
      </w:del>
      <w:r w:rsidRPr="00D13C95">
        <w:rPr>
          <w:rFonts w:cs="Miriam"/>
        </w:rPr>
        <w:t xml:space="preserve"> nuestros </w:t>
      </w:r>
      <w:ins w:id="1199" w:author="Portatil CCB" w:date="2016-02-25T11:21:00Z">
        <w:r w:rsidR="00C67774" w:rsidRPr="003341E5">
          <w:rPr>
            <w:rFonts w:cs="Miriam"/>
            <w:highlight w:val="lightGray"/>
            <w:rPrChange w:id="1200" w:author="Diana Velazquez" w:date="2016-03-28T16:48:00Z">
              <w:rPr>
                <w:rFonts w:cs="Miriam"/>
              </w:rPr>
            </w:rPrChange>
          </w:rPr>
          <w:t>hijos</w:t>
        </w:r>
      </w:ins>
      <w:del w:id="1201" w:author="Portatil CCB" w:date="2016-02-25T11:21:00Z">
        <w:r w:rsidRPr="003341E5" w:rsidDel="00C67774">
          <w:rPr>
            <w:rFonts w:cs="Miriam"/>
            <w:highlight w:val="lightGray"/>
            <w:rPrChange w:id="1202" w:author="Diana Velazquez" w:date="2016-03-28T16:48:00Z">
              <w:rPr>
                <w:rFonts w:cs="Miriam"/>
              </w:rPr>
            </w:rPrChange>
          </w:rPr>
          <w:delText>niños</w:delText>
        </w:r>
      </w:del>
      <w:r w:rsidRPr="003341E5">
        <w:rPr>
          <w:rFonts w:cs="Miriam"/>
          <w:highlight w:val="lightGray"/>
          <w:rPrChange w:id="1203" w:author="Diana Velazquez" w:date="2016-03-28T16:48:00Z">
            <w:rPr>
              <w:rFonts w:cs="Miriam"/>
            </w:rPr>
          </w:rPrChange>
        </w:rPr>
        <w:t xml:space="preserve"> </w:t>
      </w:r>
      <w:commentRangeEnd w:id="1196"/>
      <w:r w:rsidR="00A033FE" w:rsidRPr="003341E5">
        <w:rPr>
          <w:rStyle w:val="CommentReference"/>
          <w:highlight w:val="lightGray"/>
          <w:rPrChange w:id="1204" w:author="Diana Velazquez" w:date="2016-03-28T16:48:00Z">
            <w:rPr>
              <w:rStyle w:val="CommentReference"/>
            </w:rPr>
          </w:rPrChange>
        </w:rPr>
        <w:commentReference w:id="1196"/>
      </w:r>
      <w:r w:rsidRPr="00D13C95">
        <w:rPr>
          <w:rFonts w:cs="Miriam"/>
        </w:rPr>
        <w:t>desde lo académico, espiritual y en su desarrollo personal y social.</w:t>
      </w:r>
    </w:p>
    <w:p w14:paraId="6E8B3773" w14:textId="23C12060" w:rsidR="003341E5" w:rsidRDefault="003341E5">
      <w:pPr>
        <w:rPr>
          <w:ins w:id="1205" w:author="Diana Velazquez" w:date="2016-03-28T16:49:00Z"/>
          <w:rFonts w:cs="Miriam"/>
        </w:rPr>
      </w:pPr>
      <w:ins w:id="1206" w:author="Diana Velazquez" w:date="2016-03-28T16:49:00Z">
        <w:r>
          <w:rPr>
            <w:rFonts w:cs="Miriam"/>
          </w:rPr>
          <w:br w:type="page"/>
        </w:r>
      </w:ins>
    </w:p>
    <w:p w14:paraId="4303C377" w14:textId="77777777" w:rsidR="003341E5" w:rsidRDefault="003341E5">
      <w:pPr>
        <w:pStyle w:val="NoSpacing"/>
        <w:ind w:left="2160"/>
        <w:jc w:val="both"/>
        <w:rPr>
          <w:rFonts w:cs="Miriam"/>
        </w:rPr>
        <w:pPrChange w:id="1207" w:author="Diana Velazquez" w:date="2016-03-28T16:48:00Z">
          <w:pPr>
            <w:pStyle w:val="NoSpacing"/>
            <w:numPr>
              <w:ilvl w:val="2"/>
              <w:numId w:val="93"/>
            </w:numPr>
            <w:ind w:left="2160" w:hanging="360"/>
            <w:jc w:val="both"/>
          </w:pPr>
        </w:pPrChange>
      </w:pPr>
    </w:p>
    <w:p w14:paraId="46F6A825" w14:textId="77777777" w:rsidR="00F32A55" w:rsidRDefault="00F32A55" w:rsidP="00F32A55">
      <w:pPr>
        <w:pStyle w:val="NoSpacing"/>
        <w:jc w:val="center"/>
        <w:rPr>
          <w:rFonts w:cs="Miriam"/>
        </w:rPr>
      </w:pPr>
      <w:r w:rsidRPr="00F32A55">
        <w:rPr>
          <w:rFonts w:cs="Miriam"/>
        </w:rPr>
        <w:t>14. CÓDIGO DE ÉTICA Y BUEN GOBIERNO CORPORATIVO</w:t>
      </w:r>
    </w:p>
    <w:p w14:paraId="7F9D7080" w14:textId="77777777" w:rsidR="00F32A55" w:rsidRPr="00F32A55" w:rsidRDefault="00F32A55" w:rsidP="00F32A55">
      <w:pPr>
        <w:pStyle w:val="NoSpacing"/>
        <w:jc w:val="center"/>
        <w:rPr>
          <w:rFonts w:cs="Miriam"/>
        </w:rPr>
      </w:pPr>
    </w:p>
    <w:p w14:paraId="55F1CF44" w14:textId="77777777" w:rsidR="00F32A55" w:rsidRDefault="00F32A55" w:rsidP="00F32A55">
      <w:pPr>
        <w:pStyle w:val="NoSpacing"/>
        <w:jc w:val="both"/>
        <w:rPr>
          <w:rFonts w:cs="Miriam"/>
        </w:rPr>
      </w:pPr>
      <w:r w:rsidRPr="00F32A55">
        <w:rPr>
          <w:rFonts w:cs="Miriam"/>
        </w:rPr>
        <w:t>El Colegio Colombo Británico adoptó el Código de Ética que establece pri</w:t>
      </w:r>
      <w:r>
        <w:rPr>
          <w:rFonts w:cs="Miriam"/>
        </w:rPr>
        <w:t xml:space="preserve">ncipios para toda la comunidad. </w:t>
      </w:r>
      <w:r w:rsidRPr="00F32A55">
        <w:rPr>
          <w:rFonts w:cs="Miriam"/>
        </w:rPr>
        <w:t xml:space="preserve">(Ver documento en la página web, </w:t>
      </w:r>
      <w:r w:rsidRPr="00F32A55">
        <w:rPr>
          <w:rFonts w:cs="Miriam"/>
          <w:b/>
        </w:rPr>
        <w:t>www.colombobritanico.edu.</w:t>
      </w:r>
      <w:r w:rsidRPr="00F32A55">
        <w:rPr>
          <w:rFonts w:cs="Miriam"/>
        </w:rPr>
        <w:t xml:space="preserve">co, sección </w:t>
      </w:r>
      <w:r w:rsidRPr="00F32A55">
        <w:rPr>
          <w:rFonts w:cs="Miriam"/>
          <w:b/>
          <w:i/>
        </w:rPr>
        <w:t>About Us</w:t>
      </w:r>
      <w:r w:rsidRPr="00F32A55">
        <w:rPr>
          <w:rFonts w:cs="Miriam"/>
        </w:rPr>
        <w:t>).</w:t>
      </w:r>
    </w:p>
    <w:p w14:paraId="38A94BC7" w14:textId="6DDB3481" w:rsidR="003341E5" w:rsidRDefault="003341E5">
      <w:pPr>
        <w:rPr>
          <w:ins w:id="1208" w:author="Diana Velazquez" w:date="2016-03-28T16:49:00Z"/>
          <w:rFonts w:cs="Miriam"/>
        </w:rPr>
      </w:pPr>
      <w:ins w:id="1209" w:author="Diana Velazquez" w:date="2016-03-28T16:49:00Z">
        <w:r>
          <w:rPr>
            <w:rFonts w:cs="Miriam"/>
          </w:rPr>
          <w:br w:type="page"/>
        </w:r>
      </w:ins>
    </w:p>
    <w:p w14:paraId="0D7A3147" w14:textId="77777777" w:rsidR="008E79FB" w:rsidRPr="00D13C95" w:rsidRDefault="008E79FB" w:rsidP="00D13C95">
      <w:pPr>
        <w:pStyle w:val="NoSpacing"/>
        <w:jc w:val="both"/>
        <w:rPr>
          <w:rFonts w:cs="Miriam"/>
        </w:rPr>
      </w:pPr>
    </w:p>
    <w:tbl>
      <w:tblPr>
        <w:tblStyle w:val="Tabladecuadrcula5oscura-nfasis31"/>
        <w:tblW w:w="0" w:type="auto"/>
        <w:tblLook w:val="04A0" w:firstRow="1" w:lastRow="0" w:firstColumn="1" w:lastColumn="0" w:noHBand="0" w:noVBand="1"/>
      </w:tblPr>
      <w:tblGrid>
        <w:gridCol w:w="3539"/>
        <w:gridCol w:w="2346"/>
        <w:gridCol w:w="2943"/>
      </w:tblGrid>
      <w:tr w:rsidR="00F32A55" w:rsidRPr="00F32A55" w14:paraId="3F1D153D" w14:textId="77777777" w:rsidTr="00F32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3"/>
          </w:tcPr>
          <w:p w14:paraId="51CCF698" w14:textId="77777777" w:rsidR="00F7178C" w:rsidRPr="00F32A55" w:rsidRDefault="00F7178C" w:rsidP="00D13C95">
            <w:pPr>
              <w:pStyle w:val="NoSpacing"/>
              <w:jc w:val="both"/>
              <w:rPr>
                <w:rFonts w:cs="Miriam"/>
                <w:color w:val="auto"/>
              </w:rPr>
            </w:pPr>
            <w:r w:rsidRPr="00F32A55">
              <w:rPr>
                <w:rFonts w:cs="Miriam"/>
                <w:color w:val="auto"/>
              </w:rPr>
              <w:t>_DIRECTORIO INTERNO</w:t>
            </w:r>
          </w:p>
        </w:tc>
      </w:tr>
      <w:tr w:rsidR="00F32A55" w:rsidRPr="00F32A55" w14:paraId="64825249" w14:textId="77777777" w:rsidTr="00F32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3"/>
          </w:tcPr>
          <w:p w14:paraId="59C48DD7" w14:textId="77777777" w:rsidR="00F7178C" w:rsidRPr="00F32A55" w:rsidRDefault="00F7178C" w:rsidP="00D13C95">
            <w:pPr>
              <w:pStyle w:val="NoSpacing"/>
              <w:jc w:val="both"/>
              <w:rPr>
                <w:rFonts w:cs="Miriam"/>
                <w:color w:val="auto"/>
              </w:rPr>
            </w:pPr>
            <w:r w:rsidRPr="00F32A55">
              <w:rPr>
                <w:rFonts w:cs="Miriam"/>
                <w:color w:val="auto"/>
              </w:rPr>
              <w:t>Para llamar directamente marque 5555 + No. Extensión</w:t>
            </w:r>
          </w:p>
        </w:tc>
      </w:tr>
      <w:tr w:rsidR="00F32A55" w:rsidRPr="00F32A55" w14:paraId="2BB02E4D"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769BAAE9" w14:textId="77777777" w:rsidR="00663C5C" w:rsidRPr="00F32A55" w:rsidRDefault="00F7178C" w:rsidP="00D13C95">
            <w:pPr>
              <w:pStyle w:val="NoSpacing"/>
              <w:jc w:val="both"/>
              <w:rPr>
                <w:rFonts w:cs="Miriam"/>
                <w:color w:val="auto"/>
              </w:rPr>
            </w:pPr>
            <w:r w:rsidRPr="00F32A55">
              <w:rPr>
                <w:rFonts w:cs="Miriam"/>
                <w:color w:val="auto"/>
              </w:rPr>
              <w:t>Sección</w:t>
            </w:r>
          </w:p>
        </w:tc>
        <w:tc>
          <w:tcPr>
            <w:tcW w:w="2346" w:type="dxa"/>
          </w:tcPr>
          <w:p w14:paraId="4CF8982B" w14:textId="77777777" w:rsidR="00663C5C" w:rsidRPr="00F32A55" w:rsidRDefault="00BD743E"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b/>
              </w:rPr>
            </w:pPr>
            <w:r w:rsidRPr="00F32A55">
              <w:rPr>
                <w:rFonts w:cs="Miriam"/>
                <w:b/>
              </w:rPr>
              <w:t>Extensión</w:t>
            </w:r>
          </w:p>
        </w:tc>
        <w:tc>
          <w:tcPr>
            <w:tcW w:w="2943" w:type="dxa"/>
          </w:tcPr>
          <w:p w14:paraId="77F27645" w14:textId="77777777" w:rsidR="00663C5C" w:rsidRPr="00F32A55" w:rsidRDefault="00663C5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11E8F21F"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0ED15EB" w14:textId="77777777" w:rsidR="00F7178C" w:rsidRPr="00F32A55" w:rsidRDefault="00F7178C" w:rsidP="00D13C95">
            <w:pPr>
              <w:pStyle w:val="NoSpacing"/>
              <w:jc w:val="both"/>
              <w:rPr>
                <w:rFonts w:cs="Miriam"/>
                <w:b w:val="0"/>
                <w:color w:val="auto"/>
              </w:rPr>
            </w:pPr>
            <w:r w:rsidRPr="00F32A55">
              <w:rPr>
                <w:rFonts w:cs="Miriam"/>
                <w:b w:val="0"/>
                <w:color w:val="auto"/>
              </w:rPr>
              <w:t>Recepción</w:t>
            </w:r>
          </w:p>
        </w:tc>
        <w:tc>
          <w:tcPr>
            <w:tcW w:w="2346" w:type="dxa"/>
          </w:tcPr>
          <w:p w14:paraId="426E98F6" w14:textId="77777777" w:rsidR="00663C5C" w:rsidRPr="00F32A55" w:rsidRDefault="00BD743E"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385</w:t>
            </w:r>
          </w:p>
        </w:tc>
        <w:tc>
          <w:tcPr>
            <w:tcW w:w="2943" w:type="dxa"/>
          </w:tcPr>
          <w:p w14:paraId="27EEDEE0" w14:textId="77777777" w:rsidR="00663C5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5551185 – 86 / Fax: 5551191</w:t>
            </w:r>
          </w:p>
        </w:tc>
      </w:tr>
      <w:tr w:rsidR="00F32A55" w:rsidRPr="00F32A55" w14:paraId="312B5B78"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309D5253" w14:textId="77777777" w:rsidR="00663C5C" w:rsidRPr="00F32A55" w:rsidRDefault="00F7178C" w:rsidP="00D13C95">
            <w:pPr>
              <w:pStyle w:val="NoSpacing"/>
              <w:jc w:val="both"/>
              <w:rPr>
                <w:rFonts w:cs="Miriam"/>
                <w:b w:val="0"/>
                <w:color w:val="auto"/>
              </w:rPr>
            </w:pPr>
            <w:r w:rsidRPr="00F32A55">
              <w:rPr>
                <w:rFonts w:cs="Miriam"/>
                <w:b w:val="0"/>
                <w:color w:val="auto"/>
              </w:rPr>
              <w:t>Portería</w:t>
            </w:r>
          </w:p>
        </w:tc>
        <w:tc>
          <w:tcPr>
            <w:tcW w:w="2346" w:type="dxa"/>
          </w:tcPr>
          <w:p w14:paraId="1E6C036F" w14:textId="77777777" w:rsidR="00663C5C" w:rsidRPr="00F32A55" w:rsidRDefault="00BD743E"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340</w:t>
            </w:r>
          </w:p>
        </w:tc>
        <w:tc>
          <w:tcPr>
            <w:tcW w:w="2943" w:type="dxa"/>
          </w:tcPr>
          <w:p w14:paraId="30CC8587" w14:textId="77777777" w:rsidR="00663C5C" w:rsidRPr="00F32A55" w:rsidRDefault="00663C5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7EAB79E9"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6760D2BF" w14:textId="77777777" w:rsidR="00663C5C" w:rsidRPr="00F32A55" w:rsidRDefault="00F7178C" w:rsidP="00D13C95">
            <w:pPr>
              <w:pStyle w:val="NoSpacing"/>
              <w:jc w:val="both"/>
              <w:rPr>
                <w:rFonts w:cs="Miriam"/>
                <w:b w:val="0"/>
                <w:color w:val="auto"/>
              </w:rPr>
            </w:pPr>
            <w:r w:rsidRPr="00F32A55">
              <w:rPr>
                <w:rFonts w:cs="Miriam"/>
                <w:b w:val="0"/>
                <w:color w:val="auto"/>
              </w:rPr>
              <w:t>Rectoría</w:t>
            </w:r>
          </w:p>
        </w:tc>
        <w:tc>
          <w:tcPr>
            <w:tcW w:w="2346" w:type="dxa"/>
          </w:tcPr>
          <w:p w14:paraId="0881E685" w14:textId="77777777" w:rsidR="00663C5C" w:rsidRPr="00F32A55" w:rsidRDefault="00BD743E"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304</w:t>
            </w:r>
          </w:p>
        </w:tc>
        <w:tc>
          <w:tcPr>
            <w:tcW w:w="2943" w:type="dxa"/>
          </w:tcPr>
          <w:p w14:paraId="7A753CD4" w14:textId="77777777" w:rsidR="00663C5C" w:rsidRPr="00F32A55" w:rsidRDefault="00663C5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75B42BB2"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1370EB3D" w14:textId="77777777" w:rsidR="00663C5C" w:rsidRPr="00F32A55" w:rsidRDefault="00F7178C" w:rsidP="00D13C95">
            <w:pPr>
              <w:pStyle w:val="NoSpacing"/>
              <w:jc w:val="both"/>
              <w:rPr>
                <w:rFonts w:cs="Miriam"/>
                <w:b w:val="0"/>
                <w:color w:val="auto"/>
              </w:rPr>
            </w:pPr>
            <w:r w:rsidRPr="00F32A55">
              <w:rPr>
                <w:rFonts w:cs="Miriam"/>
                <w:b w:val="0"/>
                <w:color w:val="auto"/>
              </w:rPr>
              <w:t>Administración</w:t>
            </w:r>
          </w:p>
        </w:tc>
        <w:tc>
          <w:tcPr>
            <w:tcW w:w="2346" w:type="dxa"/>
          </w:tcPr>
          <w:p w14:paraId="6DFD45EB" w14:textId="77777777" w:rsidR="00663C5C" w:rsidRPr="00F32A55" w:rsidRDefault="00BD743E"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307</w:t>
            </w:r>
          </w:p>
        </w:tc>
        <w:tc>
          <w:tcPr>
            <w:tcW w:w="2943" w:type="dxa"/>
          </w:tcPr>
          <w:p w14:paraId="28704282" w14:textId="77777777" w:rsidR="00663C5C" w:rsidRPr="00F32A55" w:rsidRDefault="00663C5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6AF87031"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BFD4DE4" w14:textId="77777777" w:rsidR="00663C5C" w:rsidRPr="00F32A55" w:rsidRDefault="00F7178C" w:rsidP="00D13C95">
            <w:pPr>
              <w:pStyle w:val="NoSpacing"/>
              <w:jc w:val="both"/>
              <w:rPr>
                <w:rFonts w:cs="Miriam"/>
                <w:b w:val="0"/>
                <w:color w:val="auto"/>
              </w:rPr>
            </w:pPr>
            <w:r w:rsidRPr="00F32A55">
              <w:rPr>
                <w:rFonts w:cs="Miriam"/>
                <w:b w:val="0"/>
                <w:color w:val="auto"/>
              </w:rPr>
              <w:t>Admisiones</w:t>
            </w:r>
          </w:p>
        </w:tc>
        <w:tc>
          <w:tcPr>
            <w:tcW w:w="2346" w:type="dxa"/>
          </w:tcPr>
          <w:p w14:paraId="5FA1F1FA" w14:textId="77777777" w:rsidR="00663C5C" w:rsidRPr="00F32A55" w:rsidRDefault="00BD743E"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344</w:t>
            </w:r>
          </w:p>
        </w:tc>
        <w:tc>
          <w:tcPr>
            <w:tcW w:w="2943" w:type="dxa"/>
          </w:tcPr>
          <w:p w14:paraId="62CCEEF7" w14:textId="77777777" w:rsidR="00663C5C" w:rsidRPr="00F32A55" w:rsidRDefault="00663C5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2DF1A5DA"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57F4E84F" w14:textId="77777777" w:rsidR="00F7178C" w:rsidRPr="00F32A55" w:rsidRDefault="00F7178C" w:rsidP="00D13C95">
            <w:pPr>
              <w:pStyle w:val="NoSpacing"/>
              <w:jc w:val="both"/>
              <w:rPr>
                <w:rFonts w:cs="Miriam"/>
                <w:b w:val="0"/>
                <w:color w:val="auto"/>
              </w:rPr>
            </w:pPr>
            <w:r w:rsidRPr="00F32A55">
              <w:rPr>
                <w:rFonts w:cs="Miriam"/>
                <w:b w:val="0"/>
                <w:color w:val="auto"/>
              </w:rPr>
              <w:t>Comunicaciones</w:t>
            </w:r>
          </w:p>
        </w:tc>
        <w:tc>
          <w:tcPr>
            <w:tcW w:w="2346" w:type="dxa"/>
          </w:tcPr>
          <w:p w14:paraId="6980F6BD" w14:textId="77777777" w:rsidR="00F7178C" w:rsidRPr="00F32A55" w:rsidRDefault="00BD743E"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395</w:t>
            </w:r>
          </w:p>
        </w:tc>
        <w:tc>
          <w:tcPr>
            <w:tcW w:w="2943" w:type="dxa"/>
          </w:tcPr>
          <w:p w14:paraId="13869AE9"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511B6A04"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A74616E" w14:textId="77777777" w:rsidR="00F7178C" w:rsidRPr="00F32A55" w:rsidRDefault="00F7178C" w:rsidP="00D13C95">
            <w:pPr>
              <w:pStyle w:val="NoSpacing"/>
              <w:jc w:val="both"/>
              <w:rPr>
                <w:rFonts w:cs="Miriam"/>
                <w:b w:val="0"/>
                <w:color w:val="auto"/>
              </w:rPr>
            </w:pPr>
            <w:r w:rsidRPr="00F32A55">
              <w:rPr>
                <w:rFonts w:cs="Miriam"/>
                <w:b w:val="0"/>
                <w:color w:val="auto"/>
              </w:rPr>
              <w:t>Asistente general</w:t>
            </w:r>
          </w:p>
        </w:tc>
        <w:tc>
          <w:tcPr>
            <w:tcW w:w="2346" w:type="dxa"/>
          </w:tcPr>
          <w:p w14:paraId="4DCA8C81"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306</w:t>
            </w:r>
          </w:p>
        </w:tc>
        <w:tc>
          <w:tcPr>
            <w:tcW w:w="2943" w:type="dxa"/>
          </w:tcPr>
          <w:p w14:paraId="6E7D1F01"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1CE03192"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23BEF0A6" w14:textId="77777777" w:rsidR="00F7178C" w:rsidRPr="00F32A55" w:rsidRDefault="00F7178C" w:rsidP="00D13C95">
            <w:pPr>
              <w:pStyle w:val="NoSpacing"/>
              <w:jc w:val="both"/>
              <w:rPr>
                <w:rFonts w:cs="Miriam"/>
                <w:b w:val="0"/>
                <w:color w:val="auto"/>
              </w:rPr>
            </w:pPr>
            <w:r w:rsidRPr="00F32A55">
              <w:rPr>
                <w:rFonts w:cs="Miriam"/>
                <w:b w:val="0"/>
                <w:color w:val="auto"/>
              </w:rPr>
              <w:t>Contraloría</w:t>
            </w:r>
          </w:p>
        </w:tc>
        <w:tc>
          <w:tcPr>
            <w:tcW w:w="2346" w:type="dxa"/>
          </w:tcPr>
          <w:p w14:paraId="6F22D7EF"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314</w:t>
            </w:r>
          </w:p>
        </w:tc>
        <w:tc>
          <w:tcPr>
            <w:tcW w:w="2943" w:type="dxa"/>
          </w:tcPr>
          <w:p w14:paraId="26C2DE8B"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37A167B2"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FDA74EB" w14:textId="77777777" w:rsidR="00F7178C" w:rsidRPr="00F32A55" w:rsidRDefault="00E2410D" w:rsidP="00D13C95">
            <w:pPr>
              <w:pStyle w:val="NoSpacing"/>
              <w:jc w:val="both"/>
              <w:rPr>
                <w:rFonts w:cs="Miriam"/>
                <w:b w:val="0"/>
                <w:color w:val="auto"/>
              </w:rPr>
            </w:pPr>
            <w:r w:rsidRPr="00F32A55">
              <w:rPr>
                <w:rFonts w:cs="Miriam"/>
                <w:b w:val="0"/>
                <w:color w:val="auto"/>
              </w:rPr>
              <w:t>Tesorería</w:t>
            </w:r>
          </w:p>
        </w:tc>
        <w:tc>
          <w:tcPr>
            <w:tcW w:w="2346" w:type="dxa"/>
          </w:tcPr>
          <w:p w14:paraId="5AC45521"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310</w:t>
            </w:r>
          </w:p>
        </w:tc>
        <w:tc>
          <w:tcPr>
            <w:tcW w:w="2943" w:type="dxa"/>
          </w:tcPr>
          <w:p w14:paraId="3902B332"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Fax: 5551544</w:t>
            </w:r>
          </w:p>
        </w:tc>
      </w:tr>
      <w:tr w:rsidR="00F32A55" w:rsidRPr="00F32A55" w14:paraId="71CDDC51"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4613EC09" w14:textId="77777777" w:rsidR="00F7178C" w:rsidRPr="00F32A55" w:rsidRDefault="00F7178C" w:rsidP="00D13C95">
            <w:pPr>
              <w:pStyle w:val="NoSpacing"/>
              <w:jc w:val="both"/>
              <w:rPr>
                <w:rFonts w:cs="Miriam"/>
                <w:b w:val="0"/>
                <w:color w:val="auto"/>
              </w:rPr>
            </w:pPr>
            <w:r w:rsidRPr="00F32A55">
              <w:rPr>
                <w:rFonts w:cs="Miriam"/>
                <w:b w:val="0"/>
                <w:color w:val="auto"/>
              </w:rPr>
              <w:t>Seguridad</w:t>
            </w:r>
          </w:p>
        </w:tc>
        <w:tc>
          <w:tcPr>
            <w:tcW w:w="2346" w:type="dxa"/>
          </w:tcPr>
          <w:p w14:paraId="0552DCFB"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352</w:t>
            </w:r>
          </w:p>
        </w:tc>
        <w:tc>
          <w:tcPr>
            <w:tcW w:w="2943" w:type="dxa"/>
          </w:tcPr>
          <w:p w14:paraId="56F43624"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1FAE5BE3"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189F615" w14:textId="77777777" w:rsidR="00F7178C" w:rsidRPr="00F32A55" w:rsidRDefault="00F7178C" w:rsidP="00D13C95">
            <w:pPr>
              <w:pStyle w:val="NoSpacing"/>
              <w:jc w:val="both"/>
              <w:rPr>
                <w:rFonts w:cs="Miriam"/>
                <w:b w:val="0"/>
                <w:color w:val="auto"/>
              </w:rPr>
            </w:pPr>
            <w:r w:rsidRPr="00F32A55">
              <w:rPr>
                <w:rFonts w:cs="Miriam"/>
                <w:b w:val="0"/>
                <w:color w:val="auto"/>
              </w:rPr>
              <w:t>Departamento medico</w:t>
            </w:r>
          </w:p>
        </w:tc>
        <w:tc>
          <w:tcPr>
            <w:tcW w:w="2346" w:type="dxa"/>
          </w:tcPr>
          <w:p w14:paraId="24B23169"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346</w:t>
            </w:r>
          </w:p>
        </w:tc>
        <w:tc>
          <w:tcPr>
            <w:tcW w:w="2943" w:type="dxa"/>
          </w:tcPr>
          <w:p w14:paraId="631E624F"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63F87941"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7F07D3E6" w14:textId="77777777" w:rsidR="00F7178C" w:rsidRPr="00F32A55" w:rsidRDefault="00E2410D" w:rsidP="00D13C95">
            <w:pPr>
              <w:pStyle w:val="NoSpacing"/>
              <w:jc w:val="both"/>
              <w:rPr>
                <w:rFonts w:cs="Miriam"/>
                <w:b w:val="0"/>
                <w:color w:val="auto"/>
              </w:rPr>
            </w:pPr>
            <w:r w:rsidRPr="00F32A55">
              <w:rPr>
                <w:rFonts w:cs="Miriam"/>
                <w:b w:val="0"/>
                <w:color w:val="auto"/>
              </w:rPr>
              <w:t>Cafetería</w:t>
            </w:r>
            <w:r w:rsidR="00F7178C" w:rsidRPr="00F32A55">
              <w:rPr>
                <w:rFonts w:cs="Miriam"/>
                <w:b w:val="0"/>
                <w:color w:val="auto"/>
              </w:rPr>
              <w:t xml:space="preserve"> compass</w:t>
            </w:r>
          </w:p>
        </w:tc>
        <w:tc>
          <w:tcPr>
            <w:tcW w:w="2346" w:type="dxa"/>
          </w:tcPr>
          <w:p w14:paraId="6A5926D9"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333</w:t>
            </w:r>
          </w:p>
        </w:tc>
        <w:tc>
          <w:tcPr>
            <w:tcW w:w="2943" w:type="dxa"/>
          </w:tcPr>
          <w:p w14:paraId="79343C41"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460E9D2F"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E50A554" w14:textId="77777777" w:rsidR="00F7178C" w:rsidRPr="00F32A55" w:rsidRDefault="00F7178C" w:rsidP="00D13C95">
            <w:pPr>
              <w:pStyle w:val="NoSpacing"/>
              <w:jc w:val="both"/>
              <w:rPr>
                <w:rFonts w:cs="Miriam"/>
                <w:b w:val="0"/>
                <w:color w:val="auto"/>
              </w:rPr>
            </w:pPr>
            <w:r w:rsidRPr="00F32A55">
              <w:rPr>
                <w:rFonts w:cs="Miriam"/>
                <w:b w:val="0"/>
                <w:color w:val="auto"/>
              </w:rPr>
              <w:t>Oficina de compras</w:t>
            </w:r>
          </w:p>
        </w:tc>
        <w:tc>
          <w:tcPr>
            <w:tcW w:w="2346" w:type="dxa"/>
          </w:tcPr>
          <w:p w14:paraId="06E364E1"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318</w:t>
            </w:r>
          </w:p>
        </w:tc>
        <w:tc>
          <w:tcPr>
            <w:tcW w:w="2943" w:type="dxa"/>
          </w:tcPr>
          <w:p w14:paraId="5CA1CBA7"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Fax: 5555342</w:t>
            </w:r>
          </w:p>
        </w:tc>
      </w:tr>
      <w:tr w:rsidR="00F32A55" w:rsidRPr="00F32A55" w14:paraId="4837C164"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39B0F3E9" w14:textId="77777777" w:rsidR="00F7178C" w:rsidRPr="00F32A55" w:rsidRDefault="00F7178C" w:rsidP="00D13C95">
            <w:pPr>
              <w:pStyle w:val="NoSpacing"/>
              <w:jc w:val="both"/>
              <w:rPr>
                <w:rFonts w:cs="Miriam"/>
                <w:b w:val="0"/>
                <w:color w:val="auto"/>
              </w:rPr>
            </w:pPr>
            <w:r w:rsidRPr="00F32A55">
              <w:rPr>
                <w:rFonts w:cs="Miriam"/>
                <w:b w:val="0"/>
                <w:color w:val="auto"/>
              </w:rPr>
              <w:t>Oficina de exalumnos</w:t>
            </w:r>
          </w:p>
        </w:tc>
        <w:tc>
          <w:tcPr>
            <w:tcW w:w="2346" w:type="dxa"/>
          </w:tcPr>
          <w:p w14:paraId="5489F155"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391</w:t>
            </w:r>
          </w:p>
        </w:tc>
        <w:tc>
          <w:tcPr>
            <w:tcW w:w="2943" w:type="dxa"/>
          </w:tcPr>
          <w:p w14:paraId="4AFC32DA"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12C4F187"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E02FE42" w14:textId="77777777" w:rsidR="00F7178C" w:rsidRPr="00F32A55" w:rsidRDefault="00F7178C" w:rsidP="00D13C95">
            <w:pPr>
              <w:pStyle w:val="NoSpacing"/>
              <w:jc w:val="both"/>
              <w:rPr>
                <w:rFonts w:cs="Miriam"/>
                <w:b w:val="0"/>
                <w:color w:val="auto"/>
              </w:rPr>
            </w:pPr>
            <w:r w:rsidRPr="00F32A55">
              <w:rPr>
                <w:rFonts w:cs="Miriam"/>
                <w:b w:val="0"/>
                <w:color w:val="auto"/>
              </w:rPr>
              <w:t xml:space="preserve">Departamento Deportes </w:t>
            </w:r>
          </w:p>
        </w:tc>
        <w:tc>
          <w:tcPr>
            <w:tcW w:w="2346" w:type="dxa"/>
          </w:tcPr>
          <w:p w14:paraId="73E0F726"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339</w:t>
            </w:r>
          </w:p>
        </w:tc>
        <w:tc>
          <w:tcPr>
            <w:tcW w:w="2943" w:type="dxa"/>
          </w:tcPr>
          <w:p w14:paraId="18767075"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1D6934ED"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28728449" w14:textId="77777777" w:rsidR="00F7178C" w:rsidRPr="00F32A55" w:rsidRDefault="00F7178C" w:rsidP="00D13C95">
            <w:pPr>
              <w:pStyle w:val="NoSpacing"/>
              <w:jc w:val="both"/>
              <w:rPr>
                <w:rFonts w:cs="Miriam"/>
                <w:b w:val="0"/>
                <w:color w:val="auto"/>
              </w:rPr>
            </w:pPr>
            <w:r w:rsidRPr="00F32A55">
              <w:rPr>
                <w:rFonts w:cs="Miriam"/>
                <w:b w:val="0"/>
                <w:color w:val="auto"/>
              </w:rPr>
              <w:t>Transporte</w:t>
            </w:r>
          </w:p>
        </w:tc>
        <w:tc>
          <w:tcPr>
            <w:tcW w:w="2346" w:type="dxa"/>
          </w:tcPr>
          <w:p w14:paraId="4C49BFDB"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334</w:t>
            </w:r>
          </w:p>
        </w:tc>
        <w:tc>
          <w:tcPr>
            <w:tcW w:w="2943" w:type="dxa"/>
          </w:tcPr>
          <w:p w14:paraId="44521E82"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5D1C6251"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68201773" w14:textId="77777777" w:rsidR="00F7178C" w:rsidRPr="00F32A55" w:rsidRDefault="00F7178C" w:rsidP="00D13C95">
            <w:pPr>
              <w:pStyle w:val="NoSpacing"/>
              <w:jc w:val="both"/>
              <w:rPr>
                <w:rFonts w:cs="Miriam"/>
                <w:b w:val="0"/>
                <w:color w:val="auto"/>
              </w:rPr>
            </w:pPr>
            <w:r w:rsidRPr="00F32A55">
              <w:rPr>
                <w:rFonts w:cs="Miriam"/>
                <w:b w:val="0"/>
                <w:color w:val="auto"/>
              </w:rPr>
              <w:t>PTA</w:t>
            </w:r>
          </w:p>
        </w:tc>
        <w:tc>
          <w:tcPr>
            <w:tcW w:w="2346" w:type="dxa"/>
          </w:tcPr>
          <w:p w14:paraId="32308F30"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364</w:t>
            </w:r>
          </w:p>
        </w:tc>
        <w:tc>
          <w:tcPr>
            <w:tcW w:w="2943" w:type="dxa"/>
          </w:tcPr>
          <w:p w14:paraId="0BF1FA4F"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5554198</w:t>
            </w:r>
          </w:p>
        </w:tc>
      </w:tr>
      <w:tr w:rsidR="00F32A55" w:rsidRPr="00F32A55" w14:paraId="0136A6B3"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24F4B16B" w14:textId="77777777" w:rsidR="00F7178C" w:rsidRPr="00F32A55" w:rsidRDefault="00F7178C" w:rsidP="00D13C95">
            <w:pPr>
              <w:pStyle w:val="NoSpacing"/>
              <w:jc w:val="both"/>
              <w:rPr>
                <w:rFonts w:cs="Miriam"/>
                <w:b w:val="0"/>
                <w:color w:val="auto"/>
              </w:rPr>
            </w:pPr>
            <w:r w:rsidRPr="00F32A55">
              <w:rPr>
                <w:rFonts w:cs="Miriam"/>
                <w:b w:val="0"/>
                <w:color w:val="auto"/>
              </w:rPr>
              <w:t>Infocentre y Prog. Internacionales</w:t>
            </w:r>
          </w:p>
        </w:tc>
        <w:tc>
          <w:tcPr>
            <w:tcW w:w="2346" w:type="dxa"/>
          </w:tcPr>
          <w:p w14:paraId="5A47103D"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360</w:t>
            </w:r>
          </w:p>
        </w:tc>
        <w:tc>
          <w:tcPr>
            <w:tcW w:w="2943" w:type="dxa"/>
          </w:tcPr>
          <w:p w14:paraId="7346E11A"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Fax: 5553329</w:t>
            </w:r>
          </w:p>
        </w:tc>
      </w:tr>
      <w:tr w:rsidR="00F32A55" w:rsidRPr="00F32A55" w14:paraId="3C12DC9C"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8A5C512" w14:textId="399AC409" w:rsidR="00F7178C" w:rsidRPr="00583290" w:rsidRDefault="00F7178C" w:rsidP="00D13C95">
            <w:pPr>
              <w:pStyle w:val="NoSpacing"/>
              <w:jc w:val="both"/>
              <w:rPr>
                <w:rFonts w:cs="Miriam"/>
                <w:b w:val="0"/>
                <w:color w:val="auto"/>
                <w:lang w:val="en-US"/>
              </w:rPr>
            </w:pPr>
            <w:r w:rsidRPr="00583290">
              <w:rPr>
                <w:rFonts w:cs="Miriam"/>
                <w:lang w:val="en-US"/>
              </w:rPr>
              <w:t xml:space="preserve">Bibliotecas </w:t>
            </w:r>
            <w:commentRangeStart w:id="1210"/>
            <w:ins w:id="1211" w:author="Portatil CCB" w:date="2016-02-29T20:20:00Z">
              <w:r w:rsidR="009629AE" w:rsidRPr="00583290">
                <w:rPr>
                  <w:rFonts w:cs="Miriam"/>
                  <w:lang w:val="en-US"/>
                </w:rPr>
                <w:t xml:space="preserve">Early Childhood </w:t>
              </w:r>
            </w:ins>
            <w:del w:id="1212" w:author="Portatil CCB" w:date="2016-02-29T20:20:00Z">
              <w:r w:rsidRPr="00583290" w:rsidDel="009629AE">
                <w:rPr>
                  <w:rFonts w:cs="Miriam"/>
                  <w:lang w:val="en-US"/>
                </w:rPr>
                <w:delText>Preprimaria</w:delText>
              </w:r>
            </w:del>
            <w:commentRangeEnd w:id="1210"/>
            <w:r w:rsidR="00A033FE">
              <w:rPr>
                <w:rStyle w:val="CommentReference"/>
                <w:b w:val="0"/>
                <w:bCs w:val="0"/>
                <w:color w:val="auto"/>
              </w:rPr>
              <w:commentReference w:id="1210"/>
            </w:r>
            <w:r w:rsidRPr="00583290">
              <w:rPr>
                <w:rFonts w:cs="Miriam"/>
                <w:lang w:val="en-US"/>
              </w:rPr>
              <w:t>-Primaria-Bto.</w:t>
            </w:r>
          </w:p>
        </w:tc>
        <w:tc>
          <w:tcPr>
            <w:tcW w:w="2346" w:type="dxa"/>
          </w:tcPr>
          <w:p w14:paraId="7A86052D"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370-338-393</w:t>
            </w:r>
          </w:p>
        </w:tc>
        <w:tc>
          <w:tcPr>
            <w:tcW w:w="2943" w:type="dxa"/>
          </w:tcPr>
          <w:p w14:paraId="02817930"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10B4A275"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3AA63307" w14:textId="77777777" w:rsidR="00F7178C" w:rsidRPr="00F32A55" w:rsidRDefault="00F7178C" w:rsidP="00D13C95">
            <w:pPr>
              <w:pStyle w:val="NoSpacing"/>
              <w:jc w:val="both"/>
              <w:rPr>
                <w:rFonts w:cs="Miriam"/>
                <w:b w:val="0"/>
                <w:color w:val="auto"/>
              </w:rPr>
            </w:pPr>
            <w:r w:rsidRPr="00F32A55">
              <w:rPr>
                <w:rFonts w:cs="Miriam"/>
                <w:b w:val="0"/>
                <w:color w:val="auto"/>
              </w:rPr>
              <w:t>Cuartos de Recursos Primaria-Bto.</w:t>
            </w:r>
          </w:p>
        </w:tc>
        <w:tc>
          <w:tcPr>
            <w:tcW w:w="2346" w:type="dxa"/>
          </w:tcPr>
          <w:p w14:paraId="150062AC"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358 - 371</w:t>
            </w:r>
          </w:p>
        </w:tc>
        <w:tc>
          <w:tcPr>
            <w:tcW w:w="2943" w:type="dxa"/>
          </w:tcPr>
          <w:p w14:paraId="4AD60CC4"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3D1000BB"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7CC92184" w14:textId="77777777" w:rsidR="00F7178C" w:rsidRPr="00F32A55" w:rsidRDefault="00F7178C" w:rsidP="00D13C95">
            <w:pPr>
              <w:pStyle w:val="NoSpacing"/>
              <w:jc w:val="both"/>
              <w:rPr>
                <w:rFonts w:cs="Miriam"/>
                <w:b w:val="0"/>
                <w:color w:val="auto"/>
              </w:rPr>
            </w:pPr>
            <w:r w:rsidRPr="00F32A55">
              <w:rPr>
                <w:rFonts w:cs="Miriam"/>
                <w:b w:val="0"/>
                <w:color w:val="auto"/>
              </w:rPr>
              <w:t xml:space="preserve">Audiovisuales </w:t>
            </w:r>
          </w:p>
        </w:tc>
        <w:tc>
          <w:tcPr>
            <w:tcW w:w="2346" w:type="dxa"/>
          </w:tcPr>
          <w:p w14:paraId="4B17BBF0"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350</w:t>
            </w:r>
          </w:p>
        </w:tc>
        <w:tc>
          <w:tcPr>
            <w:tcW w:w="2943" w:type="dxa"/>
          </w:tcPr>
          <w:p w14:paraId="6891D11C"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7C257626"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29F8CC71" w14:textId="77777777" w:rsidR="00F7178C" w:rsidRPr="00F32A55" w:rsidRDefault="00F7178C" w:rsidP="00D13C95">
            <w:pPr>
              <w:pStyle w:val="NoSpacing"/>
              <w:jc w:val="both"/>
              <w:rPr>
                <w:rFonts w:cs="Miriam"/>
                <w:b w:val="0"/>
                <w:color w:val="auto"/>
              </w:rPr>
            </w:pPr>
            <w:r w:rsidRPr="00F32A55">
              <w:rPr>
                <w:rFonts w:cs="Miriam"/>
                <w:b w:val="0"/>
                <w:color w:val="auto"/>
              </w:rPr>
              <w:t>Coordinación Extracurriculares</w:t>
            </w:r>
          </w:p>
        </w:tc>
        <w:tc>
          <w:tcPr>
            <w:tcW w:w="2346" w:type="dxa"/>
          </w:tcPr>
          <w:p w14:paraId="48C7E1F8"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335</w:t>
            </w:r>
          </w:p>
        </w:tc>
        <w:tc>
          <w:tcPr>
            <w:tcW w:w="2943" w:type="dxa"/>
          </w:tcPr>
          <w:p w14:paraId="3734B58B"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79E2C660"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4329C25" w14:textId="43D29283" w:rsidR="00F7178C" w:rsidRPr="00F32A55" w:rsidRDefault="009629AE" w:rsidP="00D13C95">
            <w:pPr>
              <w:pStyle w:val="NoSpacing"/>
              <w:jc w:val="both"/>
              <w:rPr>
                <w:rFonts w:cs="Miriam"/>
                <w:b w:val="0"/>
                <w:color w:val="auto"/>
              </w:rPr>
            </w:pPr>
            <w:ins w:id="1213" w:author="Portatil CCB" w:date="2016-02-29T20:21:00Z">
              <w:r>
                <w:rPr>
                  <w:rFonts w:cs="Miriam"/>
                  <w:b w:val="0"/>
                  <w:color w:val="auto"/>
                </w:rPr>
                <w:t>LSP - Early Childhood</w:t>
              </w:r>
            </w:ins>
            <w:del w:id="1214" w:author="Portatil CCB" w:date="2016-02-29T20:21:00Z">
              <w:r w:rsidR="00F7178C" w:rsidRPr="00F32A55" w:rsidDel="009629AE">
                <w:rPr>
                  <w:rFonts w:cs="Miriam"/>
                  <w:b w:val="0"/>
                  <w:color w:val="auto"/>
                </w:rPr>
                <w:delText>Jardín</w:delText>
              </w:r>
            </w:del>
          </w:p>
        </w:tc>
        <w:tc>
          <w:tcPr>
            <w:tcW w:w="2346" w:type="dxa"/>
          </w:tcPr>
          <w:p w14:paraId="649D1985"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365</w:t>
            </w:r>
          </w:p>
        </w:tc>
        <w:tc>
          <w:tcPr>
            <w:tcW w:w="2943" w:type="dxa"/>
          </w:tcPr>
          <w:p w14:paraId="79E8FA99"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4C19835C"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0BE14864" w14:textId="77777777" w:rsidR="00F7178C" w:rsidRPr="00F32A55" w:rsidRDefault="00F7178C" w:rsidP="00D13C95">
            <w:pPr>
              <w:pStyle w:val="NoSpacing"/>
              <w:jc w:val="both"/>
              <w:rPr>
                <w:rFonts w:cs="Miriam"/>
                <w:b w:val="0"/>
                <w:color w:val="auto"/>
              </w:rPr>
            </w:pPr>
            <w:commentRangeStart w:id="1215"/>
            <w:del w:id="1216" w:author="Portatil CCB" w:date="2016-02-29T20:21:00Z">
              <w:r w:rsidRPr="00F32A55" w:rsidDel="009629AE">
                <w:rPr>
                  <w:rFonts w:cs="Miriam"/>
                  <w:b w:val="0"/>
                  <w:color w:val="auto"/>
                </w:rPr>
                <w:delText>Psicología Jardín</w:delText>
              </w:r>
            </w:del>
          </w:p>
        </w:tc>
        <w:tc>
          <w:tcPr>
            <w:tcW w:w="2346" w:type="dxa"/>
          </w:tcPr>
          <w:p w14:paraId="5CA2CD03"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del w:id="1217" w:author="Portatil CCB" w:date="2016-02-29T20:21:00Z">
              <w:r w:rsidRPr="00F32A55" w:rsidDel="009629AE">
                <w:rPr>
                  <w:rFonts w:cs="Miriam"/>
                </w:rPr>
                <w:delText>359</w:delText>
              </w:r>
            </w:del>
            <w:commentRangeEnd w:id="1215"/>
            <w:r w:rsidR="00A033FE">
              <w:rPr>
                <w:rStyle w:val="CommentReference"/>
              </w:rPr>
              <w:commentReference w:id="1215"/>
            </w:r>
          </w:p>
        </w:tc>
        <w:tc>
          <w:tcPr>
            <w:tcW w:w="2943" w:type="dxa"/>
          </w:tcPr>
          <w:p w14:paraId="6C9FDE21"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14B7B554"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9D14581" w14:textId="77777777" w:rsidR="00F7178C" w:rsidRPr="00F32A55" w:rsidRDefault="00F7178C" w:rsidP="00D13C95">
            <w:pPr>
              <w:pStyle w:val="NoSpacing"/>
              <w:jc w:val="both"/>
              <w:rPr>
                <w:rFonts w:cs="Miriam"/>
                <w:b w:val="0"/>
                <w:color w:val="auto"/>
              </w:rPr>
            </w:pPr>
            <w:r w:rsidRPr="00F32A55">
              <w:rPr>
                <w:rFonts w:cs="Miriam"/>
                <w:b w:val="0"/>
                <w:color w:val="auto"/>
              </w:rPr>
              <w:t xml:space="preserve">Early Childhood </w:t>
            </w:r>
          </w:p>
        </w:tc>
        <w:tc>
          <w:tcPr>
            <w:tcW w:w="2346" w:type="dxa"/>
          </w:tcPr>
          <w:p w14:paraId="3C641A9D" w14:textId="6BED4C0C"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319</w:t>
            </w:r>
          </w:p>
        </w:tc>
        <w:tc>
          <w:tcPr>
            <w:tcW w:w="2943" w:type="dxa"/>
          </w:tcPr>
          <w:p w14:paraId="675DCE14"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10C3F45F"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66B405BF" w14:textId="77777777" w:rsidR="00F7178C" w:rsidRPr="00F32A55" w:rsidRDefault="00F7178C" w:rsidP="00D13C95">
            <w:pPr>
              <w:pStyle w:val="NoSpacing"/>
              <w:jc w:val="both"/>
              <w:rPr>
                <w:rFonts w:cs="Miriam"/>
                <w:b w:val="0"/>
                <w:color w:val="auto"/>
              </w:rPr>
            </w:pPr>
            <w:r w:rsidRPr="00F32A55">
              <w:rPr>
                <w:rFonts w:cs="Miriam"/>
                <w:b w:val="0"/>
                <w:color w:val="auto"/>
              </w:rPr>
              <w:t>Psicología Early Childhood</w:t>
            </w:r>
          </w:p>
        </w:tc>
        <w:tc>
          <w:tcPr>
            <w:tcW w:w="2346" w:type="dxa"/>
          </w:tcPr>
          <w:p w14:paraId="234D4D00" w14:textId="015F65B0"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326</w:t>
            </w:r>
            <w:commentRangeStart w:id="1218"/>
            <w:ins w:id="1219" w:author="Portatil CCB" w:date="2016-02-29T20:20:00Z">
              <w:r w:rsidR="009629AE">
                <w:rPr>
                  <w:rFonts w:cs="Miriam"/>
                </w:rPr>
                <w:t>-359</w:t>
              </w:r>
            </w:ins>
            <w:commentRangeEnd w:id="1218"/>
            <w:r w:rsidR="00A033FE">
              <w:rPr>
                <w:rStyle w:val="CommentReference"/>
              </w:rPr>
              <w:commentReference w:id="1218"/>
            </w:r>
          </w:p>
        </w:tc>
        <w:tc>
          <w:tcPr>
            <w:tcW w:w="2943" w:type="dxa"/>
          </w:tcPr>
          <w:p w14:paraId="678FBFF4"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7CD02D9F"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882963C" w14:textId="77777777" w:rsidR="00F7178C" w:rsidRPr="00F32A55" w:rsidRDefault="00F7178C" w:rsidP="00D13C95">
            <w:pPr>
              <w:pStyle w:val="NoSpacing"/>
              <w:jc w:val="both"/>
              <w:rPr>
                <w:rFonts w:cs="Miriam"/>
                <w:b w:val="0"/>
                <w:color w:val="auto"/>
              </w:rPr>
            </w:pPr>
            <w:r w:rsidRPr="00F32A55">
              <w:rPr>
                <w:rFonts w:cs="Miriam"/>
                <w:b w:val="0"/>
                <w:color w:val="auto"/>
              </w:rPr>
              <w:t>Primaria</w:t>
            </w:r>
          </w:p>
        </w:tc>
        <w:tc>
          <w:tcPr>
            <w:tcW w:w="2346" w:type="dxa"/>
          </w:tcPr>
          <w:p w14:paraId="54CA5EB4"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311</w:t>
            </w:r>
          </w:p>
        </w:tc>
        <w:tc>
          <w:tcPr>
            <w:tcW w:w="2943" w:type="dxa"/>
          </w:tcPr>
          <w:p w14:paraId="729FF03C"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5C86B226"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59732878" w14:textId="77777777" w:rsidR="00F7178C" w:rsidRPr="00F32A55" w:rsidRDefault="00F7178C" w:rsidP="00D13C95">
            <w:pPr>
              <w:pStyle w:val="NoSpacing"/>
              <w:jc w:val="both"/>
              <w:rPr>
                <w:rFonts w:cs="Miriam"/>
                <w:b w:val="0"/>
                <w:color w:val="auto"/>
              </w:rPr>
            </w:pPr>
            <w:r w:rsidRPr="00F32A55">
              <w:rPr>
                <w:rFonts w:cs="Miriam"/>
                <w:b w:val="0"/>
                <w:color w:val="auto"/>
              </w:rPr>
              <w:t>Psicología Primaria</w:t>
            </w:r>
          </w:p>
        </w:tc>
        <w:tc>
          <w:tcPr>
            <w:tcW w:w="2346" w:type="dxa"/>
          </w:tcPr>
          <w:p w14:paraId="31E4593D"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357-358</w:t>
            </w:r>
          </w:p>
        </w:tc>
        <w:tc>
          <w:tcPr>
            <w:tcW w:w="2943" w:type="dxa"/>
          </w:tcPr>
          <w:p w14:paraId="2040443E"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292B4F70"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66D3B6A" w14:textId="77777777" w:rsidR="00F7178C" w:rsidRPr="00F32A55" w:rsidRDefault="00F7178C" w:rsidP="00D13C95">
            <w:pPr>
              <w:pStyle w:val="NoSpacing"/>
              <w:jc w:val="both"/>
              <w:rPr>
                <w:rFonts w:cs="Miriam"/>
                <w:b w:val="0"/>
                <w:color w:val="auto"/>
              </w:rPr>
            </w:pPr>
            <w:r w:rsidRPr="00F32A55">
              <w:rPr>
                <w:rFonts w:cs="Miriam"/>
                <w:b w:val="0"/>
                <w:color w:val="auto"/>
              </w:rPr>
              <w:t>Bachillerato</w:t>
            </w:r>
          </w:p>
        </w:tc>
        <w:tc>
          <w:tcPr>
            <w:tcW w:w="2346" w:type="dxa"/>
          </w:tcPr>
          <w:p w14:paraId="178D22A8"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330</w:t>
            </w:r>
          </w:p>
        </w:tc>
        <w:tc>
          <w:tcPr>
            <w:tcW w:w="2943" w:type="dxa"/>
          </w:tcPr>
          <w:p w14:paraId="1C775602"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r w:rsidR="00F32A55" w:rsidRPr="00F32A55" w14:paraId="57AD61E4" w14:textId="77777777" w:rsidTr="00053334">
        <w:tc>
          <w:tcPr>
            <w:cnfStyle w:val="001000000000" w:firstRow="0" w:lastRow="0" w:firstColumn="1" w:lastColumn="0" w:oddVBand="0" w:evenVBand="0" w:oddHBand="0" w:evenHBand="0" w:firstRowFirstColumn="0" w:firstRowLastColumn="0" w:lastRowFirstColumn="0" w:lastRowLastColumn="0"/>
            <w:tcW w:w="3539" w:type="dxa"/>
          </w:tcPr>
          <w:p w14:paraId="7D9344D0" w14:textId="77777777" w:rsidR="00F7178C" w:rsidRPr="00F32A55" w:rsidRDefault="00F7178C" w:rsidP="00D13C95">
            <w:pPr>
              <w:pStyle w:val="NoSpacing"/>
              <w:jc w:val="both"/>
              <w:rPr>
                <w:rFonts w:cs="Miriam"/>
                <w:b w:val="0"/>
                <w:color w:val="auto"/>
              </w:rPr>
            </w:pPr>
            <w:r w:rsidRPr="00F32A55">
              <w:rPr>
                <w:rFonts w:cs="Miriam"/>
                <w:b w:val="0"/>
                <w:color w:val="auto"/>
              </w:rPr>
              <w:t>Psicología Bachillerato</w:t>
            </w:r>
          </w:p>
        </w:tc>
        <w:tc>
          <w:tcPr>
            <w:tcW w:w="2346" w:type="dxa"/>
          </w:tcPr>
          <w:p w14:paraId="15C3EA8F" w14:textId="77777777" w:rsidR="00F7178C" w:rsidRPr="00F32A55" w:rsidRDefault="00E2410D"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r w:rsidRPr="00F32A55">
              <w:rPr>
                <w:rFonts w:cs="Miriam"/>
              </w:rPr>
              <w:t>331-366</w:t>
            </w:r>
          </w:p>
        </w:tc>
        <w:tc>
          <w:tcPr>
            <w:tcW w:w="2943" w:type="dxa"/>
          </w:tcPr>
          <w:p w14:paraId="180A2154" w14:textId="77777777" w:rsidR="00F7178C" w:rsidRPr="00F32A55" w:rsidRDefault="00F7178C" w:rsidP="00D13C95">
            <w:pPr>
              <w:pStyle w:val="NoSpacing"/>
              <w:jc w:val="both"/>
              <w:cnfStyle w:val="000000000000" w:firstRow="0" w:lastRow="0" w:firstColumn="0" w:lastColumn="0" w:oddVBand="0" w:evenVBand="0" w:oddHBand="0" w:evenHBand="0" w:firstRowFirstColumn="0" w:firstRowLastColumn="0" w:lastRowFirstColumn="0" w:lastRowLastColumn="0"/>
              <w:rPr>
                <w:rFonts w:cs="Miriam"/>
              </w:rPr>
            </w:pPr>
          </w:p>
        </w:tc>
      </w:tr>
      <w:tr w:rsidR="00F32A55" w:rsidRPr="00F32A55" w14:paraId="66A97B88" w14:textId="77777777" w:rsidTr="00053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1914185" w14:textId="77777777" w:rsidR="00F7178C" w:rsidRPr="00F32A55" w:rsidRDefault="00F7178C" w:rsidP="00D13C95">
            <w:pPr>
              <w:pStyle w:val="NoSpacing"/>
              <w:jc w:val="both"/>
              <w:rPr>
                <w:rFonts w:cs="Miriam"/>
                <w:b w:val="0"/>
                <w:color w:val="auto"/>
              </w:rPr>
            </w:pPr>
            <w:r w:rsidRPr="00F32A55">
              <w:rPr>
                <w:rFonts w:cs="Miriam"/>
                <w:b w:val="0"/>
                <w:color w:val="auto"/>
              </w:rPr>
              <w:t>Oficina de Cómputo</w:t>
            </w:r>
          </w:p>
        </w:tc>
        <w:tc>
          <w:tcPr>
            <w:tcW w:w="2346" w:type="dxa"/>
          </w:tcPr>
          <w:p w14:paraId="2C8B4F0E" w14:textId="77777777" w:rsidR="00F7178C" w:rsidRPr="00F32A55" w:rsidRDefault="00E2410D"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r w:rsidRPr="00F32A55">
              <w:rPr>
                <w:rFonts w:cs="Miriam"/>
              </w:rPr>
              <w:t>351 - 309</w:t>
            </w:r>
          </w:p>
        </w:tc>
        <w:tc>
          <w:tcPr>
            <w:tcW w:w="2943" w:type="dxa"/>
          </w:tcPr>
          <w:p w14:paraId="7764875A" w14:textId="77777777" w:rsidR="00F7178C" w:rsidRPr="00F32A55" w:rsidRDefault="00F7178C" w:rsidP="00D13C95">
            <w:pPr>
              <w:pStyle w:val="NoSpacing"/>
              <w:jc w:val="both"/>
              <w:cnfStyle w:val="000000100000" w:firstRow="0" w:lastRow="0" w:firstColumn="0" w:lastColumn="0" w:oddVBand="0" w:evenVBand="0" w:oddHBand="1" w:evenHBand="0" w:firstRowFirstColumn="0" w:firstRowLastColumn="0" w:lastRowFirstColumn="0" w:lastRowLastColumn="0"/>
              <w:rPr>
                <w:rFonts w:cs="Miriam"/>
              </w:rPr>
            </w:pPr>
          </w:p>
        </w:tc>
      </w:tr>
    </w:tbl>
    <w:p w14:paraId="0EF509B8" w14:textId="77777777" w:rsidR="00663C5C" w:rsidRPr="00D13C95" w:rsidRDefault="00663C5C" w:rsidP="00D13C95">
      <w:pPr>
        <w:pStyle w:val="NoSpacing"/>
        <w:jc w:val="both"/>
        <w:rPr>
          <w:rFonts w:cs="Miriam"/>
        </w:rPr>
      </w:pPr>
    </w:p>
    <w:sectPr w:rsidR="00663C5C" w:rsidRPr="00D13C95">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Secretaria Juridico" w:date="2016-03-18T11:30:00Z" w:initials="SJ">
    <w:p w14:paraId="261D671A" w14:textId="0CA65F51" w:rsidR="0026526C" w:rsidRDefault="0026526C" w:rsidP="00D35E84">
      <w:pPr>
        <w:pStyle w:val="CommentText"/>
      </w:pPr>
      <w:r>
        <w:rPr>
          <w:rStyle w:val="CommentReference"/>
        </w:rPr>
        <w:annotationRef/>
      </w:r>
      <w:r>
        <w:t>JE. A lo largo de este documento se hará mención a la institución por sus siglas CCB. (Esto simplificara la lectura del doc y le dará uniformidad)</w:t>
      </w:r>
    </w:p>
    <w:p w14:paraId="0E1724A1" w14:textId="28E4DCCD" w:rsidR="0026526C" w:rsidRDefault="0026526C">
      <w:pPr>
        <w:pStyle w:val="CommentText"/>
      </w:pPr>
    </w:p>
  </w:comment>
  <w:comment w:id="4" w:author="Secretaria Juridico" w:date="2016-03-18T12:39:00Z" w:initials="SJ">
    <w:p w14:paraId="3E10AAC7" w14:textId="5EA853F7" w:rsidR="0026526C" w:rsidRDefault="0026526C" w:rsidP="00D35E84">
      <w:pPr>
        <w:pStyle w:val="CommentText"/>
      </w:pPr>
      <w:r>
        <w:rPr>
          <w:rStyle w:val="CommentReference"/>
        </w:rPr>
        <w:annotationRef/>
      </w:r>
      <w:r>
        <w:t>JE. No es necesario incluir el francés?</w:t>
      </w:r>
    </w:p>
    <w:p w14:paraId="5AE5885A" w14:textId="29864EE4" w:rsidR="0026526C" w:rsidRDefault="0026526C">
      <w:pPr>
        <w:pStyle w:val="CommentText"/>
      </w:pPr>
      <w:r w:rsidRPr="00D13C95">
        <w:rPr>
          <w:rFonts w:cs="Miriam"/>
        </w:rPr>
        <w:t>Español-Inglés)</w:t>
      </w:r>
      <w:r>
        <w:rPr>
          <w:rStyle w:val="CommentReference"/>
        </w:rPr>
        <w:annotationRef/>
      </w:r>
    </w:p>
  </w:comment>
  <w:comment w:id="5" w:author="Secretaria Juridico" w:date="2016-03-18T11:33:00Z" w:initials="SJ">
    <w:p w14:paraId="4EDC4A20" w14:textId="4F4BD346" w:rsidR="0026526C" w:rsidRDefault="0026526C">
      <w:pPr>
        <w:pStyle w:val="CommentText"/>
      </w:pPr>
      <w:r>
        <w:rPr>
          <w:rStyle w:val="CommentReference"/>
        </w:rPr>
        <w:annotationRef/>
      </w:r>
      <w:r>
        <w:t xml:space="preserve">ARojas: Considero que no se debe colocar límite de edad, porque hay estudiantes que están en último grado y tienen más de 18 años. </w:t>
      </w:r>
    </w:p>
  </w:comment>
  <w:comment w:id="6" w:author="Secretaria Juridico" w:date="2016-03-18T11:33:00Z" w:initials="SJ">
    <w:p w14:paraId="12DBF083" w14:textId="2AF5041D" w:rsidR="0026526C" w:rsidRDefault="0026526C" w:rsidP="00F2592D">
      <w:pPr>
        <w:pStyle w:val="NoSpacing"/>
        <w:jc w:val="both"/>
        <w:rPr>
          <w:rFonts w:cs="Miriam"/>
          <w:b/>
        </w:rPr>
      </w:pPr>
      <w:r>
        <w:rPr>
          <w:rStyle w:val="CommentReference"/>
        </w:rPr>
        <w:annotationRef/>
      </w:r>
      <w:r>
        <w:t>ARojas: Creo pertinente se incluya al país en el currículo propongo texto:</w:t>
      </w:r>
      <w:r w:rsidRPr="00F2592D">
        <w:rPr>
          <w:rFonts w:cs="Miriam"/>
          <w:b/>
        </w:rPr>
        <w:t xml:space="preserve"> </w:t>
      </w:r>
      <w:r>
        <w:rPr>
          <w:rFonts w:cs="Miriam"/>
          <w:b/>
        </w:rPr>
        <w:t xml:space="preserve">Integramos la reflexión de país como un elemento sustancial en el currículo, debido a la importancia de pensar la región, la ciudad y la nación. Como deber de la educación es formar seres integrales que correspondan con los retos actuales y se logre fortalecer en las aulas su identidad cultural con sentido de pertenencia como Colombiano y ciudadanos del mundo. </w:t>
      </w:r>
    </w:p>
    <w:p w14:paraId="1AA67DBA" w14:textId="77777777" w:rsidR="0026526C" w:rsidRDefault="0026526C" w:rsidP="00F2592D">
      <w:pPr>
        <w:pStyle w:val="NoSpacing"/>
        <w:jc w:val="both"/>
        <w:rPr>
          <w:rFonts w:cs="Miriam"/>
          <w:b/>
        </w:rPr>
      </w:pPr>
    </w:p>
    <w:p w14:paraId="6EA0ADD6" w14:textId="60A7C53C" w:rsidR="0026526C" w:rsidRDefault="0026526C">
      <w:pPr>
        <w:pStyle w:val="CommentText"/>
      </w:pPr>
    </w:p>
  </w:comment>
  <w:comment w:id="20" w:author="Secretaria Juridico" w:date="2016-03-18T12:38:00Z" w:initials="SJ">
    <w:p w14:paraId="58B8A0C3" w14:textId="46986004" w:rsidR="0026526C" w:rsidRDefault="0026526C" w:rsidP="00D35E84">
      <w:pPr>
        <w:pStyle w:val="CommentText"/>
      </w:pPr>
      <w:r>
        <w:rPr>
          <w:rStyle w:val="CommentReference"/>
        </w:rPr>
        <w:annotationRef/>
      </w:r>
      <w:r>
        <w:t>JE. Cambiar x Incentivamos ya que más adelante utiliza: Fortalecimiento de valores…</w:t>
      </w:r>
    </w:p>
    <w:p w14:paraId="108616B6" w14:textId="0321F26D" w:rsidR="0026526C" w:rsidRDefault="0026526C">
      <w:pPr>
        <w:pStyle w:val="CommentText"/>
      </w:pPr>
    </w:p>
  </w:comment>
  <w:comment w:id="30" w:author="Secretaria Juridico" w:date="2016-03-07T15:17:00Z" w:initials="SJ">
    <w:p w14:paraId="7BE095F2" w14:textId="0237F150" w:rsidR="0026526C" w:rsidRDefault="0026526C">
      <w:pPr>
        <w:pStyle w:val="CommentText"/>
      </w:pPr>
      <w:r>
        <w:rPr>
          <w:rStyle w:val="CommentReference"/>
        </w:rPr>
        <w:annotationRef/>
      </w:r>
      <w:r>
        <w:t xml:space="preserve"> EC </w:t>
      </w:r>
    </w:p>
    <w:p w14:paraId="5C1CCB84" w14:textId="0D1A2E59" w:rsidR="0026526C" w:rsidRDefault="0026526C">
      <w:pPr>
        <w:pStyle w:val="CommentText"/>
      </w:pPr>
      <w:r>
        <w:t>Nota: En Recursos Humanos el Cargo figura como Asistente de Sección,</w:t>
      </w:r>
    </w:p>
  </w:comment>
  <w:comment w:id="32" w:author="Secretaria Juridico" w:date="2016-03-07T15:17:00Z" w:initials="SJ">
    <w:p w14:paraId="3D8C9FC7" w14:textId="14A14021" w:rsidR="0026526C" w:rsidRDefault="0026526C">
      <w:pPr>
        <w:pStyle w:val="CommentText"/>
      </w:pPr>
      <w:r>
        <w:rPr>
          <w:rStyle w:val="CommentReference"/>
        </w:rPr>
        <w:annotationRef/>
      </w:r>
      <w:r>
        <w:t>Primaria</w:t>
      </w:r>
    </w:p>
  </w:comment>
  <w:comment w:id="36" w:author="Secretaria Juridico" w:date="2016-03-07T15:17:00Z" w:initials="SJ">
    <w:p w14:paraId="1593A14D" w14:textId="1DA3A752" w:rsidR="0026526C" w:rsidRDefault="0026526C">
      <w:pPr>
        <w:pStyle w:val="CommentText"/>
      </w:pPr>
      <w:r>
        <w:rPr>
          <w:rStyle w:val="CommentReference"/>
        </w:rPr>
        <w:annotationRef/>
      </w:r>
      <w:r>
        <w:t>EC</w:t>
      </w:r>
    </w:p>
  </w:comment>
  <w:comment w:id="48" w:author="Secretaria Juridico" w:date="2016-03-07T15:17:00Z" w:initials="SJ">
    <w:p w14:paraId="2A56C32A" w14:textId="11935D04" w:rsidR="0026526C" w:rsidRDefault="0026526C">
      <w:pPr>
        <w:pStyle w:val="CommentText"/>
      </w:pPr>
      <w:r>
        <w:rPr>
          <w:rStyle w:val="CommentReference"/>
        </w:rPr>
        <w:annotationRef/>
      </w:r>
      <w:r>
        <w:t>EC</w:t>
      </w:r>
    </w:p>
  </w:comment>
  <w:comment w:id="57" w:author="Secretaria Juridico" w:date="2016-03-07T15:17:00Z" w:initials="SJ">
    <w:p w14:paraId="34FF63C5" w14:textId="4A0E3BC1" w:rsidR="0026526C" w:rsidRDefault="0026526C">
      <w:pPr>
        <w:pStyle w:val="CommentText"/>
      </w:pPr>
      <w:r>
        <w:rPr>
          <w:rStyle w:val="CommentReference"/>
        </w:rPr>
        <w:annotationRef/>
      </w:r>
      <w:r>
        <w:t>Primaria</w:t>
      </w:r>
    </w:p>
  </w:comment>
  <w:comment w:id="63" w:author="Secretaria Juridico" w:date="2016-03-18T12:41:00Z" w:initials="SJ">
    <w:p w14:paraId="51D2C09D" w14:textId="673112E1" w:rsidR="0026526C" w:rsidRDefault="0026526C">
      <w:pPr>
        <w:pStyle w:val="CommentText"/>
      </w:pPr>
      <w:r>
        <w:rPr>
          <w:rStyle w:val="CommentReference"/>
        </w:rPr>
        <w:annotationRef/>
      </w:r>
      <w:r>
        <w:t>JE. Sería bueno si es regular, compartir la frecuencia de estos comunicados.</w:t>
      </w:r>
    </w:p>
  </w:comment>
  <w:comment w:id="68" w:author="Secretaria Juridico" w:date="2016-03-07T15:17:00Z" w:initials="SJ">
    <w:p w14:paraId="73CA71C4" w14:textId="72E658EC" w:rsidR="0026526C" w:rsidRDefault="0026526C">
      <w:pPr>
        <w:pStyle w:val="CommentText"/>
      </w:pPr>
      <w:r>
        <w:rPr>
          <w:rStyle w:val="CommentReference"/>
        </w:rPr>
        <w:annotationRef/>
      </w:r>
      <w:r>
        <w:t>EC</w:t>
      </w:r>
    </w:p>
  </w:comment>
  <w:comment w:id="69" w:author="Secretaria Juridico" w:date="2016-03-18T12:41:00Z" w:initials="SJ">
    <w:p w14:paraId="50847F7F" w14:textId="60AE37D3" w:rsidR="0026526C" w:rsidRDefault="0026526C">
      <w:pPr>
        <w:pStyle w:val="CommentText"/>
      </w:pPr>
      <w:r>
        <w:rPr>
          <w:rStyle w:val="CommentReference"/>
        </w:rPr>
        <w:annotationRef/>
      </w:r>
      <w:r>
        <w:t>JE. Creo que esto puede sobrecargar la labor del rep y del suplente, pensaba que el chat de todo el año era para  comunicarse con todo el grado…</w:t>
      </w:r>
    </w:p>
  </w:comment>
  <w:comment w:id="77" w:author="Secretaria Juridico" w:date="2016-03-07T15:17:00Z" w:initials="SJ">
    <w:p w14:paraId="194DF6FC" w14:textId="749E4DC8" w:rsidR="0026526C" w:rsidRPr="00D35E84" w:rsidRDefault="0026526C">
      <w:pPr>
        <w:pStyle w:val="CommentText"/>
      </w:pPr>
      <w:r>
        <w:rPr>
          <w:rStyle w:val="CommentReference"/>
        </w:rPr>
        <w:annotationRef/>
      </w:r>
      <w:r w:rsidRPr="00D35E84">
        <w:t>EC</w:t>
      </w:r>
    </w:p>
  </w:comment>
  <w:comment w:id="84" w:author="Diana Velazquez" w:date="2016-03-10T15:18:00Z" w:initials="DV">
    <w:p w14:paraId="384ECE9F" w14:textId="3558C599" w:rsidR="0026526C" w:rsidRDefault="0026526C">
      <w:pPr>
        <w:pStyle w:val="CommentText"/>
      </w:pPr>
      <w:r>
        <w:rPr>
          <w:rStyle w:val="CommentReference"/>
        </w:rPr>
        <w:annotationRef/>
      </w:r>
      <w:r>
        <w:t>La Corte constitucional prohíbe pruebas toxicológicas en colegios sin consentimiento de ser adultos y de sus padres en caso de ser menores – vulnera el derecho a la intimidad. Feb/2016</w:t>
      </w:r>
    </w:p>
  </w:comment>
  <w:comment w:id="92" w:author="Secretaria Juridico" w:date="2016-03-07T15:17:00Z" w:initials="SJ">
    <w:p w14:paraId="1B46933E" w14:textId="6A99E10B" w:rsidR="0026526C" w:rsidRPr="00D35E84" w:rsidRDefault="0026526C">
      <w:pPr>
        <w:pStyle w:val="CommentText"/>
      </w:pPr>
      <w:r>
        <w:rPr>
          <w:rStyle w:val="CommentReference"/>
        </w:rPr>
        <w:annotationRef/>
      </w:r>
      <w:r w:rsidRPr="00D35E84">
        <w:t>EC</w:t>
      </w:r>
    </w:p>
  </w:comment>
  <w:comment w:id="100" w:author="Secretaria Juridico" w:date="2016-03-07T15:17:00Z" w:initials="SJ">
    <w:p w14:paraId="4BB585AB" w14:textId="61058C70" w:rsidR="0026526C" w:rsidRPr="00D35E84" w:rsidRDefault="0026526C">
      <w:pPr>
        <w:pStyle w:val="CommentText"/>
      </w:pPr>
      <w:r>
        <w:rPr>
          <w:rStyle w:val="CommentReference"/>
        </w:rPr>
        <w:annotationRef/>
      </w:r>
      <w:r w:rsidRPr="00D35E84">
        <w:t>EC</w:t>
      </w:r>
    </w:p>
  </w:comment>
  <w:comment w:id="106" w:author="Secretaria Juridico" w:date="2016-03-07T15:17:00Z" w:initials="SJ">
    <w:p w14:paraId="1F957946" w14:textId="516FE6D3" w:rsidR="0026526C" w:rsidRDefault="0026526C">
      <w:pPr>
        <w:pStyle w:val="CommentText"/>
      </w:pPr>
      <w:r>
        <w:rPr>
          <w:rStyle w:val="CommentReference"/>
        </w:rPr>
        <w:annotationRef/>
      </w:r>
      <w:r>
        <w:t>EC</w:t>
      </w:r>
    </w:p>
  </w:comment>
  <w:comment w:id="128" w:author="Portatil CCB" w:date="2016-03-07T15:17:00Z" w:initials="PC">
    <w:p w14:paraId="5970BFD6" w14:textId="2E0B7E02" w:rsidR="0026526C" w:rsidRDefault="0026526C" w:rsidP="00D47839">
      <w:pPr>
        <w:pStyle w:val="NoSpacing"/>
        <w:jc w:val="both"/>
        <w:rPr>
          <w:rFonts w:cs="Miriam"/>
        </w:rPr>
      </w:pPr>
      <w:r>
        <w:rPr>
          <w:rStyle w:val="CommentReference"/>
        </w:rPr>
        <w:annotationRef/>
      </w:r>
      <w:r>
        <w:rPr>
          <w:rFonts w:cs="Miriam"/>
        </w:rPr>
        <w:t>Se sugiere colocar esta misma referencia completa en los párrafos 4,5 – La ley no incluyó definiciones</w:t>
      </w:r>
    </w:p>
    <w:p w14:paraId="6110C540" w14:textId="5B6C010A" w:rsidR="0026526C" w:rsidRDefault="0026526C">
      <w:pPr>
        <w:pStyle w:val="CommentText"/>
      </w:pPr>
    </w:p>
  </w:comment>
  <w:comment w:id="155" w:author="Portatil CCB" w:date="2016-03-07T15:17:00Z" w:initials="PC">
    <w:p w14:paraId="3CA33896" w14:textId="77777777" w:rsidR="0026526C" w:rsidRDefault="0026526C" w:rsidP="00501097">
      <w:pPr>
        <w:pStyle w:val="NoSpacing"/>
        <w:jc w:val="both"/>
        <w:rPr>
          <w:rFonts w:cs="Miriam"/>
        </w:rPr>
      </w:pPr>
      <w:r>
        <w:rPr>
          <w:rStyle w:val="CommentReference"/>
        </w:rPr>
        <w:annotationRef/>
      </w:r>
      <w:r>
        <w:rPr>
          <w:rFonts w:cs="Miriam"/>
        </w:rPr>
        <w:t>Se sugiere colocar esta misma referencia completa en los párrafos 4,5</w:t>
      </w:r>
    </w:p>
    <w:p w14:paraId="5CBEA12A" w14:textId="77777777" w:rsidR="0026526C" w:rsidRDefault="0026526C" w:rsidP="00501097">
      <w:pPr>
        <w:pStyle w:val="CommentText"/>
      </w:pPr>
    </w:p>
  </w:comment>
  <w:comment w:id="153" w:author="Secretaria Juridico" w:date="2016-03-07T15:17:00Z" w:initials="SJ">
    <w:p w14:paraId="7A33FAE6" w14:textId="60D7D92F" w:rsidR="0026526C" w:rsidRDefault="0026526C">
      <w:pPr>
        <w:pStyle w:val="CommentText"/>
      </w:pPr>
      <w:r>
        <w:rPr>
          <w:rStyle w:val="CommentReference"/>
        </w:rPr>
        <w:annotationRef/>
      </w:r>
      <w:r>
        <w:t>EC</w:t>
      </w:r>
    </w:p>
  </w:comment>
  <w:comment w:id="165" w:author="Secretaria Juridico" w:date="2016-03-07T15:17:00Z" w:initials="SJ">
    <w:p w14:paraId="3662EA4C" w14:textId="591E9636" w:rsidR="0026526C" w:rsidRDefault="0026526C">
      <w:pPr>
        <w:pStyle w:val="CommentText"/>
      </w:pPr>
      <w:r>
        <w:rPr>
          <w:rStyle w:val="CommentReference"/>
        </w:rPr>
        <w:annotationRef/>
      </w:r>
      <w:r>
        <w:t>EC</w:t>
      </w:r>
    </w:p>
  </w:comment>
  <w:comment w:id="169" w:author="Portatil CCB" w:date="2016-03-07T15:17:00Z" w:initials="PC">
    <w:p w14:paraId="7BD80294" w14:textId="77777777" w:rsidR="0026526C" w:rsidRDefault="0026526C" w:rsidP="000300D4">
      <w:pPr>
        <w:pStyle w:val="NoSpacing"/>
        <w:jc w:val="both"/>
        <w:rPr>
          <w:rFonts w:cs="Miriam"/>
        </w:rPr>
      </w:pPr>
      <w:r>
        <w:rPr>
          <w:rStyle w:val="CommentReference"/>
        </w:rPr>
        <w:annotationRef/>
      </w:r>
      <w:r>
        <w:rPr>
          <w:rFonts w:cs="Miriam"/>
        </w:rPr>
        <w:t>Se sugiere colocar esta misma referencia completa en los párrafos 4,5</w:t>
      </w:r>
    </w:p>
    <w:p w14:paraId="28E7DE87" w14:textId="77777777" w:rsidR="0026526C" w:rsidRDefault="0026526C" w:rsidP="000300D4">
      <w:pPr>
        <w:pStyle w:val="CommentText"/>
      </w:pPr>
    </w:p>
  </w:comment>
  <w:comment w:id="168" w:author="Secretaria Juridico" w:date="2016-03-07T15:17:00Z" w:initials="SJ">
    <w:p w14:paraId="6250B722" w14:textId="77777777" w:rsidR="0026526C" w:rsidRPr="00D35E84" w:rsidRDefault="0026526C" w:rsidP="000300D4">
      <w:pPr>
        <w:pStyle w:val="CommentText"/>
        <w:rPr>
          <w:lang w:val="en-US"/>
        </w:rPr>
      </w:pPr>
      <w:r>
        <w:rPr>
          <w:rStyle w:val="CommentReference"/>
        </w:rPr>
        <w:annotationRef/>
      </w:r>
      <w:r w:rsidRPr="00D35E84">
        <w:rPr>
          <w:lang w:val="en-US"/>
        </w:rPr>
        <w:t>EC</w:t>
      </w:r>
    </w:p>
  </w:comment>
  <w:comment w:id="173" w:author="Secretaria Juridico" w:date="2016-03-07T15:17:00Z" w:initials="SJ">
    <w:p w14:paraId="0230A947" w14:textId="26C2E5BE" w:rsidR="0026526C" w:rsidRPr="00D35E84" w:rsidRDefault="0026526C">
      <w:pPr>
        <w:pStyle w:val="CommentText"/>
        <w:rPr>
          <w:lang w:val="en-US"/>
        </w:rPr>
      </w:pPr>
      <w:r>
        <w:rPr>
          <w:rStyle w:val="CommentReference"/>
        </w:rPr>
        <w:annotationRef/>
      </w:r>
      <w:r w:rsidRPr="00D35E84">
        <w:rPr>
          <w:lang w:val="en-US"/>
        </w:rPr>
        <w:t>EC</w:t>
      </w:r>
    </w:p>
  </w:comment>
  <w:comment w:id="180" w:author="Secretaria Juridico" w:date="2016-03-07T15:17:00Z" w:initials="SJ">
    <w:p w14:paraId="068B58CB" w14:textId="3996AB79" w:rsidR="0026526C" w:rsidRPr="00D35E84" w:rsidRDefault="0026526C">
      <w:pPr>
        <w:pStyle w:val="CommentText"/>
        <w:rPr>
          <w:lang w:val="en-US"/>
        </w:rPr>
      </w:pPr>
      <w:r>
        <w:rPr>
          <w:rStyle w:val="CommentReference"/>
        </w:rPr>
        <w:annotationRef/>
      </w:r>
      <w:r w:rsidRPr="00D35E84">
        <w:rPr>
          <w:lang w:val="en-US"/>
        </w:rPr>
        <w:t>PE</w:t>
      </w:r>
      <w:r w:rsidR="007074D1">
        <w:rPr>
          <w:lang w:val="en-US"/>
        </w:rPr>
        <w:t xml:space="preserve"> </w:t>
      </w:r>
      <w:r w:rsidRPr="00D35E84">
        <w:rPr>
          <w:lang w:val="en-US"/>
        </w:rPr>
        <w:t>Bach</w:t>
      </w:r>
    </w:p>
  </w:comment>
  <w:comment w:id="190" w:author="Secretaria Juridico" w:date="2016-03-07T15:17:00Z" w:initials="SJ">
    <w:p w14:paraId="1DF4625F" w14:textId="061A5945" w:rsidR="0026526C" w:rsidRPr="00D35E84" w:rsidRDefault="0026526C">
      <w:pPr>
        <w:pStyle w:val="CommentText"/>
        <w:rPr>
          <w:lang w:val="en-US"/>
        </w:rPr>
      </w:pPr>
      <w:r>
        <w:rPr>
          <w:rStyle w:val="CommentReference"/>
        </w:rPr>
        <w:annotationRef/>
      </w:r>
      <w:r w:rsidRPr="00D35E84">
        <w:rPr>
          <w:lang w:val="en-US"/>
        </w:rPr>
        <w:t>EC</w:t>
      </w:r>
    </w:p>
  </w:comment>
  <w:comment w:id="197" w:author="Secretaria Juridico" w:date="2016-03-07T15:17:00Z" w:initials="SJ">
    <w:p w14:paraId="405BCA29" w14:textId="426D3B32" w:rsidR="0026526C" w:rsidRPr="00D35E84" w:rsidRDefault="0026526C">
      <w:pPr>
        <w:pStyle w:val="CommentText"/>
        <w:rPr>
          <w:lang w:val="en-US"/>
        </w:rPr>
      </w:pPr>
      <w:r>
        <w:rPr>
          <w:rStyle w:val="CommentReference"/>
        </w:rPr>
        <w:annotationRef/>
      </w:r>
      <w:r w:rsidRPr="00D35E84">
        <w:rPr>
          <w:lang w:val="en-US"/>
        </w:rPr>
        <w:t>Primaria</w:t>
      </w:r>
    </w:p>
  </w:comment>
  <w:comment w:id="236" w:author="Secretaria Juridico" w:date="2016-03-07T15:17:00Z" w:initials="SJ">
    <w:p w14:paraId="2886C08B" w14:textId="7A981AB4" w:rsidR="0026526C" w:rsidRPr="000300D4" w:rsidRDefault="0026526C">
      <w:pPr>
        <w:pStyle w:val="CommentText"/>
        <w:rPr>
          <w:lang w:val="en-US"/>
        </w:rPr>
      </w:pPr>
      <w:r>
        <w:rPr>
          <w:rStyle w:val="CommentReference"/>
        </w:rPr>
        <w:annotationRef/>
      </w:r>
      <w:r w:rsidRPr="000300D4">
        <w:rPr>
          <w:lang w:val="en-US"/>
        </w:rPr>
        <w:t>EC</w:t>
      </w:r>
    </w:p>
  </w:comment>
  <w:comment w:id="253" w:author="Secretaria Juridico" w:date="2016-03-07T15:17:00Z" w:initials="SJ">
    <w:p w14:paraId="52CAE3B4" w14:textId="0DBC1D54" w:rsidR="0026526C" w:rsidRPr="003310D4" w:rsidRDefault="0026526C">
      <w:pPr>
        <w:pStyle w:val="CommentText"/>
        <w:rPr>
          <w:lang w:val="en-US"/>
        </w:rPr>
      </w:pPr>
      <w:r>
        <w:rPr>
          <w:rStyle w:val="CommentReference"/>
        </w:rPr>
        <w:annotationRef/>
      </w:r>
      <w:r w:rsidRPr="003310D4">
        <w:rPr>
          <w:lang w:val="en-US"/>
        </w:rPr>
        <w:t>PEBach</w:t>
      </w:r>
    </w:p>
  </w:comment>
  <w:comment w:id="315" w:author="Diana Velazquez" w:date="2016-03-10T15:41:00Z" w:initials="DV">
    <w:p w14:paraId="1BDF7B61" w14:textId="6D6637AC" w:rsidR="0026526C" w:rsidRDefault="0026526C">
      <w:pPr>
        <w:pStyle w:val="CommentText"/>
      </w:pPr>
      <w:r>
        <w:rPr>
          <w:rStyle w:val="CommentReference"/>
        </w:rPr>
        <w:annotationRef/>
      </w:r>
      <w:r>
        <w:t>Bach modifica el procedimiento y consecuencias</w:t>
      </w:r>
      <w:r w:rsidR="007074D1">
        <w:t>.</w:t>
      </w:r>
    </w:p>
    <w:p w14:paraId="1864C856" w14:textId="0572B6AD" w:rsidR="007074D1" w:rsidRDefault="007074D1">
      <w:pPr>
        <w:pStyle w:val="CommentText"/>
      </w:pPr>
      <w:r>
        <w:t>Quien define si la excusa es justificada?</w:t>
      </w:r>
    </w:p>
  </w:comment>
  <w:comment w:id="365" w:author="Secretaria Juridico" w:date="2016-03-18T12:42:00Z" w:initials="SJ">
    <w:p w14:paraId="7086C640" w14:textId="16A07DAF" w:rsidR="0026526C" w:rsidRDefault="0026526C">
      <w:pPr>
        <w:pStyle w:val="CommentText"/>
      </w:pPr>
      <w:r>
        <w:rPr>
          <w:rStyle w:val="CommentReference"/>
        </w:rPr>
        <w:annotationRef/>
      </w:r>
      <w:r>
        <w:t>JE. No deberían mencionar aquí la multa de 1000 x cada ítem perdido?</w:t>
      </w:r>
    </w:p>
  </w:comment>
  <w:comment w:id="381" w:author="Secretaria Juridico" w:date="2016-03-07T15:17:00Z" w:initials="SJ">
    <w:p w14:paraId="1D2554D8" w14:textId="48D82140" w:rsidR="0026526C" w:rsidRPr="00B6570A" w:rsidRDefault="0026526C">
      <w:pPr>
        <w:pStyle w:val="CommentText"/>
      </w:pPr>
      <w:r>
        <w:rPr>
          <w:rStyle w:val="CommentReference"/>
        </w:rPr>
        <w:annotationRef/>
      </w:r>
      <w:r w:rsidRPr="00B6570A">
        <w:t>EC- eliminaron correa color negro</w:t>
      </w:r>
    </w:p>
  </w:comment>
  <w:comment w:id="385" w:author="Secretaria Juridico" w:date="2016-03-07T15:17:00Z" w:initials="SJ">
    <w:p w14:paraId="42EB988C" w14:textId="4CAFE7DB" w:rsidR="0026526C" w:rsidRPr="003310D4" w:rsidRDefault="0026526C">
      <w:pPr>
        <w:pStyle w:val="CommentText"/>
      </w:pPr>
      <w:r>
        <w:rPr>
          <w:rStyle w:val="CommentReference"/>
        </w:rPr>
        <w:annotationRef/>
      </w:r>
      <w:r w:rsidRPr="003310D4">
        <w:t>Primaria</w:t>
      </w:r>
      <w:r>
        <w:t xml:space="preserve"> – eliminaron “color gris”</w:t>
      </w:r>
    </w:p>
  </w:comment>
  <w:comment w:id="390" w:author="Secretaria Juridico" w:date="2016-03-07T15:17:00Z" w:initials="SJ">
    <w:p w14:paraId="4A596516" w14:textId="5E1ED712" w:rsidR="0026526C" w:rsidRPr="003310D4" w:rsidRDefault="0026526C">
      <w:pPr>
        <w:pStyle w:val="CommentText"/>
      </w:pPr>
      <w:r>
        <w:rPr>
          <w:rStyle w:val="CommentReference"/>
        </w:rPr>
        <w:annotationRef/>
      </w:r>
      <w:r w:rsidRPr="003310D4">
        <w:t>EC</w:t>
      </w:r>
      <w:r>
        <w:t xml:space="preserve">- antes </w:t>
      </w:r>
      <w:r w:rsidR="00C01332">
        <w:t xml:space="preserve">iniciaba en </w:t>
      </w:r>
      <w:r>
        <w:t>Prekinder</w:t>
      </w:r>
      <w:r w:rsidR="00C01332">
        <w:t xml:space="preserve"> ahora desde Nursery</w:t>
      </w:r>
    </w:p>
  </w:comment>
  <w:comment w:id="394" w:author="Secretaria Juridico" w:date="2016-03-18T12:43:00Z" w:initials="SJ">
    <w:p w14:paraId="2ED58A69" w14:textId="457D81EF" w:rsidR="0026526C" w:rsidRDefault="0026526C">
      <w:pPr>
        <w:pStyle w:val="CommentText"/>
      </w:pPr>
      <w:r>
        <w:rPr>
          <w:rStyle w:val="CommentReference"/>
        </w:rPr>
        <w:annotationRef/>
      </w:r>
      <w:r>
        <w:t>JE. Esto ya no va mas…</w:t>
      </w:r>
    </w:p>
  </w:comment>
  <w:comment w:id="402" w:author="Secretaria Juridico" w:date="2016-03-18T12:43:00Z" w:initials="SJ">
    <w:p w14:paraId="73D122F3" w14:textId="7AEE88A2" w:rsidR="0026526C" w:rsidRDefault="0026526C">
      <w:pPr>
        <w:pStyle w:val="CommentText"/>
      </w:pPr>
      <w:r>
        <w:rPr>
          <w:rStyle w:val="CommentReference"/>
        </w:rPr>
        <w:annotationRef/>
      </w:r>
      <w:r>
        <w:t>JE. No dicen nada sobre los de primaria o EC,,, ellos también tienen?</w:t>
      </w:r>
    </w:p>
  </w:comment>
  <w:comment w:id="403" w:author="Secretaria Juridico" w:date="2016-03-18T12:44:00Z" w:initials="SJ">
    <w:p w14:paraId="5D07CD0C" w14:textId="786BF1DD" w:rsidR="0026526C" w:rsidRDefault="0026526C">
      <w:pPr>
        <w:pStyle w:val="CommentText"/>
      </w:pPr>
      <w:r>
        <w:rPr>
          <w:rStyle w:val="CommentReference"/>
        </w:rPr>
        <w:annotationRef/>
      </w:r>
      <w:r>
        <w:t>JE. Por qué medio de comunicación va la nota?</w:t>
      </w:r>
    </w:p>
  </w:comment>
  <w:comment w:id="404" w:author="Secretaria Juridico" w:date="2016-03-18T10:22:00Z" w:initials="SJ">
    <w:p w14:paraId="3EEBC53A" w14:textId="370A3574" w:rsidR="0026526C" w:rsidRDefault="0026526C">
      <w:pPr>
        <w:pStyle w:val="CommentText"/>
      </w:pPr>
      <w:r>
        <w:rPr>
          <w:rStyle w:val="CommentReference"/>
        </w:rPr>
        <w:annotationRef/>
      </w:r>
      <w:r>
        <w:t>JE. Esta es la primera vez  que se usa este término, es necesario aclarar a que se refiere para nuevas familias.</w:t>
      </w:r>
    </w:p>
  </w:comment>
  <w:comment w:id="405" w:author="Secretaria Juridico" w:date="2016-03-18T10:22:00Z" w:initials="SJ">
    <w:p w14:paraId="528E7160" w14:textId="36AD7264" w:rsidR="0026526C" w:rsidRDefault="0026526C">
      <w:pPr>
        <w:pStyle w:val="CommentText"/>
      </w:pPr>
      <w:r>
        <w:rPr>
          <w:rStyle w:val="CommentReference"/>
        </w:rPr>
        <w:annotationRef/>
      </w:r>
      <w:r>
        <w:t>JE. Todo este párrafo esta repetido 7 párrafos atrás.</w:t>
      </w:r>
    </w:p>
  </w:comment>
  <w:comment w:id="411" w:author="Secretaria Juridico" w:date="2016-03-18T10:22:00Z" w:initials="SJ">
    <w:p w14:paraId="64831B89" w14:textId="33BEB834" w:rsidR="0026526C" w:rsidRDefault="0026526C">
      <w:pPr>
        <w:pStyle w:val="CommentText"/>
      </w:pPr>
      <w:r>
        <w:rPr>
          <w:rStyle w:val="CommentReference"/>
        </w:rPr>
        <w:annotationRef/>
      </w:r>
      <w:r>
        <w:t>JE - CCB</w:t>
      </w:r>
    </w:p>
  </w:comment>
  <w:comment w:id="412" w:author="Secretaria Juridico" w:date="2016-03-18T12:46:00Z" w:initials="SJ">
    <w:p w14:paraId="1DB175CA" w14:textId="602A91C9" w:rsidR="0026526C" w:rsidRDefault="0026526C">
      <w:pPr>
        <w:pStyle w:val="CommentText"/>
      </w:pPr>
      <w:r>
        <w:rPr>
          <w:rStyle w:val="CommentReference"/>
        </w:rPr>
        <w:annotationRef/>
      </w:r>
      <w:r>
        <w:t>JE. Este párrafo se está repitiendo por tercera vez.</w:t>
      </w:r>
    </w:p>
  </w:comment>
  <w:comment w:id="417" w:author="Secretaria Juridico" w:date="2016-03-07T15:17:00Z" w:initials="SJ">
    <w:p w14:paraId="783F9E12" w14:textId="05D9BA42" w:rsidR="0026526C" w:rsidRPr="003310D4" w:rsidRDefault="0026526C">
      <w:pPr>
        <w:pStyle w:val="CommentText"/>
      </w:pPr>
      <w:r>
        <w:rPr>
          <w:rStyle w:val="CommentReference"/>
        </w:rPr>
        <w:annotationRef/>
      </w:r>
      <w:r w:rsidRPr="003310D4">
        <w:t>EC</w:t>
      </w:r>
    </w:p>
  </w:comment>
  <w:comment w:id="427" w:author="Secretaria Juridico" w:date="2016-03-07T15:17:00Z" w:initials="SJ">
    <w:p w14:paraId="14CAC878" w14:textId="5013B27D" w:rsidR="0026526C" w:rsidRPr="003310D4" w:rsidRDefault="0026526C">
      <w:pPr>
        <w:pStyle w:val="CommentText"/>
      </w:pPr>
      <w:r>
        <w:rPr>
          <w:rStyle w:val="CommentReference"/>
        </w:rPr>
        <w:annotationRef/>
      </w:r>
      <w:r w:rsidRPr="003310D4">
        <w:t>EC</w:t>
      </w:r>
      <w:r>
        <w:t xml:space="preserve"> – se elimina infants. Nursery se manejará como PK</w:t>
      </w:r>
    </w:p>
  </w:comment>
  <w:comment w:id="438" w:author="Secretaria Juridico" w:date="2016-03-18T10:26:00Z" w:initials="SJ">
    <w:p w14:paraId="291726DC" w14:textId="6D2B2482" w:rsidR="0026526C" w:rsidRDefault="0026526C">
      <w:pPr>
        <w:pStyle w:val="CommentText"/>
      </w:pPr>
      <w:r>
        <w:rPr>
          <w:rStyle w:val="CommentReference"/>
        </w:rPr>
        <w:annotationRef/>
      </w:r>
      <w:r>
        <w:t>JE.</w:t>
      </w:r>
      <w:r w:rsidRPr="00B56E16">
        <w:t xml:space="preserve"> </w:t>
      </w:r>
      <w:r>
        <w:t>NO sé porque se especifica en este lugar algo que ya se había manifestado a nivel de todas la instalaciones del colegio?</w:t>
      </w:r>
    </w:p>
  </w:comment>
  <w:comment w:id="441" w:author="Secretaria Juridico" w:date="2016-03-18T10:28:00Z" w:initials="SJ">
    <w:p w14:paraId="58E3E3EB" w14:textId="17D6DCCD" w:rsidR="0026526C" w:rsidRDefault="0026526C">
      <w:pPr>
        <w:pStyle w:val="CommentText"/>
      </w:pPr>
      <w:r>
        <w:rPr>
          <w:rStyle w:val="CommentReference"/>
        </w:rPr>
        <w:annotationRef/>
      </w:r>
      <w:r>
        <w:t>JE.</w:t>
      </w:r>
      <w:r w:rsidRPr="00B56E16">
        <w:t xml:space="preserve"> </w:t>
      </w:r>
      <w:r>
        <w:t>Decir en que página esta.</w:t>
      </w:r>
    </w:p>
  </w:comment>
  <w:comment w:id="443" w:author="Portatil CCB" w:date="2016-03-07T15:17:00Z" w:initials="PC">
    <w:p w14:paraId="6D415F68" w14:textId="1B3B276C" w:rsidR="0026526C" w:rsidRPr="00BD7554" w:rsidRDefault="0026526C" w:rsidP="00BD7554">
      <w:pPr>
        <w:pStyle w:val="NoSpacing"/>
        <w:jc w:val="both"/>
        <w:rPr>
          <w:rFonts w:cs="Miriam"/>
        </w:rPr>
      </w:pPr>
      <w:r>
        <w:rPr>
          <w:rStyle w:val="CommentReference"/>
        </w:rPr>
        <w:annotationRef/>
      </w:r>
      <w:r>
        <w:rPr>
          <w:rFonts w:cs="Miriam"/>
        </w:rPr>
        <w:t>Sugerimos que no haya música en los buses del colegio.- EC</w:t>
      </w:r>
    </w:p>
  </w:comment>
  <w:comment w:id="446" w:author="Secretaria Juridico" w:date="2016-03-07T15:17:00Z" w:initials="SJ">
    <w:p w14:paraId="5371E912" w14:textId="3681836C" w:rsidR="0026526C" w:rsidRPr="003310D4" w:rsidRDefault="0026526C">
      <w:pPr>
        <w:pStyle w:val="CommentText"/>
      </w:pPr>
      <w:r>
        <w:rPr>
          <w:rStyle w:val="CommentReference"/>
        </w:rPr>
        <w:annotationRef/>
      </w:r>
      <w:r w:rsidRPr="003310D4">
        <w:t>EC</w:t>
      </w:r>
    </w:p>
  </w:comment>
  <w:comment w:id="449" w:author="Secretaria Juridico" w:date="2016-03-07T15:17:00Z" w:initials="SJ">
    <w:p w14:paraId="219B85A0" w14:textId="74A072A9" w:rsidR="0026526C" w:rsidRPr="003310D4" w:rsidRDefault="0026526C">
      <w:pPr>
        <w:pStyle w:val="CommentText"/>
      </w:pPr>
      <w:r>
        <w:rPr>
          <w:rStyle w:val="CommentReference"/>
        </w:rPr>
        <w:annotationRef/>
      </w:r>
      <w:r w:rsidRPr="003310D4">
        <w:t>EC</w:t>
      </w:r>
      <w:r>
        <w:t>- antes decía hasta el respectivo bus</w:t>
      </w:r>
    </w:p>
  </w:comment>
  <w:comment w:id="461" w:author="Secretaria Juridico" w:date="2016-03-07T15:17:00Z" w:initials="SJ">
    <w:p w14:paraId="5AB49C65" w14:textId="0EE4D8A0" w:rsidR="0026526C" w:rsidRPr="003310D4" w:rsidRDefault="0026526C">
      <w:pPr>
        <w:pStyle w:val="CommentText"/>
      </w:pPr>
      <w:r>
        <w:rPr>
          <w:rStyle w:val="CommentReference"/>
        </w:rPr>
        <w:annotationRef/>
      </w:r>
      <w:r w:rsidRPr="003310D4">
        <w:t>EC</w:t>
      </w:r>
    </w:p>
  </w:comment>
  <w:comment w:id="463" w:author="Secretaria Juridico" w:date="2016-03-18T10:32:00Z" w:initials="SJ">
    <w:p w14:paraId="6B283238" w14:textId="2CEE5F73" w:rsidR="0026526C" w:rsidRDefault="0026526C">
      <w:pPr>
        <w:pStyle w:val="CommentText"/>
      </w:pPr>
      <w:r>
        <w:rPr>
          <w:rStyle w:val="CommentReference"/>
        </w:rPr>
        <w:annotationRef/>
      </w:r>
      <w:r>
        <w:t>JE. Esta información esta repetida en el último párrafo del punto anterior.</w:t>
      </w:r>
    </w:p>
  </w:comment>
  <w:comment w:id="465" w:author="Secretaria Juridico" w:date="2016-03-07T15:17:00Z" w:initials="SJ">
    <w:p w14:paraId="7C572393" w14:textId="4A5BAB50" w:rsidR="0026526C" w:rsidRPr="003310D4" w:rsidRDefault="0026526C">
      <w:pPr>
        <w:pStyle w:val="CommentText"/>
      </w:pPr>
      <w:r>
        <w:rPr>
          <w:rStyle w:val="CommentReference"/>
        </w:rPr>
        <w:annotationRef/>
      </w:r>
      <w:r>
        <w:t>EC</w:t>
      </w:r>
    </w:p>
  </w:comment>
  <w:comment w:id="464" w:author="Secretaria Juridico" w:date="2016-03-18T12:46:00Z" w:initials="SJ">
    <w:p w14:paraId="4FD0806A" w14:textId="5C27B870" w:rsidR="0026526C" w:rsidRPr="00B56E16" w:rsidRDefault="0026526C" w:rsidP="00B56E16">
      <w:pPr>
        <w:pStyle w:val="NoSpacing"/>
        <w:jc w:val="both"/>
        <w:rPr>
          <w:rFonts w:cs="Miriam"/>
          <w:b/>
        </w:rPr>
      </w:pPr>
      <w:r>
        <w:rPr>
          <w:rStyle w:val="CommentReference"/>
        </w:rPr>
        <w:annotationRef/>
      </w:r>
      <w:r>
        <w:t xml:space="preserve">JE. Esto de la ubicación de las sillas también esta repetido en el 8 párrafo de </w:t>
      </w:r>
      <w:r>
        <w:rPr>
          <w:rFonts w:cs="Miriam"/>
          <w:b/>
        </w:rPr>
        <w:t>3.15.2 Conducta en los Buses</w:t>
      </w:r>
    </w:p>
  </w:comment>
  <w:comment w:id="470" w:author="Secretaria Juridico" w:date="2016-03-18T10:43:00Z" w:initials="SJ">
    <w:p w14:paraId="2E77E56B" w14:textId="7E8CAF7F" w:rsidR="0026526C" w:rsidRPr="00193AAE" w:rsidRDefault="0026526C" w:rsidP="00193AAE">
      <w:pPr>
        <w:pStyle w:val="NoSpacing"/>
        <w:jc w:val="both"/>
        <w:rPr>
          <w:rFonts w:cs="Miriam"/>
          <w:b/>
        </w:rPr>
      </w:pPr>
      <w:r>
        <w:rPr>
          <w:rStyle w:val="CommentReference"/>
        </w:rPr>
        <w:annotationRef/>
      </w:r>
      <w:r>
        <w:t xml:space="preserve">JE. Se repite en el cuarto renglón de </w:t>
      </w:r>
      <w:r>
        <w:rPr>
          <w:rFonts w:cs="Miriam"/>
          <w:b/>
        </w:rPr>
        <w:t>_3.15.1 SERVICIO DE BUS</w:t>
      </w:r>
    </w:p>
  </w:comment>
  <w:comment w:id="474" w:author="Diana Velazquez" w:date="2016-03-10T15:51:00Z" w:initials="DV">
    <w:p w14:paraId="39C807E3" w14:textId="64D05D29" w:rsidR="0026526C" w:rsidRDefault="0026526C">
      <w:pPr>
        <w:pStyle w:val="CommentText"/>
      </w:pPr>
      <w:r>
        <w:rPr>
          <w:rStyle w:val="CommentReference"/>
        </w:rPr>
        <w:annotationRef/>
      </w:r>
      <w:r>
        <w:t xml:space="preserve">Bach – nota:  antes decía Ningún </w:t>
      </w:r>
    </w:p>
  </w:comment>
  <w:comment w:id="477" w:author="Secretaria Juridico" w:date="2016-03-07T15:17:00Z" w:initials="SJ">
    <w:p w14:paraId="1760FF3A" w14:textId="20733173" w:rsidR="0026526C" w:rsidRDefault="0026526C">
      <w:pPr>
        <w:pStyle w:val="CommentText"/>
      </w:pPr>
      <w:r>
        <w:rPr>
          <w:rStyle w:val="CommentReference"/>
        </w:rPr>
        <w:annotationRef/>
      </w:r>
      <w:r>
        <w:t>PEBach:  Si se confirma la opción del parqueadero adicional deberá modificarse</w:t>
      </w:r>
    </w:p>
  </w:comment>
  <w:comment w:id="484" w:author="Secretaria Juridico" w:date="2016-03-07T15:17:00Z" w:initials="SJ">
    <w:p w14:paraId="62D8FB60" w14:textId="6D4D7102" w:rsidR="0026526C" w:rsidRPr="00D35E84" w:rsidRDefault="0026526C">
      <w:pPr>
        <w:pStyle w:val="CommentText"/>
      </w:pPr>
      <w:r>
        <w:rPr>
          <w:rStyle w:val="CommentReference"/>
        </w:rPr>
        <w:annotationRef/>
      </w:r>
      <w:r w:rsidRPr="00D35E84">
        <w:t>PEBach</w:t>
      </w:r>
      <w:r w:rsidR="00C01332">
        <w:t xml:space="preserve"> – Consejo directivo</w:t>
      </w:r>
    </w:p>
  </w:comment>
  <w:comment w:id="491" w:author="Secretaria Juridico" w:date="2016-03-07T15:17:00Z" w:initials="SJ">
    <w:p w14:paraId="7E1D0F23" w14:textId="52799B75" w:rsidR="0026526C" w:rsidRPr="0028337D" w:rsidRDefault="0026526C">
      <w:pPr>
        <w:pStyle w:val="CommentText"/>
      </w:pPr>
      <w:r>
        <w:rPr>
          <w:rStyle w:val="CommentReference"/>
        </w:rPr>
        <w:annotationRef/>
      </w:r>
      <w:r w:rsidRPr="0028337D">
        <w:t>C Directivo</w:t>
      </w:r>
    </w:p>
  </w:comment>
  <w:comment w:id="499" w:author="Secretaria Juridico" w:date="2016-03-18T10:48:00Z" w:initials="SJ">
    <w:p w14:paraId="7248313E" w14:textId="7AA3718C" w:rsidR="0026526C" w:rsidRDefault="0026526C">
      <w:pPr>
        <w:pStyle w:val="CommentText"/>
      </w:pPr>
      <w:r>
        <w:rPr>
          <w:rStyle w:val="CommentReference"/>
        </w:rPr>
        <w:annotationRef/>
      </w:r>
      <w:r>
        <w:t>JE. Donde esta este formato?</w:t>
      </w:r>
    </w:p>
  </w:comment>
  <w:comment w:id="500" w:author="Secretaria Juridico" w:date="2016-03-07T15:17:00Z" w:initials="SJ">
    <w:p w14:paraId="28ED99F3" w14:textId="7C8BE85B" w:rsidR="0026526C" w:rsidRPr="0028337D" w:rsidRDefault="0026526C">
      <w:pPr>
        <w:pStyle w:val="CommentText"/>
      </w:pPr>
      <w:r>
        <w:rPr>
          <w:rStyle w:val="CommentReference"/>
        </w:rPr>
        <w:annotationRef/>
      </w:r>
      <w:r w:rsidRPr="0028337D">
        <w:t>EC</w:t>
      </w:r>
    </w:p>
  </w:comment>
  <w:comment w:id="514" w:author="Diana Velazquez" w:date="2016-03-10T16:01:00Z" w:initials="DV">
    <w:p w14:paraId="4E5A3EB9" w14:textId="03D5E4A3" w:rsidR="0026526C" w:rsidRDefault="0026526C">
      <w:pPr>
        <w:pStyle w:val="CommentText"/>
      </w:pPr>
      <w:r>
        <w:rPr>
          <w:rStyle w:val="CommentReference"/>
        </w:rPr>
        <w:annotationRef/>
      </w:r>
      <w:r w:rsidR="00D84459" w:rsidRPr="00D84459">
        <w:t xml:space="preserve"> </w:t>
      </w:r>
      <w:r w:rsidR="00D84459">
        <w:t xml:space="preserve">Sugiero que </w:t>
      </w:r>
      <w:r w:rsidRPr="0028337D">
        <w:t>Los niños d</w:t>
      </w:r>
      <w:r w:rsidR="00D84459">
        <w:t xml:space="preserve">e EC en Extracurriculares salgan </w:t>
      </w:r>
      <w:r w:rsidRPr="0028337D">
        <w:t>p</w:t>
      </w:r>
      <w:r w:rsidR="00D84459">
        <w:t xml:space="preserve">or su Puerta, o </w:t>
      </w:r>
      <w:r>
        <w:t>sea lo mismo en los 2 horarios.</w:t>
      </w:r>
    </w:p>
  </w:comment>
  <w:comment w:id="525" w:author="Secretaria Juridico" w:date="2016-03-07T15:17:00Z" w:initials="SJ">
    <w:p w14:paraId="1E5DE6D8" w14:textId="57F934B3" w:rsidR="0026526C" w:rsidRPr="0028337D" w:rsidRDefault="0026526C">
      <w:pPr>
        <w:pStyle w:val="CommentText"/>
      </w:pPr>
      <w:r>
        <w:rPr>
          <w:rStyle w:val="CommentReference"/>
        </w:rPr>
        <w:annotationRef/>
      </w:r>
      <w:r w:rsidRPr="0028337D">
        <w:t xml:space="preserve">EC- </w:t>
      </w:r>
    </w:p>
  </w:comment>
  <w:comment w:id="581" w:author="Secretaria Juridico" w:date="2016-03-07T15:17:00Z" w:initials="SJ">
    <w:p w14:paraId="1771AFF3" w14:textId="2E0F6A6D" w:rsidR="0026526C" w:rsidRPr="002A6AF1" w:rsidRDefault="0026526C">
      <w:pPr>
        <w:pStyle w:val="CommentText"/>
      </w:pPr>
      <w:r>
        <w:rPr>
          <w:rStyle w:val="CommentReference"/>
        </w:rPr>
        <w:annotationRef/>
      </w:r>
      <w:r w:rsidRPr="002A6AF1">
        <w:t>EC</w:t>
      </w:r>
    </w:p>
  </w:comment>
  <w:comment w:id="588" w:author="Secretaria Juridico" w:date="2016-03-18T10:51:00Z" w:initials="SJ">
    <w:p w14:paraId="432299BD" w14:textId="3A0C6E17" w:rsidR="0026526C" w:rsidRDefault="0026526C">
      <w:pPr>
        <w:pStyle w:val="CommentText"/>
      </w:pPr>
      <w:r>
        <w:rPr>
          <w:rStyle w:val="CommentReference"/>
        </w:rPr>
        <w:annotationRef/>
      </w:r>
      <w:r>
        <w:t>JE. Este punto debería ser el 3.19 que va después del tema de extracurriculares y escuela de deportes para seguir con el mismo tema…</w:t>
      </w:r>
    </w:p>
  </w:comment>
  <w:comment w:id="589" w:author="Secretaria Juridico" w:date="2016-03-07T15:17:00Z" w:initials="SJ">
    <w:p w14:paraId="20729292" w14:textId="17F81613" w:rsidR="0026526C" w:rsidRPr="002A6AF1" w:rsidRDefault="0026526C">
      <w:pPr>
        <w:pStyle w:val="CommentText"/>
      </w:pPr>
      <w:r>
        <w:rPr>
          <w:rStyle w:val="CommentReference"/>
        </w:rPr>
        <w:annotationRef/>
      </w:r>
      <w:r w:rsidRPr="002A6AF1">
        <w:t>EC- cambio de redacción.</w:t>
      </w:r>
    </w:p>
  </w:comment>
  <w:comment w:id="608" w:author="Secretaria Juridico" w:date="2016-03-18T10:52:00Z" w:initials="SJ">
    <w:p w14:paraId="5DC2AC9F" w14:textId="5CD53656" w:rsidR="0026526C" w:rsidRDefault="0026526C">
      <w:pPr>
        <w:pStyle w:val="CommentText"/>
      </w:pPr>
      <w:r>
        <w:rPr>
          <w:rStyle w:val="CommentReference"/>
        </w:rPr>
        <w:annotationRef/>
      </w:r>
      <w:r>
        <w:t>JE. Mencionar que es un esfuerzo colectivo…</w:t>
      </w:r>
    </w:p>
  </w:comment>
  <w:comment w:id="609" w:author="Secretaria Juridico" w:date="2016-03-18T10:53:00Z" w:initials="SJ">
    <w:p w14:paraId="5BD9C502" w14:textId="63025082" w:rsidR="0026526C" w:rsidRDefault="0026526C">
      <w:pPr>
        <w:pStyle w:val="CommentText"/>
      </w:pPr>
      <w:r>
        <w:rPr>
          <w:rStyle w:val="CommentReference"/>
        </w:rPr>
        <w:annotationRef/>
      </w:r>
      <w:r>
        <w:t>JE. Este párrafo es muy importante y difícilmente creo que los padres lleguen a leerlo, debería estar en la introducción…</w:t>
      </w:r>
    </w:p>
  </w:comment>
  <w:comment w:id="611" w:author="Secretaria Juridico" w:date="2016-03-07T15:17:00Z" w:initials="SJ">
    <w:p w14:paraId="43891F3F" w14:textId="56AC655E" w:rsidR="0026526C" w:rsidRPr="00E744F1" w:rsidRDefault="0026526C">
      <w:pPr>
        <w:pStyle w:val="CommentText"/>
      </w:pPr>
      <w:r>
        <w:rPr>
          <w:rStyle w:val="CommentReference"/>
        </w:rPr>
        <w:annotationRef/>
      </w:r>
      <w:r w:rsidRPr="00E744F1">
        <w:t>EC</w:t>
      </w:r>
      <w:r>
        <w:t xml:space="preserve"> – cambio el cargo</w:t>
      </w:r>
    </w:p>
  </w:comment>
  <w:comment w:id="659" w:author="Secretaria Juridico" w:date="2016-03-07T15:17:00Z" w:initials="SJ">
    <w:p w14:paraId="41486050" w14:textId="75B1F64F" w:rsidR="0026526C" w:rsidRPr="00D35E84" w:rsidRDefault="0026526C">
      <w:pPr>
        <w:pStyle w:val="CommentText"/>
      </w:pPr>
      <w:r>
        <w:rPr>
          <w:rStyle w:val="CommentReference"/>
        </w:rPr>
        <w:annotationRef/>
      </w:r>
      <w:r w:rsidRPr="00D35E84">
        <w:t>EC</w:t>
      </w:r>
    </w:p>
  </w:comment>
  <w:comment w:id="664" w:author="Secretaria Juridico" w:date="2016-03-07T15:17:00Z" w:initials="SJ">
    <w:p w14:paraId="47432790" w14:textId="45895673" w:rsidR="0026526C" w:rsidRPr="00D35E84" w:rsidRDefault="0026526C">
      <w:pPr>
        <w:pStyle w:val="CommentText"/>
      </w:pPr>
      <w:r>
        <w:rPr>
          <w:rStyle w:val="CommentReference"/>
        </w:rPr>
        <w:annotationRef/>
      </w:r>
      <w:r w:rsidRPr="00D35E84">
        <w:t>EC</w:t>
      </w:r>
      <w:r w:rsidR="00D84459">
        <w:t>- sugiere eliminar</w:t>
      </w:r>
    </w:p>
  </w:comment>
  <w:comment w:id="670" w:author="Secretaria Juridico" w:date="2016-03-07T15:17:00Z" w:initials="SJ">
    <w:p w14:paraId="4D6D61E9" w14:textId="7CF5E4E1" w:rsidR="0026526C" w:rsidRPr="006606BF" w:rsidRDefault="0026526C">
      <w:pPr>
        <w:pStyle w:val="CommentText"/>
      </w:pPr>
      <w:r>
        <w:rPr>
          <w:rStyle w:val="CommentReference"/>
        </w:rPr>
        <w:annotationRef/>
      </w:r>
      <w:r w:rsidRPr="006606BF">
        <w:t>EC</w:t>
      </w:r>
    </w:p>
  </w:comment>
  <w:comment w:id="672" w:author="Secretaria Juridico" w:date="2016-03-18T10:58:00Z" w:initials="SJ">
    <w:p w14:paraId="45289A29" w14:textId="580A584F" w:rsidR="0026526C" w:rsidRDefault="0026526C">
      <w:pPr>
        <w:pStyle w:val="CommentText"/>
      </w:pPr>
      <w:r>
        <w:rPr>
          <w:rStyle w:val="CommentReference"/>
        </w:rPr>
        <w:annotationRef/>
      </w:r>
      <w:r>
        <w:t>JE. Atrás habla de que en esta sección no se debe traer este tipo de implementos al colegio?</w:t>
      </w:r>
    </w:p>
  </w:comment>
  <w:comment w:id="674" w:author="Secretaria Juridico" w:date="2016-03-07T15:17:00Z" w:initials="SJ">
    <w:p w14:paraId="005A8A4C" w14:textId="1A022060" w:rsidR="0026526C" w:rsidRPr="006606BF" w:rsidRDefault="0026526C">
      <w:pPr>
        <w:pStyle w:val="CommentText"/>
      </w:pPr>
      <w:r>
        <w:rPr>
          <w:rStyle w:val="CommentReference"/>
        </w:rPr>
        <w:annotationRef/>
      </w:r>
      <w:r w:rsidRPr="006606BF">
        <w:t>EC</w:t>
      </w:r>
    </w:p>
  </w:comment>
  <w:comment w:id="677" w:author="Secretaria Juridico" w:date="2016-03-07T15:17:00Z" w:initials="SJ">
    <w:p w14:paraId="5EA0D31F" w14:textId="0169018F" w:rsidR="0026526C" w:rsidRPr="006606BF" w:rsidRDefault="0026526C">
      <w:pPr>
        <w:pStyle w:val="CommentText"/>
      </w:pPr>
      <w:r>
        <w:rPr>
          <w:rStyle w:val="CommentReference"/>
        </w:rPr>
        <w:annotationRef/>
      </w:r>
      <w:r w:rsidRPr="006606BF">
        <w:t>EC</w:t>
      </w:r>
    </w:p>
  </w:comment>
  <w:comment w:id="680" w:author="Secretaria Juridico" w:date="2016-03-07T15:17:00Z" w:initials="SJ">
    <w:p w14:paraId="346D6939" w14:textId="40C656FD" w:rsidR="0026526C" w:rsidRPr="006606BF" w:rsidRDefault="0026526C">
      <w:pPr>
        <w:pStyle w:val="CommentText"/>
      </w:pPr>
      <w:r>
        <w:rPr>
          <w:rStyle w:val="CommentReference"/>
        </w:rPr>
        <w:annotationRef/>
      </w:r>
      <w:r w:rsidRPr="006606BF">
        <w:t>EC</w:t>
      </w:r>
      <w:r w:rsidR="00D84459">
        <w:t>- cambio nombre en el cargo</w:t>
      </w:r>
    </w:p>
  </w:comment>
  <w:comment w:id="684" w:author="Secretaria Juridico" w:date="2016-03-07T15:17:00Z" w:initials="SJ">
    <w:p w14:paraId="13496E76" w14:textId="64BAF792" w:rsidR="0026526C" w:rsidRPr="006606BF" w:rsidRDefault="0026526C">
      <w:pPr>
        <w:pStyle w:val="CommentText"/>
      </w:pPr>
      <w:r>
        <w:rPr>
          <w:rStyle w:val="CommentReference"/>
        </w:rPr>
        <w:annotationRef/>
      </w:r>
      <w:r w:rsidRPr="006606BF">
        <w:t>EC</w:t>
      </w:r>
    </w:p>
  </w:comment>
  <w:comment w:id="688" w:author="Secretaria Juridico" w:date="2016-03-18T10:59:00Z" w:initials="SJ">
    <w:p w14:paraId="0B1F277A" w14:textId="0908AB60" w:rsidR="0026526C" w:rsidRPr="008C1BF2" w:rsidRDefault="0026526C" w:rsidP="008C1BF2">
      <w:pPr>
        <w:pStyle w:val="NoSpacing"/>
        <w:jc w:val="both"/>
        <w:rPr>
          <w:rFonts w:cs="Miriam"/>
        </w:rPr>
      </w:pPr>
      <w:r>
        <w:rPr>
          <w:rStyle w:val="CommentReference"/>
        </w:rPr>
        <w:annotationRef/>
      </w:r>
      <w:r>
        <w:t xml:space="preserve">JE. Esta es la cita puntual sobre celulares para EC : </w:t>
      </w:r>
      <w:r w:rsidRPr="00D13C95">
        <w:rPr>
          <w:rFonts w:cs="Miriam"/>
        </w:rPr>
        <w:t>Se prohíbe a los estudiantes de Early Childhood traer al Colegio teléfonos celulares, equipos electrónicos y juguetes, a menos que sean solicitados expresamente por sus maestros.</w:t>
      </w:r>
    </w:p>
  </w:comment>
  <w:comment w:id="699" w:author="Secretaria Juridico" w:date="2016-03-07T15:17:00Z" w:initials="SJ">
    <w:p w14:paraId="2DA346A7" w14:textId="2345038E" w:rsidR="0026526C" w:rsidRPr="00FD6A4A" w:rsidRDefault="0026526C">
      <w:pPr>
        <w:pStyle w:val="CommentText"/>
        <w:rPr>
          <w:lang w:val="en-US"/>
        </w:rPr>
      </w:pPr>
      <w:r>
        <w:rPr>
          <w:rStyle w:val="CommentReference"/>
        </w:rPr>
        <w:annotationRef/>
      </w:r>
      <w:r w:rsidRPr="00FD6A4A">
        <w:rPr>
          <w:lang w:val="en-US"/>
        </w:rPr>
        <w:t xml:space="preserve">Primaria </w:t>
      </w:r>
      <w:r w:rsidRPr="00FD6A4A">
        <w:rPr>
          <w:vanish/>
          <w:lang w:val="en-US"/>
        </w:rPr>
        <w:t>JEscobartener la debida autorizaompun municaci</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comment>
  <w:comment w:id="729" w:author="Secretaria Juridico" w:date="2016-03-07T15:17:00Z" w:initials="SJ">
    <w:p w14:paraId="758FB682" w14:textId="7A31B930" w:rsidR="0026526C" w:rsidRPr="003310D4" w:rsidRDefault="0026526C">
      <w:pPr>
        <w:pStyle w:val="CommentText"/>
        <w:rPr>
          <w:lang w:val="en-US"/>
        </w:rPr>
      </w:pPr>
      <w:r>
        <w:rPr>
          <w:rStyle w:val="CommentReference"/>
        </w:rPr>
        <w:annotationRef/>
      </w:r>
      <w:r w:rsidRPr="003310D4">
        <w:rPr>
          <w:lang w:val="en-US"/>
        </w:rPr>
        <w:t>PEBach</w:t>
      </w:r>
    </w:p>
  </w:comment>
  <w:comment w:id="766" w:author="Secretaria Juridico" w:date="2016-03-07T15:17:00Z" w:initials="SJ">
    <w:p w14:paraId="252CCD60" w14:textId="2FEC1F2B" w:rsidR="0026526C" w:rsidRPr="00E744F1" w:rsidRDefault="0026526C">
      <w:pPr>
        <w:pStyle w:val="CommentText"/>
        <w:rPr>
          <w:lang w:val="en-US"/>
        </w:rPr>
      </w:pPr>
      <w:r>
        <w:rPr>
          <w:rStyle w:val="CommentReference"/>
        </w:rPr>
        <w:annotationRef/>
      </w:r>
      <w:r w:rsidRPr="00E744F1">
        <w:rPr>
          <w:lang w:val="en-US"/>
        </w:rPr>
        <w:t>EC</w:t>
      </w:r>
    </w:p>
  </w:comment>
  <w:comment w:id="773" w:author="Secretaria Juridico" w:date="2016-03-07T15:17:00Z" w:initials="SJ">
    <w:p w14:paraId="107494AF" w14:textId="2763DA73" w:rsidR="0026526C" w:rsidRPr="00E744F1" w:rsidRDefault="0026526C">
      <w:pPr>
        <w:pStyle w:val="CommentText"/>
        <w:rPr>
          <w:lang w:val="en-US"/>
        </w:rPr>
      </w:pPr>
      <w:r>
        <w:rPr>
          <w:rStyle w:val="CommentReference"/>
        </w:rPr>
        <w:annotationRef/>
      </w:r>
      <w:r w:rsidRPr="00E744F1">
        <w:rPr>
          <w:lang w:val="en-US"/>
        </w:rPr>
        <w:t>EC</w:t>
      </w:r>
    </w:p>
  </w:comment>
  <w:comment w:id="781" w:author="Secretaria Juridico" w:date="2016-03-07T15:17:00Z" w:initials="SJ">
    <w:p w14:paraId="7C746EED" w14:textId="6BB78753" w:rsidR="0026526C" w:rsidRPr="003310D4" w:rsidRDefault="0026526C">
      <w:pPr>
        <w:pStyle w:val="CommentText"/>
        <w:rPr>
          <w:lang w:val="en-US"/>
        </w:rPr>
      </w:pPr>
      <w:r>
        <w:rPr>
          <w:rStyle w:val="CommentReference"/>
        </w:rPr>
        <w:annotationRef/>
      </w:r>
      <w:r w:rsidRPr="003310D4">
        <w:rPr>
          <w:lang w:val="en-US"/>
        </w:rPr>
        <w:t>PEBach</w:t>
      </w:r>
    </w:p>
  </w:comment>
  <w:comment w:id="787" w:author="Secretaria Juridico" w:date="2016-03-07T15:17:00Z" w:initials="SJ">
    <w:p w14:paraId="7ACF65D9" w14:textId="1FC2DFC8" w:rsidR="0026526C" w:rsidRPr="003310D4" w:rsidRDefault="0026526C">
      <w:pPr>
        <w:pStyle w:val="CommentText"/>
        <w:rPr>
          <w:lang w:val="en-US"/>
        </w:rPr>
      </w:pPr>
      <w:r>
        <w:rPr>
          <w:rStyle w:val="CommentReference"/>
        </w:rPr>
        <w:annotationRef/>
      </w:r>
      <w:r w:rsidRPr="003310D4">
        <w:rPr>
          <w:lang w:val="en-US"/>
        </w:rPr>
        <w:t>PEBach</w:t>
      </w:r>
    </w:p>
  </w:comment>
  <w:comment w:id="801" w:author="Secretaria Juridico" w:date="2016-03-07T15:17:00Z" w:initials="SJ">
    <w:p w14:paraId="3CC034BC" w14:textId="753E317A" w:rsidR="0026526C" w:rsidRPr="00E744F1" w:rsidRDefault="0026526C">
      <w:pPr>
        <w:pStyle w:val="CommentText"/>
        <w:rPr>
          <w:lang w:val="en-US"/>
        </w:rPr>
      </w:pPr>
      <w:r>
        <w:rPr>
          <w:rStyle w:val="CommentReference"/>
        </w:rPr>
        <w:annotationRef/>
      </w:r>
      <w:r w:rsidRPr="00E744F1">
        <w:rPr>
          <w:lang w:val="en-US"/>
        </w:rPr>
        <w:t>EC</w:t>
      </w:r>
    </w:p>
  </w:comment>
  <w:comment w:id="803" w:author="Secretaria Juridico" w:date="2016-03-07T15:17:00Z" w:initials="SJ">
    <w:p w14:paraId="6DFD1E96" w14:textId="56B06DEE" w:rsidR="0026526C" w:rsidRPr="00E744F1" w:rsidRDefault="0026526C">
      <w:pPr>
        <w:pStyle w:val="CommentText"/>
        <w:rPr>
          <w:lang w:val="en-US"/>
        </w:rPr>
      </w:pPr>
      <w:r>
        <w:rPr>
          <w:rStyle w:val="CommentReference"/>
        </w:rPr>
        <w:annotationRef/>
      </w:r>
      <w:r w:rsidRPr="00E744F1">
        <w:rPr>
          <w:lang w:val="en-US"/>
        </w:rPr>
        <w:t>EC</w:t>
      </w:r>
    </w:p>
  </w:comment>
  <w:comment w:id="813" w:author="Secretaria Juridico" w:date="2016-03-07T15:17:00Z" w:initials="SJ">
    <w:p w14:paraId="3514AC64" w14:textId="58F49B42" w:rsidR="0026526C" w:rsidRPr="00831CE9" w:rsidRDefault="0026526C">
      <w:pPr>
        <w:pStyle w:val="CommentText"/>
      </w:pPr>
      <w:r>
        <w:rPr>
          <w:rStyle w:val="CommentReference"/>
        </w:rPr>
        <w:annotationRef/>
      </w:r>
      <w:r w:rsidRPr="00831CE9">
        <w:t>EC</w:t>
      </w:r>
    </w:p>
  </w:comment>
  <w:comment w:id="824" w:author="Diana Velazquez" w:date="2016-03-28T16:17:00Z" w:initials="DV">
    <w:p w14:paraId="3CD303A4" w14:textId="596F3CA0" w:rsidR="00831CE9" w:rsidRDefault="00831CE9">
      <w:pPr>
        <w:pStyle w:val="CommentText"/>
      </w:pPr>
      <w:r>
        <w:rPr>
          <w:rStyle w:val="CommentReference"/>
        </w:rPr>
        <w:annotationRef/>
      </w:r>
      <w:r>
        <w:t>Notifica El Jefe o el Asistente?</w:t>
      </w:r>
    </w:p>
  </w:comment>
  <w:comment w:id="838" w:author="Secretaria Juridico" w:date="2016-03-07T15:17:00Z" w:initials="SJ">
    <w:p w14:paraId="743DF100" w14:textId="28ED11C7" w:rsidR="0026526C" w:rsidRPr="009F26E4" w:rsidRDefault="0026526C">
      <w:pPr>
        <w:pStyle w:val="CommentText"/>
        <w:rPr>
          <w:lang w:val="en-US"/>
        </w:rPr>
      </w:pPr>
      <w:r>
        <w:rPr>
          <w:rStyle w:val="CommentReference"/>
        </w:rPr>
        <w:annotationRef/>
      </w:r>
      <w:r w:rsidRPr="009F26E4">
        <w:rPr>
          <w:lang w:val="en-US"/>
        </w:rPr>
        <w:t>PEBach</w:t>
      </w:r>
    </w:p>
  </w:comment>
  <w:comment w:id="840" w:author="Secretaria Juridico" w:date="2016-03-07T15:17:00Z" w:initials="SJ">
    <w:p w14:paraId="187386CF" w14:textId="6E9BC546" w:rsidR="0026526C" w:rsidRPr="009F26E4" w:rsidRDefault="0026526C">
      <w:pPr>
        <w:pStyle w:val="CommentText"/>
        <w:rPr>
          <w:lang w:val="en-US"/>
        </w:rPr>
      </w:pPr>
      <w:r>
        <w:rPr>
          <w:rStyle w:val="CommentReference"/>
        </w:rPr>
        <w:annotationRef/>
      </w:r>
      <w:r w:rsidRPr="009F26E4">
        <w:rPr>
          <w:lang w:val="en-US"/>
        </w:rPr>
        <w:t>PEBach</w:t>
      </w:r>
    </w:p>
  </w:comment>
  <w:comment w:id="851" w:author="Secretaria Juridico" w:date="2016-03-07T15:17:00Z" w:initials="SJ">
    <w:p w14:paraId="35DC0153" w14:textId="281FC20D" w:rsidR="0026526C" w:rsidRPr="00E744F1" w:rsidRDefault="0026526C">
      <w:pPr>
        <w:pStyle w:val="CommentText"/>
        <w:rPr>
          <w:lang w:val="en-US"/>
        </w:rPr>
      </w:pPr>
      <w:r>
        <w:rPr>
          <w:rStyle w:val="CommentReference"/>
        </w:rPr>
        <w:annotationRef/>
      </w:r>
      <w:r w:rsidRPr="00E744F1">
        <w:rPr>
          <w:lang w:val="en-US"/>
        </w:rPr>
        <w:t>EC</w:t>
      </w:r>
    </w:p>
  </w:comment>
  <w:comment w:id="869" w:author="Secretaria Juridico" w:date="2016-03-07T15:17:00Z" w:initials="SJ">
    <w:p w14:paraId="72858133" w14:textId="3877DE11" w:rsidR="0026526C" w:rsidRPr="009F26E4" w:rsidRDefault="0026526C">
      <w:pPr>
        <w:pStyle w:val="CommentText"/>
        <w:rPr>
          <w:lang w:val="en-US"/>
        </w:rPr>
      </w:pPr>
      <w:r>
        <w:rPr>
          <w:rStyle w:val="CommentReference"/>
        </w:rPr>
        <w:annotationRef/>
      </w:r>
      <w:r w:rsidRPr="009F26E4">
        <w:rPr>
          <w:lang w:val="en-US"/>
        </w:rPr>
        <w:t>PEBach</w:t>
      </w:r>
    </w:p>
  </w:comment>
  <w:comment w:id="873" w:author="Secretaria Juridico" w:date="2016-03-07T15:17:00Z" w:initials="SJ">
    <w:p w14:paraId="698EFA8E" w14:textId="7FE98F7D" w:rsidR="0026526C" w:rsidRPr="009F26E4" w:rsidRDefault="0026526C">
      <w:pPr>
        <w:pStyle w:val="CommentText"/>
        <w:rPr>
          <w:lang w:val="en-US"/>
        </w:rPr>
      </w:pPr>
      <w:r>
        <w:rPr>
          <w:rStyle w:val="CommentReference"/>
        </w:rPr>
        <w:annotationRef/>
      </w:r>
      <w:r w:rsidRPr="009F26E4">
        <w:rPr>
          <w:lang w:val="en-US"/>
        </w:rPr>
        <w:t>PEBach</w:t>
      </w:r>
    </w:p>
  </w:comment>
  <w:comment w:id="877" w:author="Secretaria Juridico" w:date="2016-03-07T15:17:00Z" w:initials="SJ">
    <w:p w14:paraId="6564479C" w14:textId="76F20E67" w:rsidR="0026526C" w:rsidRPr="00E744F1" w:rsidRDefault="0026526C">
      <w:pPr>
        <w:pStyle w:val="CommentText"/>
        <w:rPr>
          <w:lang w:val="en-US"/>
        </w:rPr>
      </w:pPr>
      <w:r>
        <w:rPr>
          <w:rStyle w:val="CommentReference"/>
        </w:rPr>
        <w:annotationRef/>
      </w:r>
      <w:r w:rsidRPr="00E744F1">
        <w:rPr>
          <w:lang w:val="en-US"/>
        </w:rPr>
        <w:t>EC</w:t>
      </w:r>
    </w:p>
  </w:comment>
  <w:comment w:id="889" w:author="Secretaria Juridico" w:date="2016-03-07T15:17:00Z" w:initials="SJ">
    <w:p w14:paraId="7E0695A5" w14:textId="0C1BC5C8" w:rsidR="0026526C" w:rsidRPr="00D35E84" w:rsidRDefault="0026526C">
      <w:pPr>
        <w:pStyle w:val="CommentText"/>
        <w:rPr>
          <w:lang w:val="en-US"/>
        </w:rPr>
      </w:pPr>
      <w:r>
        <w:rPr>
          <w:rStyle w:val="CommentReference"/>
        </w:rPr>
        <w:annotationRef/>
      </w:r>
      <w:r w:rsidRPr="00D35E84">
        <w:rPr>
          <w:lang w:val="en-US"/>
        </w:rPr>
        <w:t>PEBach</w:t>
      </w:r>
    </w:p>
  </w:comment>
  <w:comment w:id="904" w:author="Secretaria Juridico" w:date="2016-03-07T15:17:00Z" w:initials="SJ">
    <w:p w14:paraId="25BCC9C0" w14:textId="624BDBAA" w:rsidR="0026526C" w:rsidRPr="00FA4D5F" w:rsidRDefault="0026526C">
      <w:pPr>
        <w:pStyle w:val="CommentText"/>
      </w:pPr>
      <w:r>
        <w:rPr>
          <w:rStyle w:val="CommentReference"/>
        </w:rPr>
        <w:annotationRef/>
      </w:r>
      <w:r>
        <w:t xml:space="preserve">PEBach: </w:t>
      </w:r>
      <w:r w:rsidRPr="00FA4D5F">
        <w:t>Se sugiere que la no renovación de matrícula se dé por tres años.</w:t>
      </w:r>
    </w:p>
  </w:comment>
  <w:comment w:id="905" w:author="Secretaria Juridico" w:date="2016-03-07T15:17:00Z" w:initials="SJ">
    <w:p w14:paraId="3F1F7F40" w14:textId="5A8070BF" w:rsidR="0026526C" w:rsidRPr="00FD6A4A" w:rsidRDefault="0026526C">
      <w:pPr>
        <w:pStyle w:val="CommentText"/>
      </w:pPr>
      <w:r>
        <w:rPr>
          <w:rStyle w:val="CommentReference"/>
        </w:rPr>
        <w:annotationRef/>
      </w:r>
      <w:r w:rsidRPr="00FD6A4A">
        <w:t>EC</w:t>
      </w:r>
    </w:p>
  </w:comment>
  <w:comment w:id="909" w:author="Secretaria Juridico" w:date="2016-03-07T15:17:00Z" w:initials="SJ">
    <w:p w14:paraId="44FBFD75" w14:textId="6E2A0273" w:rsidR="0026526C" w:rsidRPr="00FD6A4A" w:rsidRDefault="0026526C">
      <w:pPr>
        <w:pStyle w:val="CommentText"/>
      </w:pPr>
      <w:r>
        <w:rPr>
          <w:rStyle w:val="CommentReference"/>
        </w:rPr>
        <w:annotationRef/>
      </w:r>
      <w:r w:rsidRPr="00FD6A4A">
        <w:t>EC</w:t>
      </w:r>
    </w:p>
  </w:comment>
  <w:comment w:id="912" w:author="Secretaria Juridico" w:date="2016-03-07T15:17:00Z" w:initials="SJ">
    <w:p w14:paraId="0C724241" w14:textId="280AE4E5" w:rsidR="0026526C" w:rsidRPr="00FD6A4A" w:rsidRDefault="0026526C">
      <w:pPr>
        <w:pStyle w:val="CommentText"/>
      </w:pPr>
      <w:r>
        <w:rPr>
          <w:rStyle w:val="CommentReference"/>
        </w:rPr>
        <w:annotationRef/>
      </w:r>
      <w:r w:rsidRPr="00FD6A4A">
        <w:t>EC</w:t>
      </w:r>
    </w:p>
  </w:comment>
  <w:comment w:id="918" w:author="Secretaria Juridico" w:date="2016-03-18T11:01:00Z" w:initials="SJ">
    <w:p w14:paraId="2CA34457" w14:textId="38B2B6B0" w:rsidR="0026526C" w:rsidRDefault="0026526C">
      <w:pPr>
        <w:pStyle w:val="CommentText"/>
      </w:pPr>
      <w:r>
        <w:rPr>
          <w:rStyle w:val="CommentReference"/>
        </w:rPr>
        <w:annotationRef/>
      </w:r>
      <w:r>
        <w:t>JE. Esta repetido un punto atrás la única diferencia es que menciona que la decisión final la tiene el rector…</w:t>
      </w:r>
    </w:p>
  </w:comment>
  <w:comment w:id="919" w:author="Secretaria Juridico" w:date="2016-03-07T15:17:00Z" w:initials="SJ">
    <w:p w14:paraId="5CACE27F" w14:textId="3900523F" w:rsidR="0026526C" w:rsidRPr="00FD6A4A" w:rsidRDefault="0026526C">
      <w:pPr>
        <w:pStyle w:val="CommentText"/>
      </w:pPr>
      <w:r>
        <w:rPr>
          <w:rStyle w:val="CommentReference"/>
        </w:rPr>
        <w:annotationRef/>
      </w:r>
      <w:r w:rsidRPr="00FD6A4A">
        <w:t>EC</w:t>
      </w:r>
    </w:p>
  </w:comment>
  <w:comment w:id="921" w:author="Secretaria Juridico" w:date="2016-03-07T15:17:00Z" w:initials="SJ">
    <w:p w14:paraId="4D298E1C" w14:textId="2D889E3F" w:rsidR="0026526C" w:rsidRPr="00FD6A4A" w:rsidRDefault="0026526C">
      <w:pPr>
        <w:pStyle w:val="CommentText"/>
      </w:pPr>
      <w:r>
        <w:rPr>
          <w:rStyle w:val="CommentReference"/>
        </w:rPr>
        <w:annotationRef/>
      </w:r>
      <w:r w:rsidRPr="00FD6A4A">
        <w:t>PEBach</w:t>
      </w:r>
    </w:p>
  </w:comment>
  <w:comment w:id="929" w:author="Secretaria Juridico" w:date="2016-03-07T15:17:00Z" w:initials="SJ">
    <w:p w14:paraId="04C60EE6" w14:textId="67B40732" w:rsidR="0026526C" w:rsidRDefault="0026526C">
      <w:pPr>
        <w:pStyle w:val="CommentText"/>
      </w:pPr>
      <w:r>
        <w:rPr>
          <w:rStyle w:val="CommentReference"/>
        </w:rPr>
        <w:annotationRef/>
      </w:r>
      <w:r w:rsidRPr="00FD6A4A">
        <w:t>PEBach</w:t>
      </w:r>
    </w:p>
    <w:p w14:paraId="3944FE46" w14:textId="4B5AC9C6" w:rsidR="00521E0E" w:rsidRDefault="00521E0E">
      <w:pPr>
        <w:pStyle w:val="CommentText"/>
      </w:pPr>
      <w:r>
        <w:t>Decreto 1860/ Art. 24</w:t>
      </w:r>
    </w:p>
    <w:p w14:paraId="26DB9122" w14:textId="6D575B69" w:rsidR="00521E0E" w:rsidRPr="00FD6A4A" w:rsidRDefault="00521E0E">
      <w:pPr>
        <w:pStyle w:val="CommentText"/>
      </w:pPr>
      <w:r>
        <w:rPr>
          <w:rFonts w:ascii="Arial" w:hAnsi="Arial" w:cs="Arial"/>
          <w:color w:val="0000FF"/>
          <w:sz w:val="27"/>
          <w:szCs w:val="27"/>
          <w:shd w:val="clear" w:color="auto" w:fill="C0C0C0"/>
        </w:rPr>
        <w:t>El Consejo Académico está integrado por el rector quien lo preside, los directivos docentes y un docente por cada área definida en el plan de estudios</w:t>
      </w:r>
    </w:p>
  </w:comment>
  <w:comment w:id="944" w:author="Secretaria Juridico" w:date="2016-03-07T16:05:00Z" w:initials="SJ">
    <w:p w14:paraId="42015B1C" w14:textId="5C802A85" w:rsidR="0026526C" w:rsidRDefault="0026526C">
      <w:pPr>
        <w:pStyle w:val="CommentText"/>
      </w:pPr>
      <w:r>
        <w:rPr>
          <w:rStyle w:val="CommentReference"/>
        </w:rPr>
        <w:annotationRef/>
      </w:r>
      <w:r w:rsidR="005116AB">
        <w:t xml:space="preserve">Bach. </w:t>
      </w:r>
      <w:r>
        <w:t>No incluir la exigencia de haber sido miembro del Consejo Estu.diantil para el cargo de personero.</w:t>
      </w:r>
    </w:p>
  </w:comment>
  <w:comment w:id="946" w:author="Secretaria Juridico" w:date="2016-03-07T15:17:00Z" w:initials="SJ">
    <w:p w14:paraId="26ACC1D4" w14:textId="7D2EDDCF" w:rsidR="0026526C" w:rsidRPr="00FD6A4A" w:rsidRDefault="0026526C">
      <w:pPr>
        <w:pStyle w:val="CommentText"/>
      </w:pPr>
      <w:r>
        <w:rPr>
          <w:rStyle w:val="CommentReference"/>
        </w:rPr>
        <w:annotationRef/>
      </w:r>
      <w:r w:rsidRPr="00FD6A4A">
        <w:t>PEBach</w:t>
      </w:r>
    </w:p>
  </w:comment>
  <w:comment w:id="953" w:author="Secretaria Juridico" w:date="2016-03-18T11:03:00Z" w:initials="SJ">
    <w:p w14:paraId="0A4FD64E" w14:textId="5973DEF7" w:rsidR="0026526C" w:rsidRDefault="0026526C">
      <w:pPr>
        <w:pStyle w:val="CommentText"/>
      </w:pPr>
      <w:r>
        <w:rPr>
          <w:rStyle w:val="CommentReference"/>
        </w:rPr>
        <w:annotationRef/>
      </w:r>
      <w:r>
        <w:t>JE. No menciona como son elegidos…</w:t>
      </w:r>
    </w:p>
  </w:comment>
  <w:comment w:id="955" w:author="Secretaria Juridico" w:date="2016-03-18T11:03:00Z" w:initials="SJ">
    <w:p w14:paraId="4E8B2295" w14:textId="631F26B9" w:rsidR="0026526C" w:rsidRDefault="0026526C">
      <w:pPr>
        <w:pStyle w:val="CommentText"/>
      </w:pPr>
      <w:r>
        <w:rPr>
          <w:rStyle w:val="CommentReference"/>
        </w:rPr>
        <w:annotationRef/>
      </w:r>
      <w:r>
        <w:t>JE. Falta mencionar en que momento en el tiempo son elegidos.</w:t>
      </w:r>
    </w:p>
  </w:comment>
  <w:comment w:id="956" w:author="Secretaria Juridico" w:date="2016-03-18T11:10:00Z" w:initials="SJ">
    <w:p w14:paraId="6BEEACF0" w14:textId="183FBEE2" w:rsidR="0026526C" w:rsidRDefault="0026526C">
      <w:pPr>
        <w:pStyle w:val="CommentText"/>
      </w:pPr>
      <w:r>
        <w:rPr>
          <w:rStyle w:val="CommentReference"/>
        </w:rPr>
        <w:annotationRef/>
      </w:r>
      <w:r>
        <w:t xml:space="preserve">JE. Me parece perfecto este tipo de incentivos. Que los chicos traten de buscar recursos para su fiesta y excursión. No he leído nada más con respeto a esto. En años anteriores se les incentiva a que realicen actividades para ir juntando recursos para este fin? </w:t>
      </w:r>
    </w:p>
  </w:comment>
  <w:comment w:id="957" w:author="Secretaria Juridico" w:date="2016-03-07T15:17:00Z" w:initials="SJ">
    <w:p w14:paraId="01D76DDD" w14:textId="18784C42" w:rsidR="0026526C" w:rsidRPr="00FD6A4A" w:rsidRDefault="0026526C">
      <w:pPr>
        <w:pStyle w:val="CommentText"/>
      </w:pPr>
      <w:r>
        <w:rPr>
          <w:rStyle w:val="CommentReference"/>
        </w:rPr>
        <w:annotationRef/>
      </w:r>
      <w:r w:rsidRPr="00FD6A4A">
        <w:t>PEBach</w:t>
      </w:r>
    </w:p>
  </w:comment>
  <w:comment w:id="963" w:author="Secretaria Juridico" w:date="2016-03-07T15:17:00Z" w:initials="SJ">
    <w:p w14:paraId="1B6C5858" w14:textId="7ADB5814" w:rsidR="0026526C" w:rsidRPr="00FD6A4A" w:rsidRDefault="0026526C">
      <w:pPr>
        <w:pStyle w:val="CommentText"/>
      </w:pPr>
      <w:r>
        <w:rPr>
          <w:rStyle w:val="CommentReference"/>
        </w:rPr>
        <w:annotationRef/>
      </w:r>
      <w:r w:rsidRPr="00FD6A4A">
        <w:t>EC</w:t>
      </w:r>
    </w:p>
  </w:comment>
  <w:comment w:id="965" w:author="Secretaria Juridico" w:date="2016-03-18T11:11:00Z" w:initials="SJ">
    <w:p w14:paraId="66324311" w14:textId="79DB98EE" w:rsidR="0026526C" w:rsidRPr="006D5F0E" w:rsidRDefault="0026526C" w:rsidP="006D5F0E">
      <w:pPr>
        <w:pStyle w:val="NoSpacing"/>
        <w:jc w:val="both"/>
        <w:rPr>
          <w:rFonts w:cs="Miriam"/>
          <w:b/>
        </w:rPr>
      </w:pPr>
      <w:r>
        <w:rPr>
          <w:rStyle w:val="CommentReference"/>
        </w:rPr>
        <w:annotationRef/>
      </w:r>
      <w:r>
        <w:t xml:space="preserve">JE. En el punto </w:t>
      </w:r>
      <w:r w:rsidRPr="00E412C9">
        <w:rPr>
          <w:rFonts w:cs="Miriam"/>
          <w:b/>
        </w:rPr>
        <w:t>6.3 PERSONEROS</w:t>
      </w:r>
      <w:r>
        <w:rPr>
          <w:rFonts w:cs="Miriam"/>
          <w:b/>
        </w:rPr>
        <w:t xml:space="preserve"> numeral 3 hablan de personeros delegados, no está repetida esta info?</w:t>
      </w:r>
    </w:p>
  </w:comment>
  <w:comment w:id="967" w:author="Secretaria Juridico" w:date="2016-03-18T11:22:00Z" w:initials="SJ">
    <w:p w14:paraId="59885290" w14:textId="03787343" w:rsidR="0026526C" w:rsidRDefault="0026526C">
      <w:pPr>
        <w:pStyle w:val="CommentText"/>
      </w:pPr>
      <w:r>
        <w:rPr>
          <w:rStyle w:val="CommentReference"/>
        </w:rPr>
        <w:annotationRef/>
      </w:r>
      <w:r>
        <w:rPr>
          <w:rStyle w:val="CommentReference"/>
        </w:rPr>
        <w:t xml:space="preserve">JE. </w:t>
      </w:r>
      <w:r>
        <w:t>Atrás no se explica este término a que corresponde, asumo que el personero de 10º que reemplaza eventualmente al Vice personero?</w:t>
      </w:r>
    </w:p>
  </w:comment>
  <w:comment w:id="968" w:author="Secretaria Juridico" w:date="2016-03-18T11:22:00Z" w:initials="SJ">
    <w:p w14:paraId="41430601" w14:textId="1303B9B7" w:rsidR="0026526C" w:rsidRDefault="0026526C">
      <w:pPr>
        <w:pStyle w:val="CommentText"/>
      </w:pPr>
      <w:r>
        <w:rPr>
          <w:rStyle w:val="CommentReference"/>
        </w:rPr>
        <w:annotationRef/>
      </w:r>
      <w:r>
        <w:t>JE. No se eligen en la primera reunión del año con el director de sección?</w:t>
      </w:r>
    </w:p>
  </w:comment>
  <w:comment w:id="969" w:author="Secretaria Juridico" w:date="2016-03-18T11:23:00Z" w:initials="SJ">
    <w:p w14:paraId="10F86525" w14:textId="51E86567" w:rsidR="0026526C" w:rsidRDefault="0026526C">
      <w:pPr>
        <w:pStyle w:val="CommentText"/>
      </w:pPr>
      <w:r>
        <w:rPr>
          <w:rStyle w:val="CommentReference"/>
        </w:rPr>
        <w:annotationRef/>
      </w:r>
      <w:r>
        <w:t>JE. No entiendo el punto anterior si aquí explica q es en la primera reunión?</w:t>
      </w:r>
    </w:p>
  </w:comment>
  <w:comment w:id="971" w:author="Secretaria Juridico" w:date="2016-03-07T15:17:00Z" w:initials="SJ">
    <w:p w14:paraId="4BCEFA04" w14:textId="1079ECA8" w:rsidR="0026526C" w:rsidRPr="00FF2D1E" w:rsidRDefault="0026526C">
      <w:pPr>
        <w:pStyle w:val="CommentText"/>
      </w:pPr>
      <w:r>
        <w:rPr>
          <w:rStyle w:val="CommentReference"/>
        </w:rPr>
        <w:annotationRef/>
      </w:r>
      <w:r w:rsidRPr="00FF2D1E">
        <w:t>EC – Se elimina infants</w:t>
      </w:r>
    </w:p>
  </w:comment>
  <w:comment w:id="980" w:author="Diana Velazquez" w:date="2016-03-28T16:35:00Z" w:initials="DV">
    <w:p w14:paraId="6E2DFA13" w14:textId="5908BEFC" w:rsidR="005116AB" w:rsidRDefault="005116AB">
      <w:pPr>
        <w:pStyle w:val="CommentText"/>
      </w:pPr>
      <w:r>
        <w:rPr>
          <w:rStyle w:val="CommentReference"/>
        </w:rPr>
        <w:annotationRef/>
      </w:r>
      <w:r>
        <w:t>Mónica Marriaga</w:t>
      </w:r>
    </w:p>
  </w:comment>
  <w:comment w:id="986" w:author="Diana Velazquez" w:date="2016-03-28T16:36:00Z" w:initials="DV">
    <w:p w14:paraId="59CEAF71" w14:textId="61EFAAE2" w:rsidR="005116AB" w:rsidRDefault="005116AB">
      <w:pPr>
        <w:pStyle w:val="CommentText"/>
      </w:pPr>
      <w:r>
        <w:rPr>
          <w:rStyle w:val="CommentReference"/>
        </w:rPr>
        <w:annotationRef/>
      </w:r>
      <w:r>
        <w:t>Mónica Marriaga</w:t>
      </w:r>
    </w:p>
  </w:comment>
  <w:comment w:id="993" w:author="Secretaria Juridico" w:date="2016-03-18T11:24:00Z" w:initials="SJ">
    <w:p w14:paraId="67C7DEC8" w14:textId="7230B28B" w:rsidR="0026526C" w:rsidRDefault="0026526C">
      <w:pPr>
        <w:pStyle w:val="CommentText"/>
      </w:pPr>
      <w:r>
        <w:rPr>
          <w:rStyle w:val="CommentReference"/>
        </w:rPr>
        <w:annotationRef/>
      </w:r>
      <w:r>
        <w:t>JE. Esta repetido, no sé si querían escribir estudiantes y directivos?</w:t>
      </w:r>
    </w:p>
  </w:comment>
  <w:comment w:id="997" w:author="Diana Velazquez" w:date="2016-03-28T16:37:00Z" w:initials="DV">
    <w:p w14:paraId="3F93B18C" w14:textId="29A4FADC" w:rsidR="005116AB" w:rsidRDefault="005116AB">
      <w:pPr>
        <w:pStyle w:val="CommentText"/>
      </w:pPr>
      <w:r>
        <w:rPr>
          <w:rStyle w:val="CommentReference"/>
        </w:rPr>
        <w:annotationRef/>
      </w:r>
      <w:r>
        <w:t>Comité de Convivencia</w:t>
      </w:r>
    </w:p>
  </w:comment>
  <w:comment w:id="1005" w:author="Secretaria Juridico" w:date="2016-03-07T15:17:00Z" w:initials="SJ">
    <w:p w14:paraId="5AB87959" w14:textId="0A27D78E" w:rsidR="0026526C" w:rsidRPr="00FF2D1E" w:rsidRDefault="0026526C">
      <w:pPr>
        <w:pStyle w:val="CommentText"/>
      </w:pPr>
      <w:r>
        <w:rPr>
          <w:rStyle w:val="CommentReference"/>
        </w:rPr>
        <w:annotationRef/>
      </w:r>
      <w:r w:rsidRPr="00FF2D1E">
        <w:t>EC</w:t>
      </w:r>
    </w:p>
  </w:comment>
  <w:comment w:id="1017" w:author="Portatil CCB" w:date="2016-03-07T15:17:00Z" w:initials="PC">
    <w:p w14:paraId="021DEFBF" w14:textId="2FEE79D9" w:rsidR="0026526C" w:rsidRDefault="0026526C">
      <w:pPr>
        <w:pStyle w:val="CommentText"/>
      </w:pPr>
      <w:r>
        <w:rPr>
          <w:rStyle w:val="CommentReference"/>
        </w:rPr>
        <w:annotationRef/>
      </w:r>
      <w:r>
        <w:rPr>
          <w:rFonts w:cs="Miriam"/>
        </w:rPr>
        <w:t>Está en el ítem 19</w:t>
      </w:r>
    </w:p>
  </w:comment>
  <w:comment w:id="1015" w:author="Secretaria Juridico" w:date="2016-03-07T15:17:00Z" w:initials="SJ">
    <w:p w14:paraId="358525F3" w14:textId="07F19589" w:rsidR="0026526C" w:rsidRDefault="0026526C">
      <w:pPr>
        <w:pStyle w:val="CommentText"/>
      </w:pPr>
      <w:r>
        <w:rPr>
          <w:rStyle w:val="CommentReference"/>
        </w:rPr>
        <w:annotationRef/>
      </w:r>
      <w:r>
        <w:t>EC y Primaria idem</w:t>
      </w:r>
    </w:p>
  </w:comment>
  <w:comment w:id="1029" w:author="Secretaria Juridico" w:date="2016-03-18T11:25:00Z" w:initials="SJ">
    <w:p w14:paraId="6E210427" w14:textId="2E27C2B9" w:rsidR="0026526C" w:rsidRDefault="0026526C">
      <w:pPr>
        <w:pStyle w:val="CommentText"/>
      </w:pPr>
      <w:r>
        <w:rPr>
          <w:rStyle w:val="CommentReference"/>
        </w:rPr>
        <w:annotationRef/>
      </w:r>
      <w:r>
        <w:t>JE. Debería ser el primer punto.</w:t>
      </w:r>
    </w:p>
  </w:comment>
  <w:comment w:id="1033" w:author="Secretaria Juridico" w:date="2016-03-07T15:17:00Z" w:initials="SJ">
    <w:p w14:paraId="2B3E508E" w14:textId="29D971A1" w:rsidR="0026526C" w:rsidRPr="00FF2D1E" w:rsidRDefault="0026526C">
      <w:pPr>
        <w:pStyle w:val="CommentText"/>
      </w:pPr>
      <w:r>
        <w:rPr>
          <w:rStyle w:val="CommentReference"/>
        </w:rPr>
        <w:annotationRef/>
      </w:r>
      <w:r w:rsidRPr="00FF2D1E">
        <w:t>EC</w:t>
      </w:r>
    </w:p>
  </w:comment>
  <w:comment w:id="1039" w:author="Secretaria Juridico" w:date="2016-03-07T15:17:00Z" w:initials="SJ">
    <w:p w14:paraId="15E8EF47" w14:textId="69958AEC" w:rsidR="0026526C" w:rsidRPr="00FF2D1E" w:rsidRDefault="0026526C">
      <w:pPr>
        <w:pStyle w:val="CommentText"/>
      </w:pPr>
      <w:r>
        <w:rPr>
          <w:rStyle w:val="CommentReference"/>
        </w:rPr>
        <w:annotationRef/>
      </w:r>
      <w:r w:rsidRPr="00FF2D1E">
        <w:t>EC</w:t>
      </w:r>
    </w:p>
  </w:comment>
  <w:comment w:id="1063" w:author="Diana Velazquez" w:date="2016-03-28T16:40:00Z" w:initials="DV">
    <w:p w14:paraId="5CC85274" w14:textId="61BE7C63" w:rsidR="005116AB" w:rsidRDefault="005116AB">
      <w:pPr>
        <w:pStyle w:val="CommentText"/>
      </w:pPr>
      <w:r>
        <w:rPr>
          <w:rStyle w:val="CommentReference"/>
        </w:rPr>
        <w:annotationRef/>
      </w:r>
      <w:r>
        <w:t>Comité de Convivencia</w:t>
      </w:r>
    </w:p>
  </w:comment>
  <w:comment w:id="1067" w:author="Secretaria Juridico" w:date="2016-03-07T15:17:00Z" w:initials="SJ">
    <w:p w14:paraId="28FF6F28" w14:textId="4E5788CD" w:rsidR="0026526C" w:rsidRPr="00FF2D1E" w:rsidRDefault="0026526C">
      <w:pPr>
        <w:pStyle w:val="CommentText"/>
      </w:pPr>
      <w:r>
        <w:rPr>
          <w:rStyle w:val="CommentReference"/>
        </w:rPr>
        <w:annotationRef/>
      </w:r>
      <w:r w:rsidRPr="00FF2D1E">
        <w:t>EC</w:t>
      </w:r>
    </w:p>
  </w:comment>
  <w:comment w:id="1077" w:author="Diana Velazquez" w:date="2016-03-28T16:44:00Z" w:initials="DV">
    <w:p w14:paraId="3A0205B2" w14:textId="17178A89" w:rsidR="003341E5" w:rsidRDefault="003341E5">
      <w:pPr>
        <w:pStyle w:val="CommentText"/>
      </w:pPr>
      <w:r>
        <w:rPr>
          <w:rStyle w:val="CommentReference"/>
        </w:rPr>
        <w:annotationRef/>
      </w:r>
      <w:r>
        <w:t>Consejo de Padres</w:t>
      </w:r>
    </w:p>
  </w:comment>
  <w:comment w:id="1081" w:author="Secretaria Juridico" w:date="2016-03-18T11:26:00Z" w:initials="SJ">
    <w:p w14:paraId="7702A2D8" w14:textId="5D8748B6" w:rsidR="0026526C" w:rsidRPr="00FD6A4A" w:rsidRDefault="0026526C">
      <w:pPr>
        <w:pStyle w:val="CommentText"/>
      </w:pPr>
      <w:r>
        <w:rPr>
          <w:rStyle w:val="CommentReference"/>
        </w:rPr>
        <w:annotationRef/>
      </w:r>
      <w:r w:rsidR="003341E5">
        <w:t>PE Bach</w:t>
      </w:r>
    </w:p>
  </w:comment>
  <w:comment w:id="1118" w:author="Secretaria Juridico" w:date="2016-03-18T11:28:00Z" w:initials="SJ">
    <w:p w14:paraId="1217BED8" w14:textId="56A76391" w:rsidR="0026526C" w:rsidRPr="00501E06" w:rsidRDefault="0026526C" w:rsidP="00501E06">
      <w:pPr>
        <w:pStyle w:val="NoSpacing"/>
        <w:jc w:val="both"/>
        <w:rPr>
          <w:rFonts w:cs="Miriam"/>
        </w:rPr>
      </w:pPr>
      <w:r>
        <w:rPr>
          <w:rStyle w:val="CommentReference"/>
        </w:rPr>
        <w:annotationRef/>
      </w:r>
      <w:r w:rsidRPr="00F75AAD">
        <w:t xml:space="preserve">JE. </w:t>
      </w:r>
      <w:r>
        <w:t>Sería importante separa</w:t>
      </w:r>
      <w:r w:rsidR="003341E5">
        <w:t>r</w:t>
      </w:r>
      <w:r>
        <w:t xml:space="preserve"> los obligatorios de los opcionales en esta lista. (</w:t>
      </w:r>
      <w:r w:rsidRPr="00D13C95">
        <w:rPr>
          <w:rFonts w:cs="Miriam"/>
        </w:rPr>
        <w:t>Material Didáctico provisto por el Colegio</w:t>
      </w:r>
      <w:r>
        <w:rPr>
          <w:rFonts w:cs="Miriam"/>
        </w:rPr>
        <w:t xml:space="preserve"> y </w:t>
      </w:r>
      <w:r w:rsidRPr="00D13C95">
        <w:rPr>
          <w:rFonts w:cs="Miriam"/>
        </w:rPr>
        <w:t>Sanciones Asamblea</w:t>
      </w:r>
      <w:r>
        <w:rPr>
          <w:rFonts w:cs="Miriam"/>
        </w:rPr>
        <w:t>)</w:t>
      </w:r>
    </w:p>
  </w:comment>
  <w:comment w:id="1138" w:author="Diana Velazquez" w:date="2016-03-28T16:51:00Z" w:initials="DV">
    <w:p w14:paraId="1AEC9FCD" w14:textId="6B3D561F" w:rsidR="00ED6E3B" w:rsidRDefault="00ED6E3B">
      <w:pPr>
        <w:pStyle w:val="CommentText"/>
      </w:pPr>
      <w:r>
        <w:rPr>
          <w:rStyle w:val="CommentReference"/>
        </w:rPr>
        <w:annotationRef/>
      </w:r>
      <w:r>
        <w:t>Propongo considerar volverlo como un aparte más vinculante – junto con los deberes de los padres.</w:t>
      </w:r>
    </w:p>
  </w:comment>
  <w:comment w:id="1140" w:author="Secretaria Juridico" w:date="2016-03-07T15:17:00Z" w:initials="SJ">
    <w:p w14:paraId="0F280DDF" w14:textId="7F7F1B25" w:rsidR="0026526C" w:rsidRPr="00FD6A4A" w:rsidRDefault="0026526C">
      <w:pPr>
        <w:pStyle w:val="CommentText"/>
      </w:pPr>
      <w:r>
        <w:rPr>
          <w:rStyle w:val="CommentReference"/>
        </w:rPr>
        <w:annotationRef/>
      </w:r>
      <w:r w:rsidRPr="00FD6A4A">
        <w:t>EC</w:t>
      </w:r>
    </w:p>
  </w:comment>
  <w:comment w:id="1141" w:author="Secretaria Juridico" w:date="2016-03-18T11:30:00Z" w:initials="SJ">
    <w:p w14:paraId="290F0B4D" w14:textId="0002F60F" w:rsidR="0026526C" w:rsidRDefault="0026526C">
      <w:pPr>
        <w:pStyle w:val="CommentText"/>
      </w:pPr>
      <w:r>
        <w:rPr>
          <w:rStyle w:val="CommentReference"/>
        </w:rPr>
        <w:annotationRef/>
      </w:r>
      <w:r>
        <w:t>JE. Esta sección esta repetido 3 veces los mismo…</w:t>
      </w:r>
    </w:p>
    <w:p w14:paraId="59BF4CA8" w14:textId="77777777" w:rsidR="00ED6E3B" w:rsidRDefault="00ED6E3B">
      <w:pPr>
        <w:pStyle w:val="CommentText"/>
      </w:pPr>
    </w:p>
  </w:comment>
  <w:comment w:id="1163" w:author="Secretaria Juridico" w:date="2016-03-07T15:17:00Z" w:initials="SJ">
    <w:p w14:paraId="5819CC43" w14:textId="4489D157" w:rsidR="0026526C" w:rsidRPr="00F75AAD" w:rsidRDefault="0026526C">
      <w:pPr>
        <w:pStyle w:val="CommentText"/>
        <w:rPr>
          <w:lang w:val="en-US"/>
        </w:rPr>
      </w:pPr>
      <w:r>
        <w:rPr>
          <w:rStyle w:val="CommentReference"/>
        </w:rPr>
        <w:annotationRef/>
      </w:r>
      <w:r w:rsidRPr="00F75AAD">
        <w:rPr>
          <w:lang w:val="en-US"/>
        </w:rPr>
        <w:t>EC</w:t>
      </w:r>
    </w:p>
  </w:comment>
  <w:comment w:id="1196" w:author="Secretaria Juridico" w:date="2016-03-07T15:17:00Z" w:initials="SJ">
    <w:p w14:paraId="6C529D50" w14:textId="56BB8DA8" w:rsidR="0026526C" w:rsidRPr="00F75AAD" w:rsidRDefault="0026526C">
      <w:pPr>
        <w:pStyle w:val="CommentText"/>
        <w:rPr>
          <w:lang w:val="en-US"/>
        </w:rPr>
      </w:pPr>
      <w:r>
        <w:rPr>
          <w:rStyle w:val="CommentReference"/>
        </w:rPr>
        <w:annotationRef/>
      </w:r>
      <w:r w:rsidRPr="00F75AAD">
        <w:rPr>
          <w:lang w:val="en-US"/>
        </w:rPr>
        <w:t>EC</w:t>
      </w:r>
    </w:p>
  </w:comment>
  <w:comment w:id="1210" w:author="Secretaria Juridico" w:date="2016-03-07T15:17:00Z" w:initials="SJ">
    <w:p w14:paraId="74365BF7" w14:textId="2D1A730A" w:rsidR="0026526C" w:rsidRPr="00F75AAD" w:rsidRDefault="0026526C">
      <w:pPr>
        <w:pStyle w:val="CommentText"/>
        <w:rPr>
          <w:lang w:val="en-US"/>
        </w:rPr>
      </w:pPr>
      <w:r>
        <w:rPr>
          <w:rStyle w:val="CommentReference"/>
        </w:rPr>
        <w:annotationRef/>
      </w:r>
      <w:r w:rsidRPr="00F75AAD">
        <w:rPr>
          <w:lang w:val="en-US"/>
        </w:rPr>
        <w:t>EC</w:t>
      </w:r>
    </w:p>
  </w:comment>
  <w:comment w:id="1215" w:author="Secretaria Juridico" w:date="2016-03-07T15:17:00Z" w:initials="SJ">
    <w:p w14:paraId="1EACD091" w14:textId="6E3EEECD" w:rsidR="0026526C" w:rsidRPr="00F75AAD" w:rsidRDefault="0026526C">
      <w:pPr>
        <w:pStyle w:val="CommentText"/>
        <w:rPr>
          <w:lang w:val="en-US"/>
        </w:rPr>
      </w:pPr>
      <w:r>
        <w:rPr>
          <w:rStyle w:val="CommentReference"/>
        </w:rPr>
        <w:annotationRef/>
      </w:r>
      <w:r w:rsidRPr="00F75AAD">
        <w:rPr>
          <w:lang w:val="en-US"/>
        </w:rPr>
        <w:t>EC</w:t>
      </w:r>
    </w:p>
  </w:comment>
  <w:comment w:id="1218" w:author="Secretaria Juridico" w:date="2016-03-18T12:55:00Z" w:initials="SJ">
    <w:p w14:paraId="7F5C339E" w14:textId="02AA6759" w:rsidR="0026526C" w:rsidRPr="00F75AAD" w:rsidRDefault="0026526C">
      <w:pPr>
        <w:pStyle w:val="CommentText"/>
        <w:rPr>
          <w:lang w:val="en-US"/>
        </w:rPr>
      </w:pPr>
      <w:r>
        <w:rPr>
          <w:rStyle w:val="CommentReference"/>
        </w:rPr>
        <w:annotationRef/>
      </w:r>
      <w:r>
        <w:rPr>
          <w:lang w:val="en-US"/>
        </w:rPr>
        <w:t>EC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1724A1" w15:done="0"/>
  <w15:commentEx w15:paraId="5AE5885A" w15:done="0"/>
  <w15:commentEx w15:paraId="4EDC4A20" w15:done="0"/>
  <w15:commentEx w15:paraId="6EA0ADD6" w15:done="0"/>
  <w15:commentEx w15:paraId="108616B6" w15:done="0"/>
  <w15:commentEx w15:paraId="5C1CCB84" w15:done="0"/>
  <w15:commentEx w15:paraId="3D8C9FC7" w15:done="0"/>
  <w15:commentEx w15:paraId="1593A14D" w15:done="0"/>
  <w15:commentEx w15:paraId="2A56C32A" w15:done="0"/>
  <w15:commentEx w15:paraId="34FF63C5" w15:done="0"/>
  <w15:commentEx w15:paraId="51D2C09D" w15:done="0"/>
  <w15:commentEx w15:paraId="73CA71C4" w15:done="0"/>
  <w15:commentEx w15:paraId="50847F7F" w15:done="0"/>
  <w15:commentEx w15:paraId="194DF6FC" w15:done="0"/>
  <w15:commentEx w15:paraId="384ECE9F" w15:done="0"/>
  <w15:commentEx w15:paraId="1B46933E" w15:done="0"/>
  <w15:commentEx w15:paraId="4BB585AB" w15:done="0"/>
  <w15:commentEx w15:paraId="1F957946" w15:done="0"/>
  <w15:commentEx w15:paraId="6110C540" w15:done="0"/>
  <w15:commentEx w15:paraId="5CBEA12A" w15:done="0"/>
  <w15:commentEx w15:paraId="7A33FAE6" w15:done="0"/>
  <w15:commentEx w15:paraId="3662EA4C" w15:done="0"/>
  <w15:commentEx w15:paraId="28E7DE87" w15:done="0"/>
  <w15:commentEx w15:paraId="6250B722" w15:done="0"/>
  <w15:commentEx w15:paraId="0230A947" w15:done="0"/>
  <w15:commentEx w15:paraId="068B58CB" w15:done="0"/>
  <w15:commentEx w15:paraId="1DF4625F" w15:done="0"/>
  <w15:commentEx w15:paraId="405BCA29" w15:done="0"/>
  <w15:commentEx w15:paraId="2886C08B" w15:done="0"/>
  <w15:commentEx w15:paraId="52CAE3B4" w15:done="0"/>
  <w15:commentEx w15:paraId="1864C856" w15:done="0"/>
  <w15:commentEx w15:paraId="7086C640" w15:done="0"/>
  <w15:commentEx w15:paraId="1D2554D8" w15:done="0"/>
  <w15:commentEx w15:paraId="42EB988C" w15:done="0"/>
  <w15:commentEx w15:paraId="4A596516" w15:done="0"/>
  <w15:commentEx w15:paraId="2ED58A69" w15:done="0"/>
  <w15:commentEx w15:paraId="73D122F3" w15:done="0"/>
  <w15:commentEx w15:paraId="5D07CD0C" w15:done="0"/>
  <w15:commentEx w15:paraId="3EEBC53A" w15:done="0"/>
  <w15:commentEx w15:paraId="528E7160" w15:done="0"/>
  <w15:commentEx w15:paraId="64831B89" w15:done="0"/>
  <w15:commentEx w15:paraId="1DB175CA" w15:done="0"/>
  <w15:commentEx w15:paraId="783F9E12" w15:done="0"/>
  <w15:commentEx w15:paraId="14CAC878" w15:done="0"/>
  <w15:commentEx w15:paraId="291726DC" w15:done="0"/>
  <w15:commentEx w15:paraId="58E3E3EB" w15:done="0"/>
  <w15:commentEx w15:paraId="6D415F68" w15:done="0"/>
  <w15:commentEx w15:paraId="5371E912" w15:done="0"/>
  <w15:commentEx w15:paraId="219B85A0" w15:done="0"/>
  <w15:commentEx w15:paraId="5AB49C65" w15:done="0"/>
  <w15:commentEx w15:paraId="6B283238" w15:done="0"/>
  <w15:commentEx w15:paraId="7C572393" w15:done="0"/>
  <w15:commentEx w15:paraId="4FD0806A" w15:done="0"/>
  <w15:commentEx w15:paraId="2E77E56B" w15:done="0"/>
  <w15:commentEx w15:paraId="39C807E3" w15:done="0"/>
  <w15:commentEx w15:paraId="1760FF3A" w15:done="0"/>
  <w15:commentEx w15:paraId="62D8FB60" w15:done="0"/>
  <w15:commentEx w15:paraId="7E1D0F23" w15:done="0"/>
  <w15:commentEx w15:paraId="7248313E" w15:done="0"/>
  <w15:commentEx w15:paraId="28ED99F3" w15:done="0"/>
  <w15:commentEx w15:paraId="4E5A3EB9" w15:done="0"/>
  <w15:commentEx w15:paraId="1E5DE6D8" w15:done="0"/>
  <w15:commentEx w15:paraId="1771AFF3" w15:done="0"/>
  <w15:commentEx w15:paraId="432299BD" w15:done="0"/>
  <w15:commentEx w15:paraId="20729292" w15:done="0"/>
  <w15:commentEx w15:paraId="5DC2AC9F" w15:done="0"/>
  <w15:commentEx w15:paraId="5BD9C502" w15:done="0"/>
  <w15:commentEx w15:paraId="43891F3F" w15:done="0"/>
  <w15:commentEx w15:paraId="41486050" w15:done="0"/>
  <w15:commentEx w15:paraId="47432790" w15:done="0"/>
  <w15:commentEx w15:paraId="4D6D61E9" w15:done="0"/>
  <w15:commentEx w15:paraId="45289A29" w15:done="0"/>
  <w15:commentEx w15:paraId="005A8A4C" w15:done="0"/>
  <w15:commentEx w15:paraId="5EA0D31F" w15:done="0"/>
  <w15:commentEx w15:paraId="346D6939" w15:done="0"/>
  <w15:commentEx w15:paraId="13496E76" w15:done="0"/>
  <w15:commentEx w15:paraId="0B1F277A" w15:done="0"/>
  <w15:commentEx w15:paraId="2DA346A7" w15:done="0"/>
  <w15:commentEx w15:paraId="758FB682" w15:done="0"/>
  <w15:commentEx w15:paraId="252CCD60" w15:done="0"/>
  <w15:commentEx w15:paraId="107494AF" w15:done="0"/>
  <w15:commentEx w15:paraId="7C746EED" w15:done="0"/>
  <w15:commentEx w15:paraId="7ACF65D9" w15:done="0"/>
  <w15:commentEx w15:paraId="3CC034BC" w15:done="0"/>
  <w15:commentEx w15:paraId="6DFD1E96" w15:done="0"/>
  <w15:commentEx w15:paraId="3514AC64" w15:done="0"/>
  <w15:commentEx w15:paraId="3CD303A4" w15:done="0"/>
  <w15:commentEx w15:paraId="743DF100" w15:done="0"/>
  <w15:commentEx w15:paraId="187386CF" w15:done="0"/>
  <w15:commentEx w15:paraId="35DC0153" w15:done="0"/>
  <w15:commentEx w15:paraId="72858133" w15:done="0"/>
  <w15:commentEx w15:paraId="698EFA8E" w15:done="0"/>
  <w15:commentEx w15:paraId="6564479C" w15:done="0"/>
  <w15:commentEx w15:paraId="7E0695A5" w15:done="0"/>
  <w15:commentEx w15:paraId="25BCC9C0" w15:done="0"/>
  <w15:commentEx w15:paraId="3F1F7F40" w15:done="0"/>
  <w15:commentEx w15:paraId="44FBFD75" w15:done="0"/>
  <w15:commentEx w15:paraId="0C724241" w15:done="0"/>
  <w15:commentEx w15:paraId="2CA34457" w15:done="0"/>
  <w15:commentEx w15:paraId="5CACE27F" w15:done="0"/>
  <w15:commentEx w15:paraId="4D298E1C" w15:done="0"/>
  <w15:commentEx w15:paraId="26DB9122" w15:done="0"/>
  <w15:commentEx w15:paraId="42015B1C" w15:done="0"/>
  <w15:commentEx w15:paraId="26ACC1D4" w15:done="0"/>
  <w15:commentEx w15:paraId="0A4FD64E" w15:done="0"/>
  <w15:commentEx w15:paraId="4E8B2295" w15:done="0"/>
  <w15:commentEx w15:paraId="6BEEACF0" w15:done="0"/>
  <w15:commentEx w15:paraId="01D76DDD" w15:done="0"/>
  <w15:commentEx w15:paraId="1B6C5858" w15:done="0"/>
  <w15:commentEx w15:paraId="66324311" w15:done="0"/>
  <w15:commentEx w15:paraId="59885290" w15:done="0"/>
  <w15:commentEx w15:paraId="41430601" w15:done="0"/>
  <w15:commentEx w15:paraId="10F86525" w15:done="0"/>
  <w15:commentEx w15:paraId="4BCEFA04" w15:done="0"/>
  <w15:commentEx w15:paraId="6E2DFA13" w15:done="0"/>
  <w15:commentEx w15:paraId="59CEAF71" w15:done="0"/>
  <w15:commentEx w15:paraId="67C7DEC8" w15:done="0"/>
  <w15:commentEx w15:paraId="3F93B18C" w15:done="0"/>
  <w15:commentEx w15:paraId="5AB87959" w15:done="0"/>
  <w15:commentEx w15:paraId="021DEFBF" w15:done="0"/>
  <w15:commentEx w15:paraId="358525F3" w15:done="0"/>
  <w15:commentEx w15:paraId="6E210427" w15:done="0"/>
  <w15:commentEx w15:paraId="2B3E508E" w15:done="0"/>
  <w15:commentEx w15:paraId="15E8EF47" w15:done="0"/>
  <w15:commentEx w15:paraId="5CC85274" w15:done="0"/>
  <w15:commentEx w15:paraId="28FF6F28" w15:done="0"/>
  <w15:commentEx w15:paraId="3A0205B2" w15:done="0"/>
  <w15:commentEx w15:paraId="7702A2D8" w15:done="0"/>
  <w15:commentEx w15:paraId="1217BED8" w15:done="0"/>
  <w15:commentEx w15:paraId="1AEC9FCD" w15:done="0"/>
  <w15:commentEx w15:paraId="0F280DDF" w15:done="0"/>
  <w15:commentEx w15:paraId="59BF4CA8" w15:done="0"/>
  <w15:commentEx w15:paraId="5819CC43" w15:done="0"/>
  <w15:commentEx w15:paraId="6C529D50" w15:done="0"/>
  <w15:commentEx w15:paraId="74365BF7" w15:done="0"/>
  <w15:commentEx w15:paraId="1EACD091" w15:done="0"/>
  <w15:commentEx w15:paraId="7F5C339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riam">
    <w:panose1 w:val="020B0502050101010101"/>
    <w:charset w:val="B1"/>
    <w:family w:val="swiss"/>
    <w:pitch w:val="variable"/>
    <w:sig w:usb0="00000801" w:usb1="00000000" w:usb2="00000000" w:usb3="00000000" w:csb0="00000020" w:csb1="00000000"/>
  </w:font>
  <w:font w:name="Calibri Light">
    <w:altName w:val="Calibri"/>
    <w:charset w:val="00"/>
    <w:family w:val="swiss"/>
    <w:pitch w:val="variable"/>
    <w:sig w:usb0="00000001"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39D"/>
    <w:multiLevelType w:val="hybridMultilevel"/>
    <w:tmpl w:val="EF74E596"/>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0EC14D2"/>
    <w:multiLevelType w:val="hybridMultilevel"/>
    <w:tmpl w:val="8504589E"/>
    <w:lvl w:ilvl="0" w:tplc="CEBCBD8C">
      <w:start w:val="1"/>
      <w:numFmt w:val="lowerLetter"/>
      <w:lvlText w:val="%1)"/>
      <w:lvlJc w:val="left"/>
      <w:pPr>
        <w:ind w:left="720" w:hanging="360"/>
      </w:pPr>
      <w:rPr>
        <w:b/>
      </w:rPr>
    </w:lvl>
    <w:lvl w:ilvl="1" w:tplc="1E12FE6C">
      <w:start w:val="1"/>
      <w:numFmt w:val="decimal"/>
      <w:lvlText w:val="%2)"/>
      <w:lvlJc w:val="left"/>
      <w:pPr>
        <w:ind w:left="1440" w:hanging="36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3F04065"/>
    <w:multiLevelType w:val="hybridMultilevel"/>
    <w:tmpl w:val="682A939A"/>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CEBCBD8C">
      <w:start w:val="1"/>
      <w:numFmt w:val="lowerLetter"/>
      <w:lvlText w:val="%3)"/>
      <w:lvlJc w:val="left"/>
      <w:pPr>
        <w:ind w:left="2160" w:hanging="360"/>
      </w:pPr>
      <w:rPr>
        <w:rFonts w:hint="default"/>
        <w:b/>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3A652C"/>
    <w:multiLevelType w:val="hybridMultilevel"/>
    <w:tmpl w:val="29A4D73A"/>
    <w:lvl w:ilvl="0" w:tplc="565A419C">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4EE5165"/>
    <w:multiLevelType w:val="hybridMultilevel"/>
    <w:tmpl w:val="8B26D3DA"/>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50823C1"/>
    <w:multiLevelType w:val="hybridMultilevel"/>
    <w:tmpl w:val="7B20F0F4"/>
    <w:lvl w:ilvl="0" w:tplc="E4A64810">
      <w:numFmt w:val="bullet"/>
      <w:lvlText w:val="•"/>
      <w:lvlJc w:val="left"/>
      <w:pPr>
        <w:ind w:left="720" w:hanging="360"/>
      </w:pPr>
      <w:rPr>
        <w:rFonts w:ascii="Arial" w:eastAsiaTheme="minorHAnsi" w:hAnsi="Arial" w:cs="Arial" w:hint="default"/>
      </w:rPr>
    </w:lvl>
    <w:lvl w:ilvl="1" w:tplc="74FEB656">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5A6614A"/>
    <w:multiLevelType w:val="hybridMultilevel"/>
    <w:tmpl w:val="B06ED93A"/>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70C7DE5"/>
    <w:multiLevelType w:val="hybridMultilevel"/>
    <w:tmpl w:val="EB768F54"/>
    <w:lvl w:ilvl="0" w:tplc="E4A64810">
      <w:numFmt w:val="bullet"/>
      <w:lvlText w:val="•"/>
      <w:lvlJc w:val="left"/>
      <w:pPr>
        <w:ind w:left="720" w:hanging="360"/>
      </w:pPr>
      <w:rPr>
        <w:rFonts w:ascii="Arial" w:eastAsiaTheme="minorHAnsi" w:hAnsi="Arial" w:cs="Arial" w:hint="default"/>
      </w:rPr>
    </w:lvl>
    <w:lvl w:ilvl="1" w:tplc="D8DC1F44">
      <w:start w:val="1"/>
      <w:numFmt w:val="decimal"/>
      <w:lvlText w:val="%2)"/>
      <w:lvlJc w:val="left"/>
      <w:pPr>
        <w:ind w:left="1440" w:hanging="360"/>
      </w:pPr>
      <w:rPr>
        <w:rFonts w:hint="default"/>
        <w:b/>
      </w:rPr>
    </w:lvl>
    <w:lvl w:ilvl="2" w:tplc="240A0011">
      <w:start w:val="1"/>
      <w:numFmt w:val="decimal"/>
      <w:lvlText w:val="%3)"/>
      <w:lvlJc w:val="left"/>
      <w:pPr>
        <w:ind w:left="2160" w:hanging="360"/>
      </w:pPr>
      <w:rPr>
        <w:rFonts w:hint="default"/>
        <w:b/>
      </w:rPr>
    </w:lvl>
    <w:lvl w:ilvl="3" w:tplc="43D0CD0E">
      <w:start w:val="59"/>
      <w:numFmt w:val="decimal"/>
      <w:lvlText w:val="%4"/>
      <w:lvlJc w:val="left"/>
      <w:pPr>
        <w:ind w:left="2880" w:hanging="360"/>
      </w:pPr>
      <w:rPr>
        <w:rFonts w:hint="default"/>
      </w:rPr>
    </w:lvl>
    <w:lvl w:ilvl="4" w:tplc="85163E24">
      <w:start w:val="1"/>
      <w:numFmt w:val="lowerLetter"/>
      <w:lvlText w:val="%5."/>
      <w:lvlJc w:val="left"/>
      <w:pPr>
        <w:ind w:left="3600" w:hanging="360"/>
      </w:pPr>
      <w:rPr>
        <w:rFonts w:hint="default"/>
      </w:rPr>
    </w:lvl>
    <w:lvl w:ilvl="5" w:tplc="B6988C74">
      <w:start w:val="1"/>
      <w:numFmt w:val="decimal"/>
      <w:lvlText w:val="%6."/>
      <w:lvlJc w:val="left"/>
      <w:pPr>
        <w:ind w:left="4320" w:hanging="360"/>
      </w:pPr>
      <w:rPr>
        <w:rFont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7922F64"/>
    <w:multiLevelType w:val="hybridMultilevel"/>
    <w:tmpl w:val="A9DCDE2E"/>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9F230B0"/>
    <w:multiLevelType w:val="hybridMultilevel"/>
    <w:tmpl w:val="3D2A0852"/>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CEBCBD8C">
      <w:start w:val="1"/>
      <w:numFmt w:val="lowerLetter"/>
      <w:lvlText w:val="%3)"/>
      <w:lvlJc w:val="left"/>
      <w:pPr>
        <w:ind w:left="2160" w:hanging="360"/>
      </w:pPr>
      <w:rPr>
        <w:rFonts w:hint="default"/>
        <w:b/>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0AEF22ED"/>
    <w:multiLevelType w:val="hybridMultilevel"/>
    <w:tmpl w:val="128CFDF8"/>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C7633B2"/>
    <w:multiLevelType w:val="hybridMultilevel"/>
    <w:tmpl w:val="6798886C"/>
    <w:lvl w:ilvl="0" w:tplc="240A0011">
      <w:start w:val="1"/>
      <w:numFmt w:val="decimal"/>
      <w:lvlText w:val="%1)"/>
      <w:lvlJc w:val="left"/>
      <w:pPr>
        <w:ind w:left="720" w:hanging="360"/>
      </w:pPr>
    </w:lvl>
    <w:lvl w:ilvl="1" w:tplc="0CAEC7B0">
      <w:start w:val="1"/>
      <w:numFmt w:val="decimal"/>
      <w:lvlText w:val="%2)"/>
      <w:lvlJc w:val="left"/>
      <w:pPr>
        <w:ind w:left="1440" w:hanging="36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0D3B4BF6"/>
    <w:multiLevelType w:val="hybridMultilevel"/>
    <w:tmpl w:val="1AC69D2E"/>
    <w:lvl w:ilvl="0" w:tplc="75ACDF90">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0E6B3EAB"/>
    <w:multiLevelType w:val="hybridMultilevel"/>
    <w:tmpl w:val="572CC4D2"/>
    <w:lvl w:ilvl="0" w:tplc="B678D2A2">
      <w:numFmt w:val="bullet"/>
      <w:lvlText w:val="-"/>
      <w:lvlJc w:val="left"/>
      <w:pPr>
        <w:ind w:left="720" w:hanging="360"/>
      </w:pPr>
      <w:rPr>
        <w:rFonts w:ascii="Arial" w:eastAsiaTheme="minorHAnsi" w:hAnsi="Arial" w:cs="Arial" w:hint="default"/>
      </w:rPr>
    </w:lvl>
    <w:lvl w:ilvl="1" w:tplc="67C437F6">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0F376FF"/>
    <w:multiLevelType w:val="hybridMultilevel"/>
    <w:tmpl w:val="40C88C5E"/>
    <w:lvl w:ilvl="0" w:tplc="E4A64810">
      <w:numFmt w:val="bullet"/>
      <w:lvlText w:val="•"/>
      <w:lvlJc w:val="left"/>
      <w:pPr>
        <w:ind w:left="720" w:hanging="360"/>
      </w:pPr>
      <w:rPr>
        <w:rFonts w:ascii="Arial" w:eastAsiaTheme="minorHAnsi" w:hAnsi="Arial" w:cs="Arial" w:hint="default"/>
      </w:rPr>
    </w:lvl>
    <w:lvl w:ilvl="1" w:tplc="992480CE">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12544599"/>
    <w:multiLevelType w:val="hybridMultilevel"/>
    <w:tmpl w:val="6F8A99B8"/>
    <w:lvl w:ilvl="0" w:tplc="240A0011">
      <w:start w:val="1"/>
      <w:numFmt w:val="decimal"/>
      <w:lvlText w:val="%1)"/>
      <w:lvlJc w:val="left"/>
      <w:pPr>
        <w:ind w:left="1440" w:hanging="360"/>
      </w:pPr>
      <w:rPr>
        <w:rFonts w:hint="default"/>
        <w:b/>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nsid w:val="13ED2E18"/>
    <w:multiLevelType w:val="hybridMultilevel"/>
    <w:tmpl w:val="3B58F1CC"/>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14FA5FFF"/>
    <w:multiLevelType w:val="hybridMultilevel"/>
    <w:tmpl w:val="8124AF44"/>
    <w:lvl w:ilvl="0" w:tplc="3EA4A1DE">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157D00D4"/>
    <w:multiLevelType w:val="hybridMultilevel"/>
    <w:tmpl w:val="CEF889FC"/>
    <w:lvl w:ilvl="0" w:tplc="240A0011">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18BA59A4"/>
    <w:multiLevelType w:val="hybridMultilevel"/>
    <w:tmpl w:val="8488E7C0"/>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1BDE4EDC"/>
    <w:multiLevelType w:val="hybridMultilevel"/>
    <w:tmpl w:val="65CEE6A4"/>
    <w:lvl w:ilvl="0" w:tplc="E4A64810">
      <w:numFmt w:val="bullet"/>
      <w:lvlText w:val="•"/>
      <w:lvlJc w:val="left"/>
      <w:pPr>
        <w:ind w:left="720" w:hanging="360"/>
      </w:pPr>
      <w:rPr>
        <w:rFonts w:ascii="Arial" w:eastAsiaTheme="minorHAnsi" w:hAnsi="Arial" w:cs="Arial" w:hint="default"/>
      </w:rPr>
    </w:lvl>
    <w:lvl w:ilvl="1" w:tplc="E69448B2">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1D2C44EB"/>
    <w:multiLevelType w:val="multilevel"/>
    <w:tmpl w:val="6194DDB8"/>
    <w:lvl w:ilvl="0">
      <w:start w:val="6"/>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1D73033C"/>
    <w:multiLevelType w:val="hybridMultilevel"/>
    <w:tmpl w:val="766A5ABC"/>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1F151710"/>
    <w:multiLevelType w:val="hybridMultilevel"/>
    <w:tmpl w:val="3B64E218"/>
    <w:lvl w:ilvl="0" w:tplc="B678D2A2">
      <w:numFmt w:val="bullet"/>
      <w:lvlText w:val="-"/>
      <w:lvlJc w:val="left"/>
      <w:pPr>
        <w:ind w:left="720" w:hanging="360"/>
      </w:pPr>
      <w:rPr>
        <w:rFonts w:ascii="Arial" w:eastAsiaTheme="minorHAnsi" w:hAnsi="Arial" w:cs="Arial" w:hint="default"/>
      </w:rPr>
    </w:lvl>
    <w:lvl w:ilvl="1" w:tplc="41106438">
      <w:start w:val="1"/>
      <w:numFmt w:val="decimal"/>
      <w:lvlText w:val="%2)"/>
      <w:lvlJc w:val="left"/>
      <w:pPr>
        <w:ind w:left="1353"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205B6A72"/>
    <w:multiLevelType w:val="hybridMultilevel"/>
    <w:tmpl w:val="DADCB79C"/>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21D231B0"/>
    <w:multiLevelType w:val="hybridMultilevel"/>
    <w:tmpl w:val="EFE49E08"/>
    <w:lvl w:ilvl="0" w:tplc="B678D2A2">
      <w:numFmt w:val="bullet"/>
      <w:lvlText w:val="-"/>
      <w:lvlJc w:val="left"/>
      <w:pPr>
        <w:ind w:left="108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nsid w:val="22A01C3D"/>
    <w:multiLevelType w:val="hybridMultilevel"/>
    <w:tmpl w:val="1D3E56D8"/>
    <w:lvl w:ilvl="0" w:tplc="E4A64810">
      <w:numFmt w:val="bullet"/>
      <w:lvlText w:val="•"/>
      <w:lvlJc w:val="left"/>
      <w:pPr>
        <w:ind w:left="720" w:hanging="360"/>
      </w:pPr>
      <w:rPr>
        <w:rFonts w:ascii="Arial" w:eastAsiaTheme="minorHAnsi" w:hAnsi="Arial" w:cs="Arial" w:hint="default"/>
      </w:rPr>
    </w:lvl>
    <w:lvl w:ilvl="1" w:tplc="F216CF24">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230405C2"/>
    <w:multiLevelType w:val="hybridMultilevel"/>
    <w:tmpl w:val="47B0AF3C"/>
    <w:lvl w:ilvl="0" w:tplc="B678D2A2">
      <w:numFmt w:val="bullet"/>
      <w:lvlText w:val="-"/>
      <w:lvlJc w:val="left"/>
      <w:pPr>
        <w:ind w:left="1440" w:hanging="360"/>
      </w:pPr>
      <w:rPr>
        <w:rFonts w:ascii="Arial" w:eastAsiaTheme="minorHAnsi" w:hAnsi="Arial" w:cs="Arial" w:hint="default"/>
      </w:rPr>
    </w:lvl>
    <w:lvl w:ilvl="1" w:tplc="74FEB656">
      <w:start w:val="1"/>
      <w:numFmt w:val="decimal"/>
      <w:lvlText w:val="%2)"/>
      <w:lvlJc w:val="left"/>
      <w:pPr>
        <w:ind w:left="2160" w:hanging="360"/>
      </w:pPr>
      <w:rPr>
        <w:rFonts w:hint="default"/>
        <w:b/>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nsid w:val="28B96969"/>
    <w:multiLevelType w:val="hybridMultilevel"/>
    <w:tmpl w:val="83B09100"/>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2E133FBE"/>
    <w:multiLevelType w:val="hybridMultilevel"/>
    <w:tmpl w:val="CAC6B828"/>
    <w:lvl w:ilvl="0" w:tplc="5BBE157E">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2ED72739"/>
    <w:multiLevelType w:val="hybridMultilevel"/>
    <w:tmpl w:val="F342C4CA"/>
    <w:lvl w:ilvl="0" w:tplc="002278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30462CF6"/>
    <w:multiLevelType w:val="hybridMultilevel"/>
    <w:tmpl w:val="443AFA0A"/>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305B4C5A"/>
    <w:multiLevelType w:val="hybridMultilevel"/>
    <w:tmpl w:val="BD109418"/>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3113582A"/>
    <w:multiLevelType w:val="hybridMultilevel"/>
    <w:tmpl w:val="84E4AE32"/>
    <w:lvl w:ilvl="0" w:tplc="E4A64810">
      <w:numFmt w:val="bullet"/>
      <w:lvlText w:val="•"/>
      <w:lvlJc w:val="left"/>
      <w:pPr>
        <w:ind w:left="720" w:hanging="360"/>
      </w:pPr>
      <w:rPr>
        <w:rFonts w:ascii="Arial" w:eastAsiaTheme="minorHAnsi" w:hAnsi="Arial" w:cs="Arial" w:hint="default"/>
      </w:rPr>
    </w:lvl>
    <w:lvl w:ilvl="1" w:tplc="378AFE12">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344F6D43"/>
    <w:multiLevelType w:val="hybridMultilevel"/>
    <w:tmpl w:val="E2AA1ACE"/>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36156FCC"/>
    <w:multiLevelType w:val="hybridMultilevel"/>
    <w:tmpl w:val="54AE2F66"/>
    <w:lvl w:ilvl="0" w:tplc="B678D2A2">
      <w:numFmt w:val="bullet"/>
      <w:lvlText w:val="-"/>
      <w:lvlJc w:val="left"/>
      <w:pPr>
        <w:ind w:left="720" w:hanging="360"/>
      </w:pPr>
      <w:rPr>
        <w:rFonts w:ascii="Arial" w:eastAsiaTheme="minorHAnsi" w:hAnsi="Arial" w:cs="Arial" w:hint="default"/>
      </w:rPr>
    </w:lvl>
    <w:lvl w:ilvl="1" w:tplc="74FEB656">
      <w:start w:val="1"/>
      <w:numFmt w:val="decimal"/>
      <w:lvlText w:val="%2)"/>
      <w:lvlJc w:val="left"/>
      <w:pPr>
        <w:ind w:left="1440" w:hanging="360"/>
      </w:pPr>
      <w:rPr>
        <w:rFonts w:hint="default"/>
        <w:b/>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36DF5600"/>
    <w:multiLevelType w:val="hybridMultilevel"/>
    <w:tmpl w:val="2BB8A1B2"/>
    <w:lvl w:ilvl="0" w:tplc="74FEB656">
      <w:start w:val="1"/>
      <w:numFmt w:val="decimal"/>
      <w:lvlText w:val="%1)"/>
      <w:lvlJc w:val="left"/>
      <w:pPr>
        <w:ind w:left="1440" w:hanging="360"/>
      </w:pPr>
      <w:rPr>
        <w:rFonts w:hint="default"/>
        <w:b/>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7">
    <w:nsid w:val="37FC71C7"/>
    <w:multiLevelType w:val="hybridMultilevel"/>
    <w:tmpl w:val="CACA5D90"/>
    <w:lvl w:ilvl="0" w:tplc="E4A64810">
      <w:numFmt w:val="bullet"/>
      <w:lvlText w:val="•"/>
      <w:lvlJc w:val="left"/>
      <w:pPr>
        <w:ind w:left="720" w:hanging="360"/>
      </w:pPr>
      <w:rPr>
        <w:rFonts w:ascii="Arial" w:eastAsiaTheme="minorHAnsi" w:hAnsi="Arial" w:cs="Arial" w:hint="default"/>
      </w:rPr>
    </w:lvl>
    <w:lvl w:ilvl="1" w:tplc="E54C1B8A">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380F520D"/>
    <w:multiLevelType w:val="hybridMultilevel"/>
    <w:tmpl w:val="274CF8DC"/>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38537B1F"/>
    <w:multiLevelType w:val="hybridMultilevel"/>
    <w:tmpl w:val="DE564486"/>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3A6A35C1"/>
    <w:multiLevelType w:val="hybridMultilevel"/>
    <w:tmpl w:val="18747474"/>
    <w:lvl w:ilvl="0" w:tplc="089EE11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3BA72E0A"/>
    <w:multiLevelType w:val="hybridMultilevel"/>
    <w:tmpl w:val="BF5E2B4E"/>
    <w:lvl w:ilvl="0" w:tplc="240A0003">
      <w:start w:val="1"/>
      <w:numFmt w:val="bullet"/>
      <w:lvlText w:val="o"/>
      <w:lvlJc w:val="left"/>
      <w:pPr>
        <w:ind w:left="720" w:hanging="360"/>
      </w:pPr>
      <w:rPr>
        <w:rFonts w:ascii="Courier New" w:hAnsi="Courier New" w:cs="Courier New" w:hint="default"/>
      </w:rPr>
    </w:lvl>
    <w:lvl w:ilvl="1" w:tplc="74FEB656">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3BE329A8"/>
    <w:multiLevelType w:val="hybridMultilevel"/>
    <w:tmpl w:val="EDCC5ED8"/>
    <w:lvl w:ilvl="0" w:tplc="E4A64810">
      <w:numFmt w:val="bullet"/>
      <w:lvlText w:val="•"/>
      <w:lvlJc w:val="left"/>
      <w:pPr>
        <w:ind w:left="720" w:hanging="360"/>
      </w:pPr>
      <w:rPr>
        <w:rFonts w:ascii="Arial" w:eastAsiaTheme="minorHAnsi" w:hAnsi="Arial" w:cs="Arial" w:hint="default"/>
      </w:rPr>
    </w:lvl>
    <w:lvl w:ilvl="1" w:tplc="08A4BB5C">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3CCC1ADD"/>
    <w:multiLevelType w:val="hybridMultilevel"/>
    <w:tmpl w:val="62921190"/>
    <w:lvl w:ilvl="0" w:tplc="1F18512E">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3EAC0F8C"/>
    <w:multiLevelType w:val="hybridMultilevel"/>
    <w:tmpl w:val="592E9BEA"/>
    <w:lvl w:ilvl="0" w:tplc="CEBCBD8C">
      <w:start w:val="1"/>
      <w:numFmt w:val="lowerLetter"/>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3EEF18B4"/>
    <w:multiLevelType w:val="hybridMultilevel"/>
    <w:tmpl w:val="E558F6E8"/>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3FB6774B"/>
    <w:multiLevelType w:val="hybridMultilevel"/>
    <w:tmpl w:val="83189F5A"/>
    <w:lvl w:ilvl="0" w:tplc="E4A64810">
      <w:numFmt w:val="bullet"/>
      <w:lvlText w:val="•"/>
      <w:lvlJc w:val="left"/>
      <w:pPr>
        <w:ind w:left="720" w:hanging="360"/>
      </w:pPr>
      <w:rPr>
        <w:rFonts w:ascii="Arial" w:eastAsiaTheme="minorHAnsi" w:hAnsi="Arial" w:cs="Arial" w:hint="default"/>
      </w:rPr>
    </w:lvl>
    <w:lvl w:ilvl="1" w:tplc="DAC07000">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40437A9D"/>
    <w:multiLevelType w:val="hybridMultilevel"/>
    <w:tmpl w:val="CE121294"/>
    <w:lvl w:ilvl="0" w:tplc="1F541BA0">
      <w:start w:val="1"/>
      <w:numFmt w:val="decimal"/>
      <w:lvlText w:val="%1)"/>
      <w:lvlJc w:val="left"/>
      <w:pPr>
        <w:ind w:left="1068" w:hanging="360"/>
      </w:pPr>
      <w:rPr>
        <w:rFonts w:hint="default"/>
        <w:b/>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8">
    <w:nsid w:val="407101B8"/>
    <w:multiLevelType w:val="hybridMultilevel"/>
    <w:tmpl w:val="DBACEF5A"/>
    <w:lvl w:ilvl="0" w:tplc="00923EC0">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43B64CAB"/>
    <w:multiLevelType w:val="hybridMultilevel"/>
    <w:tmpl w:val="5096E924"/>
    <w:lvl w:ilvl="0" w:tplc="E4A64810">
      <w:numFmt w:val="bullet"/>
      <w:lvlText w:val="•"/>
      <w:lvlJc w:val="left"/>
      <w:pPr>
        <w:ind w:left="720" w:hanging="360"/>
      </w:pPr>
      <w:rPr>
        <w:rFonts w:ascii="Arial" w:eastAsiaTheme="minorHAnsi" w:hAnsi="Arial" w:cs="Arial" w:hint="default"/>
      </w:rPr>
    </w:lvl>
    <w:lvl w:ilvl="1" w:tplc="731C61DA">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nsid w:val="44E016E9"/>
    <w:multiLevelType w:val="hybridMultilevel"/>
    <w:tmpl w:val="463E2968"/>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nsid w:val="450E622E"/>
    <w:multiLevelType w:val="hybridMultilevel"/>
    <w:tmpl w:val="A360222C"/>
    <w:lvl w:ilvl="0" w:tplc="B678D2A2">
      <w:numFmt w:val="bullet"/>
      <w:lvlText w:val="-"/>
      <w:lvlJc w:val="left"/>
      <w:pPr>
        <w:ind w:left="720" w:hanging="360"/>
      </w:pPr>
      <w:rPr>
        <w:rFonts w:ascii="Arial" w:eastAsiaTheme="minorHAnsi" w:hAnsi="Arial" w:cs="Arial" w:hint="default"/>
      </w:rPr>
    </w:lvl>
    <w:lvl w:ilvl="1" w:tplc="74FEB656">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nsid w:val="45D66E3D"/>
    <w:multiLevelType w:val="hybridMultilevel"/>
    <w:tmpl w:val="5F20D3CC"/>
    <w:lvl w:ilvl="0" w:tplc="BC5491C8">
      <w:start w:val="1"/>
      <w:numFmt w:val="decimal"/>
      <w:lvlText w:val="%1)"/>
      <w:lvlJc w:val="left"/>
      <w:pPr>
        <w:ind w:left="1440" w:hanging="360"/>
      </w:pPr>
      <w:rPr>
        <w:rFonts w:hint="default"/>
        <w:b/>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3">
    <w:nsid w:val="482738C6"/>
    <w:multiLevelType w:val="hybridMultilevel"/>
    <w:tmpl w:val="8A486DDC"/>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nsid w:val="48D84D92"/>
    <w:multiLevelType w:val="hybridMultilevel"/>
    <w:tmpl w:val="207CBEEA"/>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nsid w:val="4BBC1F76"/>
    <w:multiLevelType w:val="hybridMultilevel"/>
    <w:tmpl w:val="D9BA63AC"/>
    <w:lvl w:ilvl="0" w:tplc="B678D2A2">
      <w:numFmt w:val="bullet"/>
      <w:lvlText w:val="-"/>
      <w:lvlJc w:val="left"/>
      <w:pPr>
        <w:ind w:left="720" w:hanging="360"/>
      </w:pPr>
      <w:rPr>
        <w:rFonts w:ascii="Arial" w:eastAsiaTheme="minorHAnsi" w:hAnsi="Arial" w:cs="Arial" w:hint="default"/>
      </w:rPr>
    </w:lvl>
    <w:lvl w:ilvl="1" w:tplc="A140C378">
      <w:start w:val="27"/>
      <w:numFmt w:val="bullet"/>
      <w:lvlText w:val=""/>
      <w:lvlJc w:val="left"/>
      <w:pPr>
        <w:ind w:left="1440" w:hanging="360"/>
      </w:pPr>
      <w:rPr>
        <w:rFonts w:ascii="Wingdings" w:eastAsiaTheme="minorHAnsi" w:hAnsi="Wingdings" w:cs="Miriam"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6">
    <w:nsid w:val="4D52120A"/>
    <w:multiLevelType w:val="hybridMultilevel"/>
    <w:tmpl w:val="AEA6C426"/>
    <w:lvl w:ilvl="0" w:tplc="6FD26C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nsid w:val="4DBB4B26"/>
    <w:multiLevelType w:val="hybridMultilevel"/>
    <w:tmpl w:val="70CE19D4"/>
    <w:lvl w:ilvl="0" w:tplc="B678D2A2">
      <w:numFmt w:val="bullet"/>
      <w:lvlText w:val="-"/>
      <w:lvlJc w:val="left"/>
      <w:pPr>
        <w:ind w:left="720" w:hanging="360"/>
      </w:pPr>
      <w:rPr>
        <w:rFonts w:ascii="Arial" w:eastAsiaTheme="minorHAnsi" w:hAnsi="Arial" w:cs="Arial" w:hint="default"/>
      </w:rPr>
    </w:lvl>
    <w:lvl w:ilvl="1" w:tplc="B678D2A2">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8">
    <w:nsid w:val="5028588A"/>
    <w:multiLevelType w:val="hybridMultilevel"/>
    <w:tmpl w:val="CC822DA0"/>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nsid w:val="52BD6B95"/>
    <w:multiLevelType w:val="hybridMultilevel"/>
    <w:tmpl w:val="F17A67F6"/>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nsid w:val="55560C95"/>
    <w:multiLevelType w:val="hybridMultilevel"/>
    <w:tmpl w:val="B0CAB4A2"/>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1">
    <w:nsid w:val="55697271"/>
    <w:multiLevelType w:val="hybridMultilevel"/>
    <w:tmpl w:val="D1C27C6A"/>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CEBCBD8C">
      <w:start w:val="1"/>
      <w:numFmt w:val="lowerLetter"/>
      <w:lvlText w:val="%3)"/>
      <w:lvlJc w:val="left"/>
      <w:pPr>
        <w:ind w:left="2160" w:hanging="360"/>
      </w:pPr>
      <w:rPr>
        <w:rFonts w:hint="default"/>
        <w:b/>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nsid w:val="566224B3"/>
    <w:multiLevelType w:val="hybridMultilevel"/>
    <w:tmpl w:val="12A6C7A0"/>
    <w:lvl w:ilvl="0" w:tplc="240A0003">
      <w:start w:val="1"/>
      <w:numFmt w:val="bullet"/>
      <w:lvlText w:val="o"/>
      <w:lvlJc w:val="left"/>
      <w:pPr>
        <w:ind w:left="2563" w:hanging="360"/>
      </w:pPr>
      <w:rPr>
        <w:rFonts w:ascii="Courier New" w:hAnsi="Courier New" w:cs="Courier New" w:hint="default"/>
      </w:rPr>
    </w:lvl>
    <w:lvl w:ilvl="1" w:tplc="FDA43D58">
      <w:start w:val="3"/>
      <w:numFmt w:val="bullet"/>
      <w:lvlText w:val=""/>
      <w:lvlJc w:val="left"/>
      <w:pPr>
        <w:ind w:left="3283" w:hanging="360"/>
      </w:pPr>
      <w:rPr>
        <w:rFonts w:ascii="Wingdings" w:eastAsiaTheme="minorHAnsi" w:hAnsi="Wingdings" w:cs="Miriam" w:hint="default"/>
      </w:rPr>
    </w:lvl>
    <w:lvl w:ilvl="2" w:tplc="240A0005" w:tentative="1">
      <w:start w:val="1"/>
      <w:numFmt w:val="bullet"/>
      <w:lvlText w:val=""/>
      <w:lvlJc w:val="left"/>
      <w:pPr>
        <w:ind w:left="4003" w:hanging="360"/>
      </w:pPr>
      <w:rPr>
        <w:rFonts w:ascii="Wingdings" w:hAnsi="Wingdings" w:hint="default"/>
      </w:rPr>
    </w:lvl>
    <w:lvl w:ilvl="3" w:tplc="240A0001" w:tentative="1">
      <w:start w:val="1"/>
      <w:numFmt w:val="bullet"/>
      <w:lvlText w:val=""/>
      <w:lvlJc w:val="left"/>
      <w:pPr>
        <w:ind w:left="4723" w:hanging="360"/>
      </w:pPr>
      <w:rPr>
        <w:rFonts w:ascii="Symbol" w:hAnsi="Symbol" w:hint="default"/>
      </w:rPr>
    </w:lvl>
    <w:lvl w:ilvl="4" w:tplc="240A0003" w:tentative="1">
      <w:start w:val="1"/>
      <w:numFmt w:val="bullet"/>
      <w:lvlText w:val="o"/>
      <w:lvlJc w:val="left"/>
      <w:pPr>
        <w:ind w:left="5443" w:hanging="360"/>
      </w:pPr>
      <w:rPr>
        <w:rFonts w:ascii="Courier New" w:hAnsi="Courier New" w:cs="Courier New" w:hint="default"/>
      </w:rPr>
    </w:lvl>
    <w:lvl w:ilvl="5" w:tplc="240A0005" w:tentative="1">
      <w:start w:val="1"/>
      <w:numFmt w:val="bullet"/>
      <w:lvlText w:val=""/>
      <w:lvlJc w:val="left"/>
      <w:pPr>
        <w:ind w:left="6163" w:hanging="360"/>
      </w:pPr>
      <w:rPr>
        <w:rFonts w:ascii="Wingdings" w:hAnsi="Wingdings" w:hint="default"/>
      </w:rPr>
    </w:lvl>
    <w:lvl w:ilvl="6" w:tplc="240A0001" w:tentative="1">
      <w:start w:val="1"/>
      <w:numFmt w:val="bullet"/>
      <w:lvlText w:val=""/>
      <w:lvlJc w:val="left"/>
      <w:pPr>
        <w:ind w:left="6883" w:hanging="360"/>
      </w:pPr>
      <w:rPr>
        <w:rFonts w:ascii="Symbol" w:hAnsi="Symbol" w:hint="default"/>
      </w:rPr>
    </w:lvl>
    <w:lvl w:ilvl="7" w:tplc="240A0003" w:tentative="1">
      <w:start w:val="1"/>
      <w:numFmt w:val="bullet"/>
      <w:lvlText w:val="o"/>
      <w:lvlJc w:val="left"/>
      <w:pPr>
        <w:ind w:left="7603" w:hanging="360"/>
      </w:pPr>
      <w:rPr>
        <w:rFonts w:ascii="Courier New" w:hAnsi="Courier New" w:cs="Courier New" w:hint="default"/>
      </w:rPr>
    </w:lvl>
    <w:lvl w:ilvl="8" w:tplc="240A0005" w:tentative="1">
      <w:start w:val="1"/>
      <w:numFmt w:val="bullet"/>
      <w:lvlText w:val=""/>
      <w:lvlJc w:val="left"/>
      <w:pPr>
        <w:ind w:left="8323" w:hanging="360"/>
      </w:pPr>
      <w:rPr>
        <w:rFonts w:ascii="Wingdings" w:hAnsi="Wingdings" w:hint="default"/>
      </w:rPr>
    </w:lvl>
  </w:abstractNum>
  <w:abstractNum w:abstractNumId="63">
    <w:nsid w:val="59FC6C31"/>
    <w:multiLevelType w:val="hybridMultilevel"/>
    <w:tmpl w:val="D4321668"/>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4">
    <w:nsid w:val="5AA10F0B"/>
    <w:multiLevelType w:val="hybridMultilevel"/>
    <w:tmpl w:val="71485D5E"/>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5">
    <w:nsid w:val="5BDC3DF3"/>
    <w:multiLevelType w:val="hybridMultilevel"/>
    <w:tmpl w:val="D1229A3E"/>
    <w:lvl w:ilvl="0" w:tplc="E4A64810">
      <w:numFmt w:val="bullet"/>
      <w:lvlText w:val="•"/>
      <w:lvlJc w:val="left"/>
      <w:pPr>
        <w:ind w:left="720" w:hanging="360"/>
      </w:pPr>
      <w:rPr>
        <w:rFonts w:ascii="Arial" w:eastAsiaTheme="minorHAnsi" w:hAnsi="Arial" w:cs="Arial" w:hint="default"/>
      </w:rPr>
    </w:lvl>
    <w:lvl w:ilvl="1" w:tplc="275ECE42">
      <w:start w:val="1"/>
      <w:numFmt w:val="decimal"/>
      <w:lvlText w:val="%2)"/>
      <w:lvlJc w:val="left"/>
      <w:pPr>
        <w:ind w:left="1440" w:hanging="360"/>
      </w:pPr>
      <w:rPr>
        <w:rFonts w:hint="default"/>
        <w:b/>
      </w:rPr>
    </w:lvl>
    <w:lvl w:ilvl="2" w:tplc="D354E1CC">
      <w:start w:val="1"/>
      <w:numFmt w:val="lowerLetter"/>
      <w:lvlText w:val="%3)"/>
      <w:lvlJc w:val="left"/>
      <w:pPr>
        <w:ind w:left="2160" w:hanging="360"/>
      </w:pPr>
      <w:rPr>
        <w:rFonts w:hint="default"/>
        <w:b/>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6">
    <w:nsid w:val="5C2E19CA"/>
    <w:multiLevelType w:val="hybridMultilevel"/>
    <w:tmpl w:val="E7A063FE"/>
    <w:lvl w:ilvl="0" w:tplc="92AEB50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7">
    <w:nsid w:val="5C6A115C"/>
    <w:multiLevelType w:val="hybridMultilevel"/>
    <w:tmpl w:val="5DD080C2"/>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8">
    <w:nsid w:val="5C6D0F3B"/>
    <w:multiLevelType w:val="hybridMultilevel"/>
    <w:tmpl w:val="ED58E800"/>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CEBCBD8C">
      <w:start w:val="1"/>
      <w:numFmt w:val="lowerLetter"/>
      <w:lvlText w:val="%3)"/>
      <w:lvlJc w:val="left"/>
      <w:pPr>
        <w:ind w:left="2160" w:hanging="360"/>
      </w:pPr>
      <w:rPr>
        <w:rFonts w:hint="default"/>
        <w:b/>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9">
    <w:nsid w:val="5EC456B1"/>
    <w:multiLevelType w:val="hybridMultilevel"/>
    <w:tmpl w:val="27C878B2"/>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0">
    <w:nsid w:val="5F0D39A3"/>
    <w:multiLevelType w:val="hybridMultilevel"/>
    <w:tmpl w:val="79A056A2"/>
    <w:lvl w:ilvl="0" w:tplc="E4A64810">
      <w:numFmt w:val="bullet"/>
      <w:lvlText w:val="•"/>
      <w:lvlJc w:val="left"/>
      <w:pPr>
        <w:ind w:left="720" w:hanging="360"/>
      </w:pPr>
      <w:rPr>
        <w:rFonts w:ascii="Arial" w:eastAsiaTheme="minorHAnsi" w:hAnsi="Arial" w:cs="Arial" w:hint="default"/>
      </w:rPr>
    </w:lvl>
    <w:lvl w:ilvl="1" w:tplc="E5AEE082">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nsid w:val="60277175"/>
    <w:multiLevelType w:val="hybridMultilevel"/>
    <w:tmpl w:val="1D62AEA4"/>
    <w:lvl w:ilvl="0" w:tplc="E4A64810">
      <w:numFmt w:val="bullet"/>
      <w:lvlText w:val="•"/>
      <w:lvlJc w:val="left"/>
      <w:pPr>
        <w:ind w:left="720" w:hanging="360"/>
      </w:pPr>
      <w:rPr>
        <w:rFonts w:ascii="Arial" w:eastAsiaTheme="minorHAnsi" w:hAnsi="Arial" w:cs="Arial" w:hint="default"/>
      </w:rPr>
    </w:lvl>
    <w:lvl w:ilvl="1" w:tplc="6478CCA4">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2">
    <w:nsid w:val="636D21E2"/>
    <w:multiLevelType w:val="hybridMultilevel"/>
    <w:tmpl w:val="54BAB9C4"/>
    <w:lvl w:ilvl="0" w:tplc="2954C1D6">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nsid w:val="65912EBD"/>
    <w:multiLevelType w:val="hybridMultilevel"/>
    <w:tmpl w:val="2D78C572"/>
    <w:lvl w:ilvl="0" w:tplc="E4A64810">
      <w:numFmt w:val="bullet"/>
      <w:lvlText w:val="•"/>
      <w:lvlJc w:val="left"/>
      <w:pPr>
        <w:ind w:left="720" w:hanging="360"/>
      </w:pPr>
      <w:rPr>
        <w:rFonts w:ascii="Arial" w:eastAsiaTheme="minorHAnsi" w:hAnsi="Arial" w:cs="Arial" w:hint="default"/>
      </w:rPr>
    </w:lvl>
    <w:lvl w:ilvl="1" w:tplc="4BBE148E">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4">
    <w:nsid w:val="66093E8F"/>
    <w:multiLevelType w:val="hybridMultilevel"/>
    <w:tmpl w:val="B5E0E45A"/>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5">
    <w:nsid w:val="66B0420A"/>
    <w:multiLevelType w:val="hybridMultilevel"/>
    <w:tmpl w:val="6E66CE56"/>
    <w:lvl w:ilvl="0" w:tplc="E4A64810">
      <w:numFmt w:val="bullet"/>
      <w:lvlText w:val="•"/>
      <w:lvlJc w:val="left"/>
      <w:pPr>
        <w:ind w:left="720" w:hanging="360"/>
      </w:pPr>
      <w:rPr>
        <w:rFonts w:ascii="Arial" w:eastAsiaTheme="minorHAnsi" w:hAnsi="Arial" w:cs="Arial" w:hint="default"/>
      </w:rPr>
    </w:lvl>
    <w:lvl w:ilvl="1" w:tplc="48487BE8">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6">
    <w:nsid w:val="674F1866"/>
    <w:multiLevelType w:val="hybridMultilevel"/>
    <w:tmpl w:val="7C2AEE12"/>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nsid w:val="681956B8"/>
    <w:multiLevelType w:val="hybridMultilevel"/>
    <w:tmpl w:val="43707E94"/>
    <w:lvl w:ilvl="0" w:tplc="E4A64810">
      <w:numFmt w:val="bullet"/>
      <w:lvlText w:val="•"/>
      <w:lvlJc w:val="left"/>
      <w:pPr>
        <w:ind w:left="720" w:hanging="360"/>
      </w:pPr>
      <w:rPr>
        <w:rFonts w:ascii="Arial" w:eastAsiaTheme="minorHAnsi" w:hAnsi="Arial" w:cs="Arial" w:hint="default"/>
      </w:rPr>
    </w:lvl>
    <w:lvl w:ilvl="1" w:tplc="861EB89E">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8">
    <w:nsid w:val="68A01B03"/>
    <w:multiLevelType w:val="hybridMultilevel"/>
    <w:tmpl w:val="FAC02696"/>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nsid w:val="6A812E8B"/>
    <w:multiLevelType w:val="hybridMultilevel"/>
    <w:tmpl w:val="99582F2E"/>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nsid w:val="6C1E0342"/>
    <w:multiLevelType w:val="hybridMultilevel"/>
    <w:tmpl w:val="D092049A"/>
    <w:lvl w:ilvl="0" w:tplc="E59AED58">
      <w:start w:val="3"/>
      <w:numFmt w:val="bullet"/>
      <w:lvlText w:val="-"/>
      <w:lvlJc w:val="left"/>
      <w:pPr>
        <w:ind w:left="720" w:hanging="360"/>
      </w:pPr>
      <w:rPr>
        <w:rFonts w:ascii="Calibri" w:eastAsiaTheme="minorHAnsi" w:hAnsi="Calibri" w:cs="Calibr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nsid w:val="6D871011"/>
    <w:multiLevelType w:val="hybridMultilevel"/>
    <w:tmpl w:val="2FAA077A"/>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nsid w:val="7122662E"/>
    <w:multiLevelType w:val="hybridMultilevel"/>
    <w:tmpl w:val="6F184344"/>
    <w:lvl w:ilvl="0" w:tplc="E4A64810">
      <w:numFmt w:val="bullet"/>
      <w:lvlText w:val="•"/>
      <w:lvlJc w:val="left"/>
      <w:pPr>
        <w:ind w:left="720" w:hanging="360"/>
      </w:pPr>
      <w:rPr>
        <w:rFonts w:ascii="Arial" w:eastAsiaTheme="minorHAnsi" w:hAnsi="Arial" w:cs="Arial" w:hint="default"/>
      </w:rPr>
    </w:lvl>
    <w:lvl w:ilvl="1" w:tplc="FF7276B4">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3">
    <w:nsid w:val="718B2BCF"/>
    <w:multiLevelType w:val="hybridMultilevel"/>
    <w:tmpl w:val="9F4EE768"/>
    <w:lvl w:ilvl="0" w:tplc="B678D2A2">
      <w:numFmt w:val="bullet"/>
      <w:lvlText w:val="-"/>
      <w:lvlJc w:val="left"/>
      <w:pPr>
        <w:ind w:left="720" w:hanging="360"/>
      </w:pPr>
      <w:rPr>
        <w:rFonts w:ascii="Arial" w:eastAsiaTheme="minorHAnsi" w:hAnsi="Arial" w:cs="Arial" w:hint="default"/>
      </w:rPr>
    </w:lvl>
    <w:lvl w:ilvl="1" w:tplc="74FEB656">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4">
    <w:nsid w:val="720D392C"/>
    <w:multiLevelType w:val="hybridMultilevel"/>
    <w:tmpl w:val="0DA85420"/>
    <w:lvl w:ilvl="0" w:tplc="E4A64810">
      <w:numFmt w:val="bullet"/>
      <w:lvlText w:val="•"/>
      <w:lvlJc w:val="left"/>
      <w:pPr>
        <w:ind w:left="720" w:hanging="360"/>
      </w:pPr>
      <w:rPr>
        <w:rFonts w:ascii="Arial" w:eastAsiaTheme="minorHAnsi" w:hAnsi="Arial" w:cs="Arial" w:hint="default"/>
      </w:rPr>
    </w:lvl>
    <w:lvl w:ilvl="1" w:tplc="C96CDDE8">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5">
    <w:nsid w:val="732823D0"/>
    <w:multiLevelType w:val="hybridMultilevel"/>
    <w:tmpl w:val="54664664"/>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6">
    <w:nsid w:val="746E6585"/>
    <w:multiLevelType w:val="hybridMultilevel"/>
    <w:tmpl w:val="CBF06898"/>
    <w:lvl w:ilvl="0" w:tplc="240A0011">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7">
    <w:nsid w:val="74C57F7E"/>
    <w:multiLevelType w:val="hybridMultilevel"/>
    <w:tmpl w:val="C9BE12D4"/>
    <w:lvl w:ilvl="0" w:tplc="CA0841B6">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nsid w:val="74E01164"/>
    <w:multiLevelType w:val="hybridMultilevel"/>
    <w:tmpl w:val="AD84412E"/>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9">
    <w:nsid w:val="75B32574"/>
    <w:multiLevelType w:val="hybridMultilevel"/>
    <w:tmpl w:val="2944878C"/>
    <w:lvl w:ilvl="0" w:tplc="B678D2A2">
      <w:numFmt w:val="bullet"/>
      <w:lvlText w:val="-"/>
      <w:lvlJc w:val="left"/>
      <w:pPr>
        <w:ind w:left="720" w:hanging="360"/>
      </w:pPr>
      <w:rPr>
        <w:rFonts w:ascii="Arial" w:eastAsiaTheme="minorHAnsi" w:hAnsi="Arial" w:cs="Arial" w:hint="default"/>
      </w:rPr>
    </w:lvl>
    <w:lvl w:ilvl="1" w:tplc="74FEB656">
      <w:start w:val="1"/>
      <w:numFmt w:val="decimal"/>
      <w:lvlText w:val="%2)"/>
      <w:lvlJc w:val="left"/>
      <w:pPr>
        <w:ind w:left="1440" w:hanging="360"/>
      </w:pPr>
      <w:rPr>
        <w:rFonts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0">
    <w:nsid w:val="75E366AD"/>
    <w:multiLevelType w:val="hybridMultilevel"/>
    <w:tmpl w:val="9138B4C8"/>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1">
    <w:nsid w:val="75F4650A"/>
    <w:multiLevelType w:val="hybridMultilevel"/>
    <w:tmpl w:val="0964AC6E"/>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nsid w:val="783C5D5E"/>
    <w:multiLevelType w:val="hybridMultilevel"/>
    <w:tmpl w:val="57ACC0B4"/>
    <w:lvl w:ilvl="0" w:tplc="B678D2A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CEBCBD8C">
      <w:start w:val="1"/>
      <w:numFmt w:val="lowerLetter"/>
      <w:lvlText w:val="%3)"/>
      <w:lvlJc w:val="left"/>
      <w:pPr>
        <w:ind w:left="2160" w:hanging="360"/>
      </w:pPr>
      <w:rPr>
        <w:rFonts w:hint="default"/>
        <w:b/>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3">
    <w:nsid w:val="7BEB3835"/>
    <w:multiLevelType w:val="hybridMultilevel"/>
    <w:tmpl w:val="23307430"/>
    <w:lvl w:ilvl="0" w:tplc="E4A6481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CEBCBD8C">
      <w:start w:val="1"/>
      <w:numFmt w:val="lowerLetter"/>
      <w:lvlText w:val="%3)"/>
      <w:lvlJc w:val="left"/>
      <w:pPr>
        <w:ind w:left="2160" w:hanging="360"/>
      </w:pPr>
      <w:rPr>
        <w:rFonts w:hint="default"/>
        <w:b/>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nsid w:val="7C9412E9"/>
    <w:multiLevelType w:val="hybridMultilevel"/>
    <w:tmpl w:val="63A41962"/>
    <w:lvl w:ilvl="0" w:tplc="74FEB656">
      <w:start w:val="1"/>
      <w:numFmt w:val="decimal"/>
      <w:lvlText w:val="%1)"/>
      <w:lvlJc w:val="left"/>
      <w:pPr>
        <w:ind w:left="720"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8"/>
  </w:num>
  <w:num w:numId="2">
    <w:abstractNumId w:val="56"/>
  </w:num>
  <w:num w:numId="3">
    <w:abstractNumId w:val="64"/>
  </w:num>
  <w:num w:numId="4">
    <w:abstractNumId w:val="90"/>
  </w:num>
  <w:num w:numId="5">
    <w:abstractNumId w:val="72"/>
  </w:num>
  <w:num w:numId="6">
    <w:abstractNumId w:val="8"/>
  </w:num>
  <w:num w:numId="7">
    <w:abstractNumId w:val="12"/>
  </w:num>
  <w:num w:numId="8">
    <w:abstractNumId w:val="81"/>
  </w:num>
  <w:num w:numId="9">
    <w:abstractNumId w:val="19"/>
  </w:num>
  <w:num w:numId="10">
    <w:abstractNumId w:val="91"/>
  </w:num>
  <w:num w:numId="11">
    <w:abstractNumId w:val="59"/>
  </w:num>
  <w:num w:numId="12">
    <w:abstractNumId w:val="45"/>
  </w:num>
  <w:num w:numId="13">
    <w:abstractNumId w:val="60"/>
  </w:num>
  <w:num w:numId="14">
    <w:abstractNumId w:val="63"/>
  </w:num>
  <w:num w:numId="15">
    <w:abstractNumId w:val="85"/>
  </w:num>
  <w:num w:numId="16">
    <w:abstractNumId w:val="53"/>
  </w:num>
  <w:num w:numId="17">
    <w:abstractNumId w:val="87"/>
  </w:num>
  <w:num w:numId="18">
    <w:abstractNumId w:val="1"/>
  </w:num>
  <w:num w:numId="19">
    <w:abstractNumId w:val="29"/>
  </w:num>
  <w:num w:numId="20">
    <w:abstractNumId w:val="39"/>
  </w:num>
  <w:num w:numId="21">
    <w:abstractNumId w:val="43"/>
  </w:num>
  <w:num w:numId="22">
    <w:abstractNumId w:val="18"/>
  </w:num>
  <w:num w:numId="23">
    <w:abstractNumId w:val="40"/>
  </w:num>
  <w:num w:numId="24">
    <w:abstractNumId w:val="30"/>
  </w:num>
  <w:num w:numId="25">
    <w:abstractNumId w:val="3"/>
  </w:num>
  <w:num w:numId="26">
    <w:abstractNumId w:val="86"/>
  </w:num>
  <w:num w:numId="27">
    <w:abstractNumId w:val="48"/>
  </w:num>
  <w:num w:numId="28">
    <w:abstractNumId w:val="11"/>
  </w:num>
  <w:num w:numId="29">
    <w:abstractNumId w:val="52"/>
  </w:num>
  <w:num w:numId="30">
    <w:abstractNumId w:val="47"/>
  </w:num>
  <w:num w:numId="31">
    <w:abstractNumId w:val="77"/>
  </w:num>
  <w:num w:numId="32">
    <w:abstractNumId w:val="75"/>
  </w:num>
  <w:num w:numId="33">
    <w:abstractNumId w:val="66"/>
  </w:num>
  <w:num w:numId="34">
    <w:abstractNumId w:val="15"/>
  </w:num>
  <w:num w:numId="35">
    <w:abstractNumId w:val="20"/>
  </w:num>
  <w:num w:numId="36">
    <w:abstractNumId w:val="73"/>
  </w:num>
  <w:num w:numId="37">
    <w:abstractNumId w:val="84"/>
  </w:num>
  <w:num w:numId="38">
    <w:abstractNumId w:val="14"/>
  </w:num>
  <w:num w:numId="39">
    <w:abstractNumId w:val="37"/>
  </w:num>
  <w:num w:numId="40">
    <w:abstractNumId w:val="70"/>
  </w:num>
  <w:num w:numId="41">
    <w:abstractNumId w:val="7"/>
  </w:num>
  <w:num w:numId="42">
    <w:abstractNumId w:val="65"/>
  </w:num>
  <w:num w:numId="43">
    <w:abstractNumId w:val="17"/>
  </w:num>
  <w:num w:numId="44">
    <w:abstractNumId w:val="74"/>
  </w:num>
  <w:num w:numId="45">
    <w:abstractNumId w:val="44"/>
  </w:num>
  <w:num w:numId="46">
    <w:abstractNumId w:val="0"/>
  </w:num>
  <w:num w:numId="47">
    <w:abstractNumId w:val="4"/>
  </w:num>
  <w:num w:numId="48">
    <w:abstractNumId w:val="50"/>
  </w:num>
  <w:num w:numId="49">
    <w:abstractNumId w:val="23"/>
  </w:num>
  <w:num w:numId="50">
    <w:abstractNumId w:val="13"/>
  </w:num>
  <w:num w:numId="51">
    <w:abstractNumId w:val="49"/>
  </w:num>
  <w:num w:numId="52">
    <w:abstractNumId w:val="88"/>
  </w:num>
  <w:num w:numId="53">
    <w:abstractNumId w:val="46"/>
  </w:num>
  <w:num w:numId="54">
    <w:abstractNumId w:val="2"/>
  </w:num>
  <w:num w:numId="55">
    <w:abstractNumId w:val="93"/>
  </w:num>
  <w:num w:numId="56">
    <w:abstractNumId w:val="26"/>
  </w:num>
  <w:num w:numId="57">
    <w:abstractNumId w:val="42"/>
  </w:num>
  <w:num w:numId="58">
    <w:abstractNumId w:val="71"/>
  </w:num>
  <w:num w:numId="59">
    <w:abstractNumId w:val="82"/>
  </w:num>
  <w:num w:numId="60">
    <w:abstractNumId w:val="33"/>
  </w:num>
  <w:num w:numId="61">
    <w:abstractNumId w:val="5"/>
  </w:num>
  <w:num w:numId="62">
    <w:abstractNumId w:val="6"/>
  </w:num>
  <w:num w:numId="63">
    <w:abstractNumId w:val="32"/>
  </w:num>
  <w:num w:numId="64">
    <w:abstractNumId w:val="22"/>
  </w:num>
  <w:num w:numId="65">
    <w:abstractNumId w:val="94"/>
  </w:num>
  <w:num w:numId="66">
    <w:abstractNumId w:val="16"/>
  </w:num>
  <w:num w:numId="67">
    <w:abstractNumId w:val="34"/>
  </w:num>
  <w:num w:numId="68">
    <w:abstractNumId w:val="67"/>
  </w:num>
  <w:num w:numId="69">
    <w:abstractNumId w:val="10"/>
  </w:num>
  <w:num w:numId="70">
    <w:abstractNumId w:val="24"/>
  </w:num>
  <w:num w:numId="71">
    <w:abstractNumId w:val="58"/>
  </w:num>
  <w:num w:numId="72">
    <w:abstractNumId w:val="54"/>
  </w:num>
  <w:num w:numId="73">
    <w:abstractNumId w:val="28"/>
  </w:num>
  <w:num w:numId="74">
    <w:abstractNumId w:val="31"/>
  </w:num>
  <w:num w:numId="75">
    <w:abstractNumId w:val="76"/>
  </w:num>
  <w:num w:numId="76">
    <w:abstractNumId w:val="38"/>
  </w:num>
  <w:num w:numId="77">
    <w:abstractNumId w:val="79"/>
  </w:num>
  <w:num w:numId="78">
    <w:abstractNumId w:val="69"/>
  </w:num>
  <w:num w:numId="79">
    <w:abstractNumId w:val="55"/>
  </w:num>
  <w:num w:numId="80">
    <w:abstractNumId w:val="51"/>
  </w:num>
  <w:num w:numId="81">
    <w:abstractNumId w:val="89"/>
  </w:num>
  <w:num w:numId="82">
    <w:abstractNumId w:val="36"/>
  </w:num>
  <w:num w:numId="83">
    <w:abstractNumId w:val="25"/>
  </w:num>
  <w:num w:numId="84">
    <w:abstractNumId w:val="62"/>
  </w:num>
  <w:num w:numId="85">
    <w:abstractNumId w:val="41"/>
  </w:num>
  <w:num w:numId="86">
    <w:abstractNumId w:val="57"/>
  </w:num>
  <w:num w:numId="87">
    <w:abstractNumId w:val="35"/>
  </w:num>
  <w:num w:numId="88">
    <w:abstractNumId w:val="83"/>
  </w:num>
  <w:num w:numId="89">
    <w:abstractNumId w:val="27"/>
  </w:num>
  <w:num w:numId="90">
    <w:abstractNumId w:val="68"/>
  </w:num>
  <w:num w:numId="91">
    <w:abstractNumId w:val="92"/>
  </w:num>
  <w:num w:numId="92">
    <w:abstractNumId w:val="61"/>
  </w:num>
  <w:num w:numId="93">
    <w:abstractNumId w:val="9"/>
  </w:num>
  <w:num w:numId="94">
    <w:abstractNumId w:val="80"/>
  </w:num>
  <w:num w:numId="95">
    <w:abstractNumId w:val="21"/>
  </w:num>
  <w:numIdMacAtCleanup w:val="9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iana Velazquez">
    <w15:presenceInfo w15:providerId="AD" w15:userId="S-1-5-21-527237240-1972579041-682003330-9858"/>
  </w15:person>
  <w15:person w15:author="Portatil CCB">
    <w15:presenceInfo w15:providerId="AD" w15:userId="S-1-5-21-527237240-1972579041-682003330-3556"/>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7A4"/>
    <w:rsid w:val="000032A0"/>
    <w:rsid w:val="000052F8"/>
    <w:rsid w:val="000300D4"/>
    <w:rsid w:val="00032A9E"/>
    <w:rsid w:val="00037B7A"/>
    <w:rsid w:val="00053334"/>
    <w:rsid w:val="00085314"/>
    <w:rsid w:val="000A5A26"/>
    <w:rsid w:val="000B513E"/>
    <w:rsid w:val="000C7B1F"/>
    <w:rsid w:val="000E06F7"/>
    <w:rsid w:val="000F402C"/>
    <w:rsid w:val="001166CA"/>
    <w:rsid w:val="00117867"/>
    <w:rsid w:val="0012230D"/>
    <w:rsid w:val="001271B0"/>
    <w:rsid w:val="001459D7"/>
    <w:rsid w:val="00157578"/>
    <w:rsid w:val="00174AA6"/>
    <w:rsid w:val="00175EBB"/>
    <w:rsid w:val="001775E2"/>
    <w:rsid w:val="00182870"/>
    <w:rsid w:val="00193AAE"/>
    <w:rsid w:val="001A4168"/>
    <w:rsid w:val="001B5ED5"/>
    <w:rsid w:val="001D154D"/>
    <w:rsid w:val="001E063D"/>
    <w:rsid w:val="001E5E29"/>
    <w:rsid w:val="00204BB4"/>
    <w:rsid w:val="00210750"/>
    <w:rsid w:val="002126E1"/>
    <w:rsid w:val="00212B07"/>
    <w:rsid w:val="002140E2"/>
    <w:rsid w:val="00223994"/>
    <w:rsid w:val="00242DFF"/>
    <w:rsid w:val="00256F03"/>
    <w:rsid w:val="0026526C"/>
    <w:rsid w:val="00281B89"/>
    <w:rsid w:val="0028337D"/>
    <w:rsid w:val="00284ABE"/>
    <w:rsid w:val="00290CBF"/>
    <w:rsid w:val="00293F86"/>
    <w:rsid w:val="002A6AF1"/>
    <w:rsid w:val="002B1FB5"/>
    <w:rsid w:val="002D4D36"/>
    <w:rsid w:val="002E0C8F"/>
    <w:rsid w:val="002E16A0"/>
    <w:rsid w:val="002F0B40"/>
    <w:rsid w:val="002F57B4"/>
    <w:rsid w:val="003300F8"/>
    <w:rsid w:val="003310D4"/>
    <w:rsid w:val="003341E5"/>
    <w:rsid w:val="0034280F"/>
    <w:rsid w:val="003454C4"/>
    <w:rsid w:val="00350025"/>
    <w:rsid w:val="003557E6"/>
    <w:rsid w:val="00362315"/>
    <w:rsid w:val="003640B3"/>
    <w:rsid w:val="00391791"/>
    <w:rsid w:val="00397032"/>
    <w:rsid w:val="003A032B"/>
    <w:rsid w:val="003B380D"/>
    <w:rsid w:val="003B3869"/>
    <w:rsid w:val="003C0478"/>
    <w:rsid w:val="003C623E"/>
    <w:rsid w:val="003D5B2E"/>
    <w:rsid w:val="003E69AE"/>
    <w:rsid w:val="003F225E"/>
    <w:rsid w:val="00404551"/>
    <w:rsid w:val="00431DB6"/>
    <w:rsid w:val="00432C86"/>
    <w:rsid w:val="00432FCF"/>
    <w:rsid w:val="004357D5"/>
    <w:rsid w:val="00451C25"/>
    <w:rsid w:val="00456F38"/>
    <w:rsid w:val="00467663"/>
    <w:rsid w:val="0047147D"/>
    <w:rsid w:val="00471534"/>
    <w:rsid w:val="0047373E"/>
    <w:rsid w:val="00490FF6"/>
    <w:rsid w:val="004B01B2"/>
    <w:rsid w:val="004C570B"/>
    <w:rsid w:val="004C7466"/>
    <w:rsid w:val="00501097"/>
    <w:rsid w:val="005015D0"/>
    <w:rsid w:val="00501BB8"/>
    <w:rsid w:val="00501E06"/>
    <w:rsid w:val="005062D2"/>
    <w:rsid w:val="005115FF"/>
    <w:rsid w:val="005116AB"/>
    <w:rsid w:val="00511C0F"/>
    <w:rsid w:val="005174F1"/>
    <w:rsid w:val="00521E0E"/>
    <w:rsid w:val="00522A88"/>
    <w:rsid w:val="00523EBB"/>
    <w:rsid w:val="005328E6"/>
    <w:rsid w:val="00543795"/>
    <w:rsid w:val="0055239B"/>
    <w:rsid w:val="00575A20"/>
    <w:rsid w:val="00583290"/>
    <w:rsid w:val="005B3160"/>
    <w:rsid w:val="005B47B2"/>
    <w:rsid w:val="005C10D2"/>
    <w:rsid w:val="005C4DBB"/>
    <w:rsid w:val="005C5BCD"/>
    <w:rsid w:val="005D27B9"/>
    <w:rsid w:val="005E5780"/>
    <w:rsid w:val="0060127F"/>
    <w:rsid w:val="00613A7A"/>
    <w:rsid w:val="00645587"/>
    <w:rsid w:val="00651737"/>
    <w:rsid w:val="006606BF"/>
    <w:rsid w:val="00663C5C"/>
    <w:rsid w:val="00665F26"/>
    <w:rsid w:val="006B5749"/>
    <w:rsid w:val="006C4FE1"/>
    <w:rsid w:val="006C6E1C"/>
    <w:rsid w:val="006D1DC3"/>
    <w:rsid w:val="006D5F0E"/>
    <w:rsid w:val="006D720F"/>
    <w:rsid w:val="006E2CED"/>
    <w:rsid w:val="006E7ADA"/>
    <w:rsid w:val="00702BFD"/>
    <w:rsid w:val="007044D0"/>
    <w:rsid w:val="007074D1"/>
    <w:rsid w:val="00725A02"/>
    <w:rsid w:val="00726130"/>
    <w:rsid w:val="00732F4A"/>
    <w:rsid w:val="007459F7"/>
    <w:rsid w:val="0076196C"/>
    <w:rsid w:val="00765E89"/>
    <w:rsid w:val="007912A5"/>
    <w:rsid w:val="007B51E4"/>
    <w:rsid w:val="007B5F95"/>
    <w:rsid w:val="007C376F"/>
    <w:rsid w:val="007D0B8B"/>
    <w:rsid w:val="007D0F5A"/>
    <w:rsid w:val="007D36BB"/>
    <w:rsid w:val="007D4C96"/>
    <w:rsid w:val="007D5351"/>
    <w:rsid w:val="007E389C"/>
    <w:rsid w:val="007E52A2"/>
    <w:rsid w:val="008123B4"/>
    <w:rsid w:val="00813E00"/>
    <w:rsid w:val="0082176F"/>
    <w:rsid w:val="00831CE9"/>
    <w:rsid w:val="008334FE"/>
    <w:rsid w:val="0083544F"/>
    <w:rsid w:val="00844F6D"/>
    <w:rsid w:val="00891A91"/>
    <w:rsid w:val="008A63BA"/>
    <w:rsid w:val="008B24DB"/>
    <w:rsid w:val="008C1BF2"/>
    <w:rsid w:val="008D10F2"/>
    <w:rsid w:val="008D116F"/>
    <w:rsid w:val="008D6A50"/>
    <w:rsid w:val="008E47E0"/>
    <w:rsid w:val="008E72B6"/>
    <w:rsid w:val="008E79FB"/>
    <w:rsid w:val="008F0B0A"/>
    <w:rsid w:val="00905DDE"/>
    <w:rsid w:val="00913ACC"/>
    <w:rsid w:val="00920B32"/>
    <w:rsid w:val="00923AB7"/>
    <w:rsid w:val="00923D32"/>
    <w:rsid w:val="00926B76"/>
    <w:rsid w:val="009513B3"/>
    <w:rsid w:val="009629AE"/>
    <w:rsid w:val="009755F6"/>
    <w:rsid w:val="00984ED1"/>
    <w:rsid w:val="00994FD1"/>
    <w:rsid w:val="00995F1F"/>
    <w:rsid w:val="009C3841"/>
    <w:rsid w:val="009F26E4"/>
    <w:rsid w:val="009F3336"/>
    <w:rsid w:val="009F68BB"/>
    <w:rsid w:val="009F7E4C"/>
    <w:rsid w:val="00A033FE"/>
    <w:rsid w:val="00A054B1"/>
    <w:rsid w:val="00A07253"/>
    <w:rsid w:val="00A12353"/>
    <w:rsid w:val="00A31775"/>
    <w:rsid w:val="00A47BC7"/>
    <w:rsid w:val="00A54BC3"/>
    <w:rsid w:val="00A750FF"/>
    <w:rsid w:val="00A87C3E"/>
    <w:rsid w:val="00AC4CD6"/>
    <w:rsid w:val="00AD04A6"/>
    <w:rsid w:val="00B23DA3"/>
    <w:rsid w:val="00B32FD8"/>
    <w:rsid w:val="00B3393B"/>
    <w:rsid w:val="00B51315"/>
    <w:rsid w:val="00B56E16"/>
    <w:rsid w:val="00B6570A"/>
    <w:rsid w:val="00B73023"/>
    <w:rsid w:val="00B7688F"/>
    <w:rsid w:val="00B80555"/>
    <w:rsid w:val="00B825E7"/>
    <w:rsid w:val="00BB6A6D"/>
    <w:rsid w:val="00BC542F"/>
    <w:rsid w:val="00BD011A"/>
    <w:rsid w:val="00BD743E"/>
    <w:rsid w:val="00BD7554"/>
    <w:rsid w:val="00C0118B"/>
    <w:rsid w:val="00C01332"/>
    <w:rsid w:val="00C05DB8"/>
    <w:rsid w:val="00C07D8C"/>
    <w:rsid w:val="00C12D71"/>
    <w:rsid w:val="00C13F29"/>
    <w:rsid w:val="00C1661F"/>
    <w:rsid w:val="00C179D5"/>
    <w:rsid w:val="00C2610A"/>
    <w:rsid w:val="00C305E1"/>
    <w:rsid w:val="00C32E61"/>
    <w:rsid w:val="00C34483"/>
    <w:rsid w:val="00C53CC7"/>
    <w:rsid w:val="00C67774"/>
    <w:rsid w:val="00C67BEA"/>
    <w:rsid w:val="00C863ED"/>
    <w:rsid w:val="00C87630"/>
    <w:rsid w:val="00C94475"/>
    <w:rsid w:val="00C948AA"/>
    <w:rsid w:val="00CA07A4"/>
    <w:rsid w:val="00CA26CE"/>
    <w:rsid w:val="00CB606F"/>
    <w:rsid w:val="00CB68FD"/>
    <w:rsid w:val="00CC7FF3"/>
    <w:rsid w:val="00CD154D"/>
    <w:rsid w:val="00CD3B6A"/>
    <w:rsid w:val="00CE0D3C"/>
    <w:rsid w:val="00CF2EEF"/>
    <w:rsid w:val="00D07EF5"/>
    <w:rsid w:val="00D1159B"/>
    <w:rsid w:val="00D12869"/>
    <w:rsid w:val="00D13BC7"/>
    <w:rsid w:val="00D13C95"/>
    <w:rsid w:val="00D241AF"/>
    <w:rsid w:val="00D31F20"/>
    <w:rsid w:val="00D349A8"/>
    <w:rsid w:val="00D35E84"/>
    <w:rsid w:val="00D41DD8"/>
    <w:rsid w:val="00D47839"/>
    <w:rsid w:val="00D54A27"/>
    <w:rsid w:val="00D55605"/>
    <w:rsid w:val="00D6510D"/>
    <w:rsid w:val="00D84459"/>
    <w:rsid w:val="00D91551"/>
    <w:rsid w:val="00D94E13"/>
    <w:rsid w:val="00DB0DE7"/>
    <w:rsid w:val="00DD5313"/>
    <w:rsid w:val="00E02ED5"/>
    <w:rsid w:val="00E0687D"/>
    <w:rsid w:val="00E17151"/>
    <w:rsid w:val="00E17C91"/>
    <w:rsid w:val="00E21CC2"/>
    <w:rsid w:val="00E2410D"/>
    <w:rsid w:val="00E25F4D"/>
    <w:rsid w:val="00E30F38"/>
    <w:rsid w:val="00E37095"/>
    <w:rsid w:val="00E412C9"/>
    <w:rsid w:val="00E424E2"/>
    <w:rsid w:val="00E450F5"/>
    <w:rsid w:val="00E53BDE"/>
    <w:rsid w:val="00E61F16"/>
    <w:rsid w:val="00E71359"/>
    <w:rsid w:val="00E744F1"/>
    <w:rsid w:val="00E74806"/>
    <w:rsid w:val="00EA0997"/>
    <w:rsid w:val="00EA4B7E"/>
    <w:rsid w:val="00EA5D2D"/>
    <w:rsid w:val="00EB2BC2"/>
    <w:rsid w:val="00EB3BBB"/>
    <w:rsid w:val="00EC2A6C"/>
    <w:rsid w:val="00EC4DD5"/>
    <w:rsid w:val="00ED6E3B"/>
    <w:rsid w:val="00EE2407"/>
    <w:rsid w:val="00EE3A29"/>
    <w:rsid w:val="00EF15EA"/>
    <w:rsid w:val="00EF4D3F"/>
    <w:rsid w:val="00F0078E"/>
    <w:rsid w:val="00F15BA6"/>
    <w:rsid w:val="00F2592D"/>
    <w:rsid w:val="00F32A55"/>
    <w:rsid w:val="00F43CD5"/>
    <w:rsid w:val="00F46B83"/>
    <w:rsid w:val="00F53587"/>
    <w:rsid w:val="00F7178C"/>
    <w:rsid w:val="00F75AAD"/>
    <w:rsid w:val="00F957ED"/>
    <w:rsid w:val="00FA1A13"/>
    <w:rsid w:val="00FA4849"/>
    <w:rsid w:val="00FA4D5F"/>
    <w:rsid w:val="00FA77DF"/>
    <w:rsid w:val="00FC5E9F"/>
    <w:rsid w:val="00FD07B3"/>
    <w:rsid w:val="00FD3428"/>
    <w:rsid w:val="00FD6A4A"/>
    <w:rsid w:val="00FE1B79"/>
    <w:rsid w:val="00FE5271"/>
    <w:rsid w:val="00FF2D1E"/>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C8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109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2869"/>
    <w:rPr>
      <w:color w:val="0563C1" w:themeColor="hyperlink"/>
      <w:u w:val="single"/>
    </w:rPr>
  </w:style>
  <w:style w:type="table" w:styleId="TableGrid">
    <w:name w:val="Table Grid"/>
    <w:basedOn w:val="TableNormal"/>
    <w:uiPriority w:val="39"/>
    <w:rsid w:val="00EB3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11">
    <w:name w:val="Tabla normal 11"/>
    <w:basedOn w:val="TableNormal"/>
    <w:uiPriority w:val="41"/>
    <w:rsid w:val="00523EB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2-nfasis31">
    <w:name w:val="Tabla de cuadrícula 2 - Énfasis 31"/>
    <w:basedOn w:val="TableNormal"/>
    <w:uiPriority w:val="47"/>
    <w:rsid w:val="00523EBB"/>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21">
    <w:name w:val="Tabla de cuadrícula 21"/>
    <w:basedOn w:val="TableNormal"/>
    <w:uiPriority w:val="47"/>
    <w:rsid w:val="00523EBB"/>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3-nfasis31">
    <w:name w:val="Tabla de cuadrícula 3 - Énfasis 31"/>
    <w:basedOn w:val="TableNormal"/>
    <w:uiPriority w:val="48"/>
    <w:rsid w:val="00523EB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ladecuadrcula4-nfasis31">
    <w:name w:val="Tabla de cuadrícula 4 - Énfasis 31"/>
    <w:basedOn w:val="TableNormal"/>
    <w:uiPriority w:val="49"/>
    <w:rsid w:val="00523EB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lista1clara-nfasis31">
    <w:name w:val="Tabla de lista 1 clara - Énfasis 31"/>
    <w:basedOn w:val="TableNormal"/>
    <w:uiPriority w:val="46"/>
    <w:rsid w:val="00D115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nfasis31">
    <w:name w:val="Tabla de cuadrícula 5 oscura - Énfasis 31"/>
    <w:basedOn w:val="TableNormal"/>
    <w:uiPriority w:val="50"/>
    <w:rsid w:val="00D1159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delista2-nfasis31">
    <w:name w:val="Tabla de lista 2 - Énfasis 31"/>
    <w:basedOn w:val="TableNormal"/>
    <w:uiPriority w:val="47"/>
    <w:rsid w:val="00D1159B"/>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lista4-nfasis31">
    <w:name w:val="Tabla de lista 4 - Énfasis 31"/>
    <w:basedOn w:val="TableNormal"/>
    <w:uiPriority w:val="49"/>
    <w:rsid w:val="00EE3A29"/>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lista3-nfasis31">
    <w:name w:val="Tabla de lista 3 - Énfasis 31"/>
    <w:basedOn w:val="TableNormal"/>
    <w:uiPriority w:val="48"/>
    <w:rsid w:val="00EE3A29"/>
    <w:pPr>
      <w:spacing w:after="0" w:line="240" w:lineRule="auto"/>
    </w:p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cuadrcula4-nfasis51">
    <w:name w:val="Tabla de cuadrícula 4 - Énfasis 51"/>
    <w:basedOn w:val="TableNormal"/>
    <w:uiPriority w:val="49"/>
    <w:rsid w:val="00913ACC"/>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adelista3-nfasis51">
    <w:name w:val="Tabla de lista 3 - Énfasis 51"/>
    <w:basedOn w:val="TableNormal"/>
    <w:uiPriority w:val="48"/>
    <w:rsid w:val="00913ACC"/>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ladelista4-nfasis51">
    <w:name w:val="Tabla de lista 4 - Énfasis 51"/>
    <w:basedOn w:val="TableNormal"/>
    <w:uiPriority w:val="49"/>
    <w:rsid w:val="00913ACC"/>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920B32"/>
    <w:pPr>
      <w:ind w:left="720"/>
      <w:contextualSpacing/>
    </w:pPr>
  </w:style>
  <w:style w:type="table" w:customStyle="1" w:styleId="Tabladecuadrcula6concolores-nfasis31">
    <w:name w:val="Tabla de cuadrícula 6 con colores - Énfasis 31"/>
    <w:basedOn w:val="TableNormal"/>
    <w:uiPriority w:val="51"/>
    <w:rsid w:val="00844F6D"/>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D13C95"/>
    <w:pPr>
      <w:spacing w:after="0" w:line="240" w:lineRule="auto"/>
    </w:pPr>
  </w:style>
  <w:style w:type="paragraph" w:styleId="BalloonText">
    <w:name w:val="Balloon Text"/>
    <w:basedOn w:val="Normal"/>
    <w:link w:val="BalloonTextChar"/>
    <w:uiPriority w:val="99"/>
    <w:semiHidden/>
    <w:unhideWhenUsed/>
    <w:rsid w:val="007459F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459F7"/>
    <w:rPr>
      <w:rFonts w:ascii="Lucida Grande" w:hAnsi="Lucida Grande"/>
      <w:sz w:val="18"/>
      <w:szCs w:val="18"/>
    </w:rPr>
  </w:style>
  <w:style w:type="paragraph" w:styleId="Revision">
    <w:name w:val="Revision"/>
    <w:hidden/>
    <w:uiPriority w:val="99"/>
    <w:semiHidden/>
    <w:rsid w:val="00223994"/>
    <w:pPr>
      <w:spacing w:after="0" w:line="240" w:lineRule="auto"/>
    </w:pPr>
  </w:style>
  <w:style w:type="character" w:styleId="CommentReference">
    <w:name w:val="annotation reference"/>
    <w:basedOn w:val="DefaultParagraphFont"/>
    <w:uiPriority w:val="99"/>
    <w:semiHidden/>
    <w:unhideWhenUsed/>
    <w:rsid w:val="00BD7554"/>
    <w:rPr>
      <w:sz w:val="16"/>
      <w:szCs w:val="16"/>
    </w:rPr>
  </w:style>
  <w:style w:type="paragraph" w:styleId="CommentText">
    <w:name w:val="annotation text"/>
    <w:basedOn w:val="Normal"/>
    <w:link w:val="CommentTextChar"/>
    <w:uiPriority w:val="99"/>
    <w:unhideWhenUsed/>
    <w:rsid w:val="00BD7554"/>
    <w:pPr>
      <w:spacing w:line="240" w:lineRule="auto"/>
    </w:pPr>
    <w:rPr>
      <w:sz w:val="20"/>
      <w:szCs w:val="20"/>
    </w:rPr>
  </w:style>
  <w:style w:type="character" w:customStyle="1" w:styleId="CommentTextChar">
    <w:name w:val="Comment Text Char"/>
    <w:basedOn w:val="DefaultParagraphFont"/>
    <w:link w:val="CommentText"/>
    <w:uiPriority w:val="99"/>
    <w:rsid w:val="00BD7554"/>
    <w:rPr>
      <w:sz w:val="20"/>
      <w:szCs w:val="20"/>
    </w:rPr>
  </w:style>
  <w:style w:type="paragraph" w:styleId="CommentSubject">
    <w:name w:val="annotation subject"/>
    <w:basedOn w:val="CommentText"/>
    <w:next w:val="CommentText"/>
    <w:link w:val="CommentSubjectChar"/>
    <w:uiPriority w:val="99"/>
    <w:semiHidden/>
    <w:unhideWhenUsed/>
    <w:rsid w:val="00BD7554"/>
    <w:rPr>
      <w:b/>
      <w:bCs/>
    </w:rPr>
  </w:style>
  <w:style w:type="character" w:customStyle="1" w:styleId="CommentSubjectChar">
    <w:name w:val="Comment Subject Char"/>
    <w:basedOn w:val="CommentTextChar"/>
    <w:link w:val="CommentSubject"/>
    <w:uiPriority w:val="99"/>
    <w:semiHidden/>
    <w:rsid w:val="00BD7554"/>
    <w:rPr>
      <w:b/>
      <w:bCs/>
      <w:sz w:val="20"/>
      <w:szCs w:val="20"/>
    </w:rPr>
  </w:style>
  <w:style w:type="character" w:customStyle="1" w:styleId="Heading1Char">
    <w:name w:val="Heading 1 Char"/>
    <w:basedOn w:val="DefaultParagraphFont"/>
    <w:link w:val="Heading1"/>
    <w:uiPriority w:val="9"/>
    <w:rsid w:val="00501097"/>
    <w:rPr>
      <w:rFonts w:asciiTheme="majorHAnsi" w:eastAsiaTheme="majorEastAsia" w:hAnsiTheme="majorHAnsi" w:cstheme="majorBidi"/>
      <w:b/>
      <w:bCs/>
      <w:color w:val="2E74B5" w:themeColor="accent1" w:themeShade="BF"/>
      <w:sz w:val="28"/>
      <w:szCs w:val="28"/>
    </w:rPr>
  </w:style>
  <w:style w:type="paragraph" w:styleId="BodyText3">
    <w:name w:val="Body Text 3"/>
    <w:basedOn w:val="Normal"/>
    <w:link w:val="BodyText3Char"/>
    <w:semiHidden/>
    <w:rsid w:val="002F57B4"/>
    <w:pPr>
      <w:tabs>
        <w:tab w:val="left" w:pos="-2268"/>
      </w:tabs>
      <w:spacing w:after="0" w:line="240" w:lineRule="auto"/>
      <w:ind w:right="51"/>
      <w:jc w:val="both"/>
    </w:pPr>
    <w:rPr>
      <w:rFonts w:ascii="Arial" w:eastAsia="Times New Roman" w:hAnsi="Arial" w:cs="Times New Roman"/>
      <w:sz w:val="20"/>
      <w:szCs w:val="20"/>
      <w:lang w:val="es-ES" w:eastAsia="es-ES"/>
    </w:rPr>
  </w:style>
  <w:style w:type="character" w:customStyle="1" w:styleId="BodyText3Char">
    <w:name w:val="Body Text 3 Char"/>
    <w:basedOn w:val="DefaultParagraphFont"/>
    <w:link w:val="BodyText3"/>
    <w:semiHidden/>
    <w:rsid w:val="002F57B4"/>
    <w:rPr>
      <w:rFonts w:ascii="Arial" w:eastAsia="Times New Roman" w:hAnsi="Arial" w:cs="Times New Roman"/>
      <w:sz w:val="20"/>
      <w:szCs w:val="20"/>
      <w:lang w:val="es-ES" w:eastAsia="es-ES"/>
    </w:rPr>
  </w:style>
  <w:style w:type="paragraph" w:styleId="NormalWeb">
    <w:name w:val="Normal (Web)"/>
    <w:basedOn w:val="Normal"/>
    <w:uiPriority w:val="99"/>
    <w:unhideWhenUsed/>
    <w:rsid w:val="00293F86"/>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109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2869"/>
    <w:rPr>
      <w:color w:val="0563C1" w:themeColor="hyperlink"/>
      <w:u w:val="single"/>
    </w:rPr>
  </w:style>
  <w:style w:type="table" w:styleId="TableGrid">
    <w:name w:val="Table Grid"/>
    <w:basedOn w:val="TableNormal"/>
    <w:uiPriority w:val="39"/>
    <w:rsid w:val="00EB3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normal11">
    <w:name w:val="Tabla normal 11"/>
    <w:basedOn w:val="TableNormal"/>
    <w:uiPriority w:val="41"/>
    <w:rsid w:val="00523EB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2-nfasis31">
    <w:name w:val="Tabla de cuadrícula 2 - Énfasis 31"/>
    <w:basedOn w:val="TableNormal"/>
    <w:uiPriority w:val="47"/>
    <w:rsid w:val="00523EBB"/>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21">
    <w:name w:val="Tabla de cuadrícula 21"/>
    <w:basedOn w:val="TableNormal"/>
    <w:uiPriority w:val="47"/>
    <w:rsid w:val="00523EBB"/>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3-nfasis31">
    <w:name w:val="Tabla de cuadrícula 3 - Énfasis 31"/>
    <w:basedOn w:val="TableNormal"/>
    <w:uiPriority w:val="48"/>
    <w:rsid w:val="00523EB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ladecuadrcula4-nfasis31">
    <w:name w:val="Tabla de cuadrícula 4 - Énfasis 31"/>
    <w:basedOn w:val="TableNormal"/>
    <w:uiPriority w:val="49"/>
    <w:rsid w:val="00523EB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lista1clara-nfasis31">
    <w:name w:val="Tabla de lista 1 clara - Énfasis 31"/>
    <w:basedOn w:val="TableNormal"/>
    <w:uiPriority w:val="46"/>
    <w:rsid w:val="00D1159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nfasis31">
    <w:name w:val="Tabla de cuadrícula 5 oscura - Énfasis 31"/>
    <w:basedOn w:val="TableNormal"/>
    <w:uiPriority w:val="50"/>
    <w:rsid w:val="00D1159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delista2-nfasis31">
    <w:name w:val="Tabla de lista 2 - Énfasis 31"/>
    <w:basedOn w:val="TableNormal"/>
    <w:uiPriority w:val="47"/>
    <w:rsid w:val="00D1159B"/>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lista4-nfasis31">
    <w:name w:val="Tabla de lista 4 - Énfasis 31"/>
    <w:basedOn w:val="TableNormal"/>
    <w:uiPriority w:val="49"/>
    <w:rsid w:val="00EE3A29"/>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lista3-nfasis31">
    <w:name w:val="Tabla de lista 3 - Énfasis 31"/>
    <w:basedOn w:val="TableNormal"/>
    <w:uiPriority w:val="48"/>
    <w:rsid w:val="00EE3A29"/>
    <w:pPr>
      <w:spacing w:after="0" w:line="240" w:lineRule="auto"/>
    </w:p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cuadrcula4-nfasis51">
    <w:name w:val="Tabla de cuadrícula 4 - Énfasis 51"/>
    <w:basedOn w:val="TableNormal"/>
    <w:uiPriority w:val="49"/>
    <w:rsid w:val="00913ACC"/>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adelista3-nfasis51">
    <w:name w:val="Tabla de lista 3 - Énfasis 51"/>
    <w:basedOn w:val="TableNormal"/>
    <w:uiPriority w:val="48"/>
    <w:rsid w:val="00913ACC"/>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ladelista4-nfasis51">
    <w:name w:val="Tabla de lista 4 - Énfasis 51"/>
    <w:basedOn w:val="TableNormal"/>
    <w:uiPriority w:val="49"/>
    <w:rsid w:val="00913ACC"/>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920B32"/>
    <w:pPr>
      <w:ind w:left="720"/>
      <w:contextualSpacing/>
    </w:pPr>
  </w:style>
  <w:style w:type="table" w:customStyle="1" w:styleId="Tabladecuadrcula6concolores-nfasis31">
    <w:name w:val="Tabla de cuadrícula 6 con colores - Énfasis 31"/>
    <w:basedOn w:val="TableNormal"/>
    <w:uiPriority w:val="51"/>
    <w:rsid w:val="00844F6D"/>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D13C95"/>
    <w:pPr>
      <w:spacing w:after="0" w:line="240" w:lineRule="auto"/>
    </w:pPr>
  </w:style>
  <w:style w:type="paragraph" w:styleId="BalloonText">
    <w:name w:val="Balloon Text"/>
    <w:basedOn w:val="Normal"/>
    <w:link w:val="BalloonTextChar"/>
    <w:uiPriority w:val="99"/>
    <w:semiHidden/>
    <w:unhideWhenUsed/>
    <w:rsid w:val="007459F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459F7"/>
    <w:rPr>
      <w:rFonts w:ascii="Lucida Grande" w:hAnsi="Lucida Grande"/>
      <w:sz w:val="18"/>
      <w:szCs w:val="18"/>
    </w:rPr>
  </w:style>
  <w:style w:type="paragraph" w:styleId="Revision">
    <w:name w:val="Revision"/>
    <w:hidden/>
    <w:uiPriority w:val="99"/>
    <w:semiHidden/>
    <w:rsid w:val="00223994"/>
    <w:pPr>
      <w:spacing w:after="0" w:line="240" w:lineRule="auto"/>
    </w:pPr>
  </w:style>
  <w:style w:type="character" w:styleId="CommentReference">
    <w:name w:val="annotation reference"/>
    <w:basedOn w:val="DefaultParagraphFont"/>
    <w:uiPriority w:val="99"/>
    <w:semiHidden/>
    <w:unhideWhenUsed/>
    <w:rsid w:val="00BD7554"/>
    <w:rPr>
      <w:sz w:val="16"/>
      <w:szCs w:val="16"/>
    </w:rPr>
  </w:style>
  <w:style w:type="paragraph" w:styleId="CommentText">
    <w:name w:val="annotation text"/>
    <w:basedOn w:val="Normal"/>
    <w:link w:val="CommentTextChar"/>
    <w:uiPriority w:val="99"/>
    <w:unhideWhenUsed/>
    <w:rsid w:val="00BD7554"/>
    <w:pPr>
      <w:spacing w:line="240" w:lineRule="auto"/>
    </w:pPr>
    <w:rPr>
      <w:sz w:val="20"/>
      <w:szCs w:val="20"/>
    </w:rPr>
  </w:style>
  <w:style w:type="character" w:customStyle="1" w:styleId="CommentTextChar">
    <w:name w:val="Comment Text Char"/>
    <w:basedOn w:val="DefaultParagraphFont"/>
    <w:link w:val="CommentText"/>
    <w:uiPriority w:val="99"/>
    <w:rsid w:val="00BD7554"/>
    <w:rPr>
      <w:sz w:val="20"/>
      <w:szCs w:val="20"/>
    </w:rPr>
  </w:style>
  <w:style w:type="paragraph" w:styleId="CommentSubject">
    <w:name w:val="annotation subject"/>
    <w:basedOn w:val="CommentText"/>
    <w:next w:val="CommentText"/>
    <w:link w:val="CommentSubjectChar"/>
    <w:uiPriority w:val="99"/>
    <w:semiHidden/>
    <w:unhideWhenUsed/>
    <w:rsid w:val="00BD7554"/>
    <w:rPr>
      <w:b/>
      <w:bCs/>
    </w:rPr>
  </w:style>
  <w:style w:type="character" w:customStyle="1" w:styleId="CommentSubjectChar">
    <w:name w:val="Comment Subject Char"/>
    <w:basedOn w:val="CommentTextChar"/>
    <w:link w:val="CommentSubject"/>
    <w:uiPriority w:val="99"/>
    <w:semiHidden/>
    <w:rsid w:val="00BD7554"/>
    <w:rPr>
      <w:b/>
      <w:bCs/>
      <w:sz w:val="20"/>
      <w:szCs w:val="20"/>
    </w:rPr>
  </w:style>
  <w:style w:type="character" w:customStyle="1" w:styleId="Heading1Char">
    <w:name w:val="Heading 1 Char"/>
    <w:basedOn w:val="DefaultParagraphFont"/>
    <w:link w:val="Heading1"/>
    <w:uiPriority w:val="9"/>
    <w:rsid w:val="00501097"/>
    <w:rPr>
      <w:rFonts w:asciiTheme="majorHAnsi" w:eastAsiaTheme="majorEastAsia" w:hAnsiTheme="majorHAnsi" w:cstheme="majorBidi"/>
      <w:b/>
      <w:bCs/>
      <w:color w:val="2E74B5" w:themeColor="accent1" w:themeShade="BF"/>
      <w:sz w:val="28"/>
      <w:szCs w:val="28"/>
    </w:rPr>
  </w:style>
  <w:style w:type="paragraph" w:styleId="BodyText3">
    <w:name w:val="Body Text 3"/>
    <w:basedOn w:val="Normal"/>
    <w:link w:val="BodyText3Char"/>
    <w:semiHidden/>
    <w:rsid w:val="002F57B4"/>
    <w:pPr>
      <w:tabs>
        <w:tab w:val="left" w:pos="-2268"/>
      </w:tabs>
      <w:spacing w:after="0" w:line="240" w:lineRule="auto"/>
      <w:ind w:right="51"/>
      <w:jc w:val="both"/>
    </w:pPr>
    <w:rPr>
      <w:rFonts w:ascii="Arial" w:eastAsia="Times New Roman" w:hAnsi="Arial" w:cs="Times New Roman"/>
      <w:sz w:val="20"/>
      <w:szCs w:val="20"/>
      <w:lang w:val="es-ES" w:eastAsia="es-ES"/>
    </w:rPr>
  </w:style>
  <w:style w:type="character" w:customStyle="1" w:styleId="BodyText3Char">
    <w:name w:val="Body Text 3 Char"/>
    <w:basedOn w:val="DefaultParagraphFont"/>
    <w:link w:val="BodyText3"/>
    <w:semiHidden/>
    <w:rsid w:val="002F57B4"/>
    <w:rPr>
      <w:rFonts w:ascii="Arial" w:eastAsia="Times New Roman" w:hAnsi="Arial" w:cs="Times New Roman"/>
      <w:sz w:val="20"/>
      <w:szCs w:val="20"/>
      <w:lang w:val="es-ES" w:eastAsia="es-ES"/>
    </w:rPr>
  </w:style>
  <w:style w:type="paragraph" w:styleId="NormalWeb">
    <w:name w:val="Normal (Web)"/>
    <w:basedOn w:val="Normal"/>
    <w:uiPriority w:val="99"/>
    <w:unhideWhenUsed/>
    <w:rsid w:val="00293F86"/>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461EA-62EC-4C0C-A872-81E32664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41307</Words>
  <Characters>227192</Characters>
  <Application>Microsoft Office Word</Application>
  <DocSecurity>0</DocSecurity>
  <Lines>1893</Lines>
  <Paragraphs>535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267964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Comunicaciones CCB</dc:creator>
  <cp:lastModifiedBy>Portatil CCB</cp:lastModifiedBy>
  <cp:revision>2</cp:revision>
  <dcterms:created xsi:type="dcterms:W3CDTF">2016-04-01T04:07:00Z</dcterms:created>
  <dcterms:modified xsi:type="dcterms:W3CDTF">2016-04-01T04:07:00Z</dcterms:modified>
</cp:coreProperties>
</file>